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533B71">
        <w:rPr>
          <w:rFonts w:cs="Courier New"/>
        </w:rPr>
        <w:t>3</w:t>
      </w:r>
      <w:r w:rsidR="00533B71" w:rsidRPr="00FE332F">
        <w:rPr>
          <w:rFonts w:cs="Courier New"/>
        </w:rPr>
        <w:t xml:space="preserve"> </w:t>
      </w:r>
      <w:r w:rsidRPr="00FE332F">
        <w:rPr>
          <w:rFonts w:cs="Courier New"/>
        </w:rPr>
        <w:t xml:space="preserve">квартал </w:t>
      </w:r>
      <w:r w:rsidR="00271C1A" w:rsidRPr="00FE332F">
        <w:rPr>
          <w:rFonts w:cs="Courier New"/>
        </w:rPr>
        <w:t>20</w:t>
      </w:r>
      <w:r w:rsidR="00271C1A">
        <w:rPr>
          <w:rFonts w:cs="Courier New"/>
        </w:rPr>
        <w:t>1</w:t>
      </w:r>
      <w:r w:rsidR="00271C1A" w:rsidRPr="000018D5">
        <w:rPr>
          <w:rFonts w:cs="Courier New"/>
        </w:rPr>
        <w:t>8</w:t>
      </w:r>
      <w:r w:rsidR="00271C1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10065"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2213"/>
      </w:tblGrid>
      <w:tr w:rsidR="00FD4C21" w:rsidRPr="00375DFE" w:rsidTr="00603DAF">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775409" w:rsidP="00FB7B1D">
            <w:pPr>
              <w:jc w:val="center"/>
              <w:rPr>
                <w:b/>
                <w:sz w:val="22"/>
                <w:szCs w:val="22"/>
              </w:rPr>
            </w:pPr>
            <w:r>
              <w:rPr>
                <w:b/>
                <w:sz w:val="22"/>
                <w:szCs w:val="22"/>
              </w:rPr>
              <w:t>И.В.</w:t>
            </w:r>
            <w:r w:rsidR="00533B71">
              <w:rPr>
                <w:b/>
                <w:sz w:val="22"/>
                <w:szCs w:val="22"/>
              </w:rPr>
              <w:t xml:space="preserve"> </w:t>
            </w:r>
            <w:r>
              <w:rPr>
                <w:b/>
                <w:sz w:val="22"/>
                <w:szCs w:val="22"/>
              </w:rPr>
              <w:t>Филатов</w:t>
            </w:r>
          </w:p>
        </w:tc>
      </w:tr>
      <w:tr w:rsidR="00FD4C21" w:rsidRPr="00375DFE" w:rsidTr="00603DAF">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pPr>
              <w:ind w:firstLine="180"/>
              <w:jc w:val="center"/>
              <w:rPr>
                <w:rFonts w:cs="Courier New"/>
                <w:sz w:val="16"/>
                <w:szCs w:val="16"/>
                <w:lang w:val="en-US"/>
              </w:rPr>
            </w:pPr>
            <w:r w:rsidRPr="00FE332F">
              <w:rPr>
                <w:rFonts w:cs="Courier New"/>
                <w:sz w:val="22"/>
                <w:szCs w:val="22"/>
              </w:rPr>
              <w:t>Дата «</w:t>
            </w:r>
            <w:r w:rsidR="004B0BAD">
              <w:rPr>
                <w:rFonts w:cs="Courier New"/>
                <w:sz w:val="22"/>
                <w:szCs w:val="22"/>
                <w:lang w:val="en-US"/>
              </w:rPr>
              <w:t>14</w:t>
            </w:r>
            <w:r w:rsidR="004B0BAD">
              <w:rPr>
                <w:rFonts w:cs="Courier New"/>
                <w:sz w:val="22"/>
                <w:szCs w:val="22"/>
              </w:rPr>
              <w:t xml:space="preserve"> </w:t>
            </w:r>
            <w:r w:rsidRPr="00FE332F">
              <w:rPr>
                <w:rFonts w:cs="Courier New"/>
                <w:sz w:val="22"/>
                <w:szCs w:val="22"/>
              </w:rPr>
              <w:t xml:space="preserve">» </w:t>
            </w:r>
            <w:r w:rsidR="00533B71">
              <w:rPr>
                <w:rFonts w:cs="Courier New"/>
                <w:sz w:val="22"/>
                <w:szCs w:val="22"/>
              </w:rPr>
              <w:t>ноября</w:t>
            </w:r>
            <w:r w:rsidR="00533B71" w:rsidRPr="00FE332F">
              <w:rPr>
                <w:rFonts w:cs="Courier New"/>
                <w:sz w:val="22"/>
                <w:szCs w:val="22"/>
              </w:rPr>
              <w:t xml:space="preserve"> </w:t>
            </w:r>
            <w:r w:rsidR="00271C1A" w:rsidRPr="00FE332F">
              <w:rPr>
                <w:rFonts w:cs="Courier New"/>
                <w:sz w:val="22"/>
                <w:szCs w:val="22"/>
              </w:rPr>
              <w:t>20</w:t>
            </w:r>
            <w:r w:rsidR="00271C1A">
              <w:rPr>
                <w:rFonts w:cs="Courier New"/>
                <w:sz w:val="22"/>
                <w:szCs w:val="22"/>
              </w:rPr>
              <w:t>1</w:t>
            </w:r>
            <w:r w:rsidR="00271C1A">
              <w:rPr>
                <w:rFonts w:cs="Courier New"/>
                <w:sz w:val="22"/>
                <w:szCs w:val="22"/>
                <w:lang w:val="en-US"/>
              </w:rPr>
              <w:t>8</w:t>
            </w:r>
            <w:r w:rsidR="00271C1A"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4E4E12" w:rsidRDefault="00FD4C21" w:rsidP="00FB7B1D">
            <w:pPr>
              <w:jc w:val="center"/>
              <w:rPr>
                <w:sz w:val="20"/>
                <w:szCs w:val="20"/>
              </w:rPr>
            </w:pPr>
          </w:p>
        </w:tc>
      </w:tr>
      <w:tr w:rsidR="00FD4C21" w:rsidRPr="00375DFE" w:rsidTr="00603DAF">
        <w:trPr>
          <w:trHeight w:val="495"/>
        </w:trPr>
        <w:tc>
          <w:tcPr>
            <w:tcW w:w="6120" w:type="dxa"/>
            <w:shd w:val="clear" w:color="auto" w:fill="auto"/>
            <w:vAlign w:val="center"/>
          </w:tcPr>
          <w:p w:rsidR="00FD4C21" w:rsidRPr="007F77CF" w:rsidRDefault="00533B71">
            <w:pPr>
              <w:jc w:val="center"/>
              <w:rPr>
                <w:b/>
                <w:sz w:val="22"/>
                <w:szCs w:val="22"/>
                <w:u w:val="single"/>
              </w:rPr>
            </w:pPr>
            <w:r>
              <w:rPr>
                <w:b/>
                <w:sz w:val="22"/>
                <w:szCs w:val="22"/>
                <w:u w:val="single"/>
              </w:rPr>
              <w:t>Г</w:t>
            </w:r>
            <w:r w:rsidR="00B730CF" w:rsidRPr="007F77CF">
              <w:rPr>
                <w:b/>
                <w:sz w:val="22"/>
                <w:szCs w:val="22"/>
                <w:u w:val="single"/>
              </w:rPr>
              <w:t>лавн</w:t>
            </w:r>
            <w:r>
              <w:rPr>
                <w:b/>
                <w:sz w:val="22"/>
                <w:szCs w:val="22"/>
                <w:u w:val="single"/>
              </w:rPr>
              <w:t>ый</w:t>
            </w:r>
            <w:r w:rsidR="00B730CF" w:rsidRPr="007F77CF">
              <w:rPr>
                <w:b/>
                <w:sz w:val="22"/>
                <w:szCs w:val="22"/>
                <w:u w:val="single"/>
              </w:rPr>
              <w:t xml:space="preserve"> </w:t>
            </w:r>
            <w:r w:rsidR="00FD4C21" w:rsidRPr="007F77CF">
              <w:rPr>
                <w:b/>
                <w:sz w:val="22"/>
                <w:szCs w:val="22"/>
                <w:u w:val="single"/>
              </w:rPr>
              <w:t>бухгалтер</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533B71" w:rsidP="00571B44">
            <w:pPr>
              <w:jc w:val="center"/>
              <w:rPr>
                <w:b/>
                <w:sz w:val="22"/>
                <w:szCs w:val="22"/>
              </w:rPr>
            </w:pPr>
            <w:r>
              <w:rPr>
                <w:b/>
                <w:sz w:val="22"/>
                <w:szCs w:val="22"/>
              </w:rPr>
              <w:t>А.В. Елтышев</w:t>
            </w:r>
          </w:p>
        </w:tc>
      </w:tr>
      <w:tr w:rsidR="00FD4C21" w:rsidRPr="00375DFE" w:rsidTr="00603DAF">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pPr>
              <w:jc w:val="center"/>
              <w:rPr>
                <w:sz w:val="16"/>
                <w:szCs w:val="16"/>
              </w:rPr>
            </w:pPr>
            <w:r w:rsidRPr="00FE332F">
              <w:rPr>
                <w:rFonts w:cs="Courier New"/>
                <w:sz w:val="22"/>
                <w:szCs w:val="22"/>
              </w:rPr>
              <w:t>Дата «</w:t>
            </w:r>
            <w:r w:rsidR="004B0BAD">
              <w:rPr>
                <w:rFonts w:cs="Courier New"/>
                <w:sz w:val="22"/>
                <w:szCs w:val="22"/>
              </w:rPr>
              <w:t xml:space="preserve">14 </w:t>
            </w:r>
            <w:r w:rsidRPr="00FE332F">
              <w:rPr>
                <w:rFonts w:cs="Courier New"/>
                <w:sz w:val="22"/>
                <w:szCs w:val="22"/>
              </w:rPr>
              <w:t xml:space="preserve">» </w:t>
            </w:r>
            <w:r w:rsidR="00533B71">
              <w:rPr>
                <w:rFonts w:cs="Courier New"/>
                <w:sz w:val="22"/>
                <w:szCs w:val="22"/>
              </w:rPr>
              <w:t>ноября</w:t>
            </w:r>
            <w:r w:rsidR="00533B71" w:rsidRPr="00FE332F">
              <w:rPr>
                <w:rFonts w:cs="Courier New"/>
                <w:sz w:val="22"/>
                <w:szCs w:val="22"/>
              </w:rPr>
              <w:t xml:space="preserve"> </w:t>
            </w:r>
            <w:r w:rsidR="00271C1A" w:rsidRPr="00FE332F">
              <w:rPr>
                <w:rFonts w:cs="Courier New"/>
                <w:sz w:val="22"/>
                <w:szCs w:val="22"/>
              </w:rPr>
              <w:t>20</w:t>
            </w:r>
            <w:r w:rsidR="00271C1A">
              <w:rPr>
                <w:rFonts w:cs="Courier New"/>
                <w:sz w:val="22"/>
                <w:szCs w:val="22"/>
              </w:rPr>
              <w:t>1</w:t>
            </w:r>
            <w:r w:rsidR="00271C1A">
              <w:rPr>
                <w:rFonts w:cs="Courier New"/>
                <w:sz w:val="22"/>
                <w:szCs w:val="22"/>
                <w:lang w:val="en-US"/>
              </w:rPr>
              <w:t>8</w:t>
            </w:r>
            <w:r w:rsidR="00271C1A"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375DFE" w:rsidRDefault="00FD4C21" w:rsidP="00FB7B1D">
            <w:pPr>
              <w:jc w:val="center"/>
              <w:rPr>
                <w:sz w:val="22"/>
                <w:szCs w:val="22"/>
              </w:rPr>
            </w:pPr>
          </w:p>
        </w:tc>
      </w:tr>
      <w:tr w:rsidR="00FD4C21" w:rsidRPr="00375DFE" w:rsidTr="00603DAF">
        <w:trPr>
          <w:trHeight w:val="720"/>
        </w:trPr>
        <w:tc>
          <w:tcPr>
            <w:tcW w:w="6120" w:type="dxa"/>
            <w:shd w:val="clear" w:color="auto" w:fill="auto"/>
            <w:noWrap/>
            <w:vAlign w:val="center"/>
          </w:tcPr>
          <w:p w:rsidR="00FD4C21" w:rsidRPr="00375DFE" w:rsidRDefault="00FD4C21" w:rsidP="00FB7B1D">
            <w:pPr>
              <w:rPr>
                <w:sz w:val="22"/>
                <w:szCs w:val="22"/>
              </w:rPr>
            </w:pPr>
          </w:p>
        </w:tc>
        <w:tc>
          <w:tcPr>
            <w:tcW w:w="3945"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4D10B6" w:rsidRDefault="007040EB" w:rsidP="00FB7B1D">
            <w:pPr>
              <w:rPr>
                <w:rFonts w:cs="Courier New"/>
                <w:sz w:val="22"/>
                <w:szCs w:val="22"/>
                <w:u w:val="single"/>
                <w:lang w:val="en-US"/>
              </w:rPr>
            </w:pPr>
            <w:hyperlink r:id="rId9" w:history="1"/>
            <w:r w:rsidR="004D10B6">
              <w:rPr>
                <w:rStyle w:val="af4"/>
                <w:rFonts w:cs="Courier New"/>
                <w:sz w:val="22"/>
                <w:szCs w:val="22"/>
              </w:rPr>
              <w:t xml:space="preserve"> </w:t>
            </w:r>
            <w:r w:rsidR="004D10B6">
              <w:rPr>
                <w:rStyle w:val="af4"/>
                <w:rFonts w:cs="Courier New"/>
                <w:sz w:val="22"/>
                <w:szCs w:val="22"/>
                <w:lang w:val="en-US"/>
              </w:rPr>
              <w:t>info@mtsbank.ru</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r>
              <w:rPr>
                <w:sz w:val="22"/>
                <w:szCs w:val="22"/>
                <w:lang w:val="en-US"/>
              </w:rPr>
              <w:t>mtsbank</w:t>
            </w:r>
            <w:r w:rsidRPr="0087462C">
              <w:rPr>
                <w:sz w:val="22"/>
                <w:szCs w:val="22"/>
              </w:rPr>
              <w:t>.</w:t>
            </w:r>
            <w:r>
              <w:rPr>
                <w:sz w:val="22"/>
                <w:szCs w:val="22"/>
                <w:lang w:val="en-US"/>
              </w:rPr>
              <w:t>r</w:t>
            </w:r>
            <w:r w:rsidRPr="00140009">
              <w:rPr>
                <w:sz w:val="22"/>
                <w:szCs w:val="22"/>
                <w:lang w:val="en-US"/>
              </w:rPr>
              <w:t>u</w:t>
            </w:r>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lastRenderedPageBreak/>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B378C7"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r w:rsidR="007040EB">
        <w:rPr>
          <w:noProof/>
        </w:rPr>
        <w:fldChar w:fldCharType="begin"/>
      </w:r>
      <w:r w:rsidR="007040EB">
        <w:rPr>
          <w:noProof/>
        </w:rPr>
        <w:instrText xml:space="preserve"> HYPERLINK \l "_Toc482611660" </w:instrText>
      </w:r>
      <w:ins w:id="2" w:author="Грон Елена Анатольевна" w:date="2018-11-14T15:11:00Z">
        <w:r w:rsidR="00960DDB">
          <w:rPr>
            <w:noProof/>
          </w:rPr>
        </w:r>
      </w:ins>
      <w:r w:rsidR="007040EB">
        <w:rPr>
          <w:noProof/>
        </w:rPr>
        <w:fldChar w:fldCharType="separate"/>
      </w:r>
      <w:r w:rsidR="00B378C7" w:rsidRPr="00A5099D">
        <w:rPr>
          <w:rStyle w:val="af4"/>
          <w:noProof/>
        </w:rPr>
        <w:t>Введение</w:t>
      </w:r>
      <w:r w:rsidR="00B378C7">
        <w:rPr>
          <w:noProof/>
          <w:webHidden/>
        </w:rPr>
        <w:tab/>
      </w:r>
      <w:r w:rsidR="00B378C7">
        <w:rPr>
          <w:noProof/>
          <w:webHidden/>
        </w:rPr>
        <w:fldChar w:fldCharType="begin"/>
      </w:r>
      <w:r w:rsidR="00B378C7">
        <w:rPr>
          <w:noProof/>
          <w:webHidden/>
        </w:rPr>
        <w:instrText xml:space="preserve"> PAGEREF _Toc482611660 \h </w:instrText>
      </w:r>
      <w:r w:rsidR="00B378C7">
        <w:rPr>
          <w:noProof/>
          <w:webHidden/>
        </w:rPr>
      </w:r>
      <w:r w:rsidR="00B378C7">
        <w:rPr>
          <w:noProof/>
          <w:webHidden/>
        </w:rPr>
        <w:fldChar w:fldCharType="separate"/>
      </w:r>
      <w:ins w:id="3" w:author="Грон Елена Анатольевна" w:date="2018-11-14T15:13:00Z">
        <w:r w:rsidR="007040EB">
          <w:rPr>
            <w:noProof/>
            <w:webHidden/>
          </w:rPr>
          <w:t>6</w:t>
        </w:r>
      </w:ins>
      <w:del w:id="4" w:author="Грон Елена Анатольевна" w:date="2018-11-14T15:12:00Z">
        <w:r w:rsidR="00960DDB" w:rsidDel="007040EB">
          <w:rPr>
            <w:noProof/>
            <w:webHidden/>
          </w:rPr>
          <w:delText>6</w:delText>
        </w:r>
      </w:del>
      <w:r w:rsidR="00B378C7">
        <w:rPr>
          <w:noProof/>
          <w:webHidden/>
        </w:rPr>
        <w:fldChar w:fldCharType="end"/>
      </w:r>
      <w:r w:rsidR="007040EB">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"_Toc482611661" </w:instrText>
      </w:r>
      <w:ins w:id="5" w:author="Грон Елена Анатольевна" w:date="2018-11-14T15:11:00Z">
        <w:r w:rsidR="00960DDB">
          <w:rPr>
            <w:noProof/>
          </w:rPr>
        </w:r>
      </w:ins>
      <w:r>
        <w:rPr>
          <w:noProof/>
        </w:rPr>
        <w:fldChar w:fldCharType="separate"/>
      </w:r>
      <w:r w:rsidR="00B378C7" w:rsidRPr="00A5099D">
        <w:rPr>
          <w:rStyle w:val="af4"/>
          <w:noProof/>
        </w:rPr>
        <w:t>Основания возникновения обязанности осуществлять раскрытие информации в форме ежеквартального отчета</w:t>
      </w:r>
      <w:r w:rsidR="00B378C7" w:rsidRPr="00A5099D">
        <w:rPr>
          <w:rStyle w:val="af4"/>
          <w:rFonts w:cs="Courier New"/>
          <w:noProof/>
        </w:rPr>
        <w:t>.</w:t>
      </w:r>
      <w:r w:rsidR="00B378C7">
        <w:rPr>
          <w:noProof/>
          <w:webHidden/>
        </w:rPr>
        <w:tab/>
      </w:r>
      <w:r w:rsidR="00B378C7">
        <w:rPr>
          <w:noProof/>
          <w:webHidden/>
        </w:rPr>
        <w:fldChar w:fldCharType="begin"/>
      </w:r>
      <w:r w:rsidR="00B378C7">
        <w:rPr>
          <w:noProof/>
          <w:webHidden/>
        </w:rPr>
        <w:instrText xml:space="preserve"> PAGEREF _Toc482611661 \h </w:instrText>
      </w:r>
      <w:r w:rsidR="00B378C7">
        <w:rPr>
          <w:noProof/>
          <w:webHidden/>
        </w:rPr>
      </w:r>
      <w:r w:rsidR="00B378C7">
        <w:rPr>
          <w:noProof/>
          <w:webHidden/>
        </w:rPr>
        <w:fldChar w:fldCharType="separate"/>
      </w:r>
      <w:ins w:id="6" w:author="Грон Елена Анатольевна" w:date="2018-11-14T15:13:00Z">
        <w:r>
          <w:rPr>
            <w:noProof/>
            <w:webHidden/>
          </w:rPr>
          <w:t>6</w:t>
        </w:r>
      </w:ins>
      <w:del w:id="7" w:author="Грон Елена Анатольевна" w:date="2018-11-14T15:12:00Z">
        <w:r w:rsidR="00960DDB" w:rsidDel="007040EB">
          <w:rPr>
            <w:noProof/>
            <w:webHidden/>
          </w:rPr>
          <w:delText>6</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"_Toc482611662" </w:instrText>
      </w:r>
      <w:ins w:id="8" w:author="Грон Елена Анатольевна" w:date="2018-11-14T15:11:00Z">
        <w:r w:rsidR="00960DDB">
          <w:rPr>
            <w:noProof/>
          </w:rPr>
        </w:r>
      </w:ins>
      <w:r>
        <w:rPr>
          <w:noProof/>
        </w:rPr>
        <w:fldChar w:fldCharType="separate"/>
      </w:r>
      <w:r w:rsidR="00B378C7" w:rsidRPr="00A5099D">
        <w:rPr>
          <w:rStyle w:val="af4"/>
          <w:noProof/>
        </w:rPr>
        <w:t>1.1. Сведения о банковских счетах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_Toc482611662 \h </w:instrText>
      </w:r>
      <w:r w:rsidR="00B378C7">
        <w:rPr>
          <w:noProof/>
          <w:webHidden/>
        </w:rPr>
      </w:r>
      <w:r w:rsidR="00B378C7">
        <w:rPr>
          <w:noProof/>
          <w:webHidden/>
        </w:rPr>
        <w:fldChar w:fldCharType="separate"/>
      </w:r>
      <w:ins w:id="9" w:author="Грон Елена Анатольевна" w:date="2018-11-14T15:13:00Z">
        <w:r>
          <w:rPr>
            <w:noProof/>
            <w:webHidden/>
          </w:rPr>
          <w:t>7</w:t>
        </w:r>
      </w:ins>
      <w:del w:id="10" w:author="Грон Елена Анатольевна" w:date="2018-11-14T15:12:00Z">
        <w:r w:rsidR="00960DDB" w:rsidDel="007040EB">
          <w:rPr>
            <w:noProof/>
            <w:webHidden/>
          </w:rPr>
          <w:delText>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w:instrText>
      </w:r>
      <w:r>
        <w:rPr>
          <w:noProof/>
        </w:rPr>
        <w:instrText xml:space="preserve">482611663" </w:instrText>
      </w:r>
      <w:ins w:id="11" w:author="Грон Елена Анатольевна" w:date="2018-11-14T15:11:00Z">
        <w:r w:rsidR="00960DDB">
          <w:rPr>
            <w:noProof/>
          </w:rPr>
        </w:r>
      </w:ins>
      <w:r>
        <w:rPr>
          <w:noProof/>
        </w:rPr>
        <w:fldChar w:fldCharType="separate"/>
      </w:r>
      <w:r w:rsidR="00B378C7" w:rsidRPr="00A5099D">
        <w:rPr>
          <w:rStyle w:val="af4"/>
          <w:noProof/>
        </w:rPr>
        <w:t>1.2. Сведения об аудиторе (аудиторах)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_Toc482611663 \h </w:instrText>
      </w:r>
      <w:r w:rsidR="00B378C7">
        <w:rPr>
          <w:noProof/>
          <w:webHidden/>
        </w:rPr>
      </w:r>
      <w:r w:rsidR="00B378C7">
        <w:rPr>
          <w:noProof/>
          <w:webHidden/>
        </w:rPr>
        <w:fldChar w:fldCharType="separate"/>
      </w:r>
      <w:ins w:id="12" w:author="Грон Елена Анатольевна" w:date="2018-11-14T15:13:00Z">
        <w:r>
          <w:rPr>
            <w:noProof/>
            <w:webHidden/>
          </w:rPr>
          <w:t>0</w:t>
        </w:r>
      </w:ins>
      <w:del w:id="13" w:author="Грон Елена Анатольевна" w:date="2018-11-14T15:12:00Z">
        <w:r w:rsidR="00960DDB" w:rsidDel="007040EB">
          <w:rPr>
            <w:noProof/>
            <w:webHidden/>
          </w:rPr>
          <w:delText>0</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"_Toc482611664" </w:instrText>
      </w:r>
      <w:ins w:id="14" w:author="Грон Елена Анатольевна" w:date="2018-11-14T15:11:00Z">
        <w:r w:rsidR="00960DDB">
          <w:rPr>
            <w:noProof/>
          </w:rPr>
        </w:r>
      </w:ins>
      <w:r>
        <w:rPr>
          <w:noProof/>
        </w:rPr>
        <w:fldChar w:fldCharType="separate"/>
      </w:r>
      <w:r w:rsidR="00B378C7" w:rsidRPr="00A5099D">
        <w:rPr>
          <w:rStyle w:val="af4"/>
          <w:noProof/>
        </w:rPr>
        <w:t>1.3. Сведения об оценщике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_Toc482611664 \h </w:instrText>
      </w:r>
      <w:r w:rsidR="00B378C7">
        <w:rPr>
          <w:noProof/>
          <w:webHidden/>
        </w:rPr>
      </w:r>
      <w:r w:rsidR="00B378C7">
        <w:rPr>
          <w:noProof/>
          <w:webHidden/>
        </w:rPr>
        <w:fldChar w:fldCharType="separate"/>
      </w:r>
      <w:ins w:id="15" w:author="Грон Елена Анатольевна" w:date="2018-11-14T15:13:00Z">
        <w:r>
          <w:rPr>
            <w:noProof/>
            <w:webHidden/>
          </w:rPr>
          <w:t>1</w:t>
        </w:r>
      </w:ins>
      <w:del w:id="16" w:author="Грон Елена Анатольевна" w:date="2018-11-14T15:12:00Z">
        <w:r w:rsidR="00960DDB" w:rsidDel="007040EB">
          <w:rPr>
            <w:noProof/>
            <w:webHidden/>
          </w:rPr>
          <w:delText>1</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"_Toc482611665" </w:instrText>
      </w:r>
      <w:ins w:id="17" w:author="Грон Елена Анатольевна" w:date="2018-11-14T15:11:00Z">
        <w:r w:rsidR="00960DDB">
          <w:rPr>
            <w:noProof/>
          </w:rPr>
        </w:r>
      </w:ins>
      <w:r>
        <w:rPr>
          <w:noProof/>
        </w:rPr>
        <w:fldChar w:fldCharType="separate"/>
      </w:r>
      <w:r w:rsidR="00B378C7" w:rsidRPr="00A5099D">
        <w:rPr>
          <w:rStyle w:val="af4"/>
          <w:noProof/>
        </w:rPr>
        <w:t>1.4. Сведения о консультантах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_Toc482611665 \h </w:instrText>
      </w:r>
      <w:r w:rsidR="00B378C7">
        <w:rPr>
          <w:noProof/>
          <w:webHidden/>
        </w:rPr>
      </w:r>
      <w:r w:rsidR="00B378C7">
        <w:rPr>
          <w:noProof/>
          <w:webHidden/>
        </w:rPr>
        <w:fldChar w:fldCharType="separate"/>
      </w:r>
      <w:r>
        <w:rPr>
          <w:noProof/>
          <w:webHidden/>
        </w:rPr>
        <w:t>2</w:t>
      </w:r>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"_Toc482611666" </w:instrText>
      </w:r>
      <w:ins w:id="18" w:author="Грон Елена Анатольевна" w:date="2018-11-14T15:11:00Z">
        <w:r w:rsidR="00960DDB">
          <w:rPr>
            <w:noProof/>
          </w:rPr>
        </w:r>
      </w:ins>
      <w:r>
        <w:rPr>
          <w:noProof/>
        </w:rPr>
        <w:fldChar w:fldCharType="separate"/>
      </w:r>
      <w:r w:rsidR="00B378C7" w:rsidRPr="00A5099D">
        <w:rPr>
          <w:rStyle w:val="af4"/>
          <w:noProof/>
        </w:rPr>
        <w:t>1.5. Сведения о лицах, подписавших ежеквартальный отчет</w:t>
      </w:r>
      <w:r w:rsidR="00B378C7">
        <w:rPr>
          <w:noProof/>
          <w:webHidden/>
        </w:rPr>
        <w:tab/>
      </w:r>
      <w:r w:rsidR="00B378C7">
        <w:rPr>
          <w:noProof/>
          <w:webHidden/>
        </w:rPr>
        <w:fldChar w:fldCharType="begin"/>
      </w:r>
      <w:r w:rsidR="00B378C7">
        <w:rPr>
          <w:noProof/>
          <w:webHidden/>
        </w:rPr>
        <w:instrText xml:space="preserve"> PAGEREF _Toc482611666 \h </w:instrText>
      </w:r>
      <w:r w:rsidR="00B378C7">
        <w:rPr>
          <w:noProof/>
          <w:webHidden/>
        </w:rPr>
      </w:r>
      <w:r w:rsidR="00B378C7">
        <w:rPr>
          <w:noProof/>
          <w:webHidden/>
        </w:rPr>
        <w:fldChar w:fldCharType="separate"/>
      </w:r>
      <w:r>
        <w:rPr>
          <w:noProof/>
          <w:webHidden/>
        </w:rPr>
        <w:t>2</w:t>
      </w:r>
      <w:r w:rsidR="00B378C7">
        <w:rPr>
          <w:noProof/>
          <w:webHidden/>
        </w:rPr>
        <w:fldChar w:fldCharType="end"/>
      </w:r>
      <w:r>
        <w:rPr>
          <w:noProof/>
        </w:rP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w:instrText>
      </w:r>
      <w:r>
        <w:rPr>
          <w:noProof/>
        </w:rPr>
        <w:instrText xml:space="preserve">_Toc482611667" </w:instrText>
      </w:r>
      <w:ins w:id="19" w:author="Грон Елена Анатольевна" w:date="2018-11-14T15:11:00Z">
        <w:r w:rsidR="00960DDB">
          <w:rPr>
            <w:noProof/>
          </w:rPr>
        </w:r>
      </w:ins>
      <w:r>
        <w:rPr>
          <w:noProof/>
        </w:rPr>
        <w:fldChar w:fldCharType="separate"/>
      </w:r>
      <w:r w:rsidR="00B378C7" w:rsidRPr="00A5099D">
        <w:rPr>
          <w:rStyle w:val="af4"/>
          <w:noProof/>
        </w:rPr>
        <w:t>II. Основная информация о финансово–экономическом  состоянии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_Toc482611667 \h </w:instrText>
      </w:r>
      <w:r w:rsidR="00B378C7">
        <w:rPr>
          <w:noProof/>
          <w:webHidden/>
        </w:rPr>
      </w:r>
      <w:r w:rsidR="00B378C7">
        <w:rPr>
          <w:noProof/>
          <w:webHidden/>
        </w:rPr>
        <w:fldChar w:fldCharType="separate"/>
      </w:r>
      <w:r>
        <w:rPr>
          <w:noProof/>
          <w:webHidden/>
        </w:rPr>
        <w:t>2</w:t>
      </w:r>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"_Toc482611668" </w:instrText>
      </w:r>
      <w:ins w:id="20" w:author="Грон Елена Анатольевна" w:date="2018-11-14T15:11:00Z">
        <w:r w:rsidR="00960DDB">
          <w:rPr>
            <w:noProof/>
          </w:rPr>
        </w:r>
      </w:ins>
      <w:r>
        <w:rPr>
          <w:noProof/>
        </w:rPr>
        <w:fldChar w:fldCharType="separate"/>
      </w:r>
      <w:r w:rsidR="00B378C7" w:rsidRPr="00A5099D">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3 месяца текущего года, а также за аналогичный период предшествующего года:</w:t>
      </w:r>
      <w:r w:rsidR="00B378C7">
        <w:rPr>
          <w:noProof/>
          <w:webHidden/>
        </w:rPr>
        <w:tab/>
      </w:r>
      <w:r w:rsidR="00B378C7">
        <w:rPr>
          <w:noProof/>
          <w:webHidden/>
        </w:rPr>
        <w:fldChar w:fldCharType="begin"/>
      </w:r>
      <w:r w:rsidR="00B378C7">
        <w:rPr>
          <w:noProof/>
          <w:webHidden/>
        </w:rPr>
        <w:instrText xml:space="preserve"> PAGEREF _Toc482611668 \h </w:instrText>
      </w:r>
      <w:r w:rsidR="00B378C7">
        <w:rPr>
          <w:noProof/>
          <w:webHidden/>
        </w:rPr>
      </w:r>
      <w:r w:rsidR="00B378C7">
        <w:rPr>
          <w:noProof/>
          <w:webHidden/>
        </w:rPr>
        <w:fldChar w:fldCharType="separate"/>
      </w:r>
      <w:r>
        <w:rPr>
          <w:noProof/>
          <w:webHidden/>
        </w:rPr>
        <w:t>2</w:t>
      </w:r>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"_Toc482611669" </w:instrText>
      </w:r>
      <w:ins w:id="21" w:author="Грон Елена Анатольевна" w:date="2018-11-14T15:11:00Z">
        <w:r w:rsidR="00960DDB">
          <w:rPr>
            <w:noProof/>
          </w:rPr>
        </w:r>
      </w:ins>
      <w:r>
        <w:rPr>
          <w:noProof/>
        </w:rPr>
        <w:fldChar w:fldCharType="separate"/>
      </w:r>
      <w:r w:rsidR="00B378C7" w:rsidRPr="00A5099D">
        <w:rPr>
          <w:rStyle w:val="af4"/>
          <w:noProof/>
        </w:rPr>
        <w:t>2.2. Рыночная капитализация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_Toc482611669 \h </w:instrText>
      </w:r>
      <w:r w:rsidR="00B378C7">
        <w:rPr>
          <w:noProof/>
          <w:webHidden/>
        </w:rPr>
      </w:r>
      <w:r w:rsidR="00B378C7">
        <w:rPr>
          <w:noProof/>
          <w:webHidden/>
        </w:rPr>
        <w:fldChar w:fldCharType="separate"/>
      </w:r>
      <w:ins w:id="22" w:author="Грон Елена Анатольевна" w:date="2018-11-14T15:13:00Z">
        <w:r>
          <w:rPr>
            <w:noProof/>
            <w:webHidden/>
          </w:rPr>
          <w:t>4</w:t>
        </w:r>
      </w:ins>
      <w:del w:id="23" w:author="Грон Елена Анатольевна" w:date="2018-11-14T15:12:00Z">
        <w:r w:rsidR="00960DDB" w:rsidDel="007040EB">
          <w:rPr>
            <w:noProof/>
            <w:webHidden/>
          </w:rPr>
          <w:delText>4</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"_Toc48261167</w:instrText>
      </w:r>
      <w:r>
        <w:rPr>
          <w:noProof/>
        </w:rPr>
        <w:instrText xml:space="preserve">0" </w:instrText>
      </w:r>
      <w:ins w:id="24" w:author="Грон Елена Анатольевна" w:date="2018-11-14T15:11:00Z">
        <w:r w:rsidR="00960DDB">
          <w:rPr>
            <w:noProof/>
          </w:rPr>
        </w:r>
      </w:ins>
      <w:r>
        <w:rPr>
          <w:noProof/>
        </w:rPr>
        <w:fldChar w:fldCharType="separate"/>
      </w:r>
      <w:r w:rsidR="00B378C7" w:rsidRPr="00A5099D">
        <w:rPr>
          <w:rStyle w:val="af4"/>
          <w:noProof/>
        </w:rPr>
        <w:t>2.3. Обязательства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_Toc482611670 \h </w:instrText>
      </w:r>
      <w:r w:rsidR="00B378C7">
        <w:rPr>
          <w:noProof/>
          <w:webHidden/>
        </w:rPr>
      </w:r>
      <w:r w:rsidR="00B378C7">
        <w:rPr>
          <w:noProof/>
          <w:webHidden/>
        </w:rPr>
        <w:fldChar w:fldCharType="separate"/>
      </w:r>
      <w:ins w:id="25" w:author="Грон Елена Анатольевна" w:date="2018-11-14T15:13:00Z">
        <w:r>
          <w:rPr>
            <w:noProof/>
            <w:webHidden/>
          </w:rPr>
          <w:t>4</w:t>
        </w:r>
      </w:ins>
      <w:del w:id="26" w:author="Грон Елена Анатольевна" w:date="2018-11-14T15:12:00Z">
        <w:r w:rsidR="00960DDB" w:rsidDel="007040EB">
          <w:rPr>
            <w:noProof/>
            <w:webHidden/>
          </w:rPr>
          <w:delText>4</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"_Toc482611671" </w:instrText>
      </w:r>
      <w:ins w:id="27" w:author="Грон Елена Анатольевна" w:date="2018-11-14T15:11:00Z"/>
      <w:r>
        <w:fldChar w:fldCharType="separate"/>
      </w:r>
      <w:r w:rsidR="00B378C7" w:rsidRPr="00A5099D">
        <w:rPr>
          <w:rStyle w:val="af4"/>
        </w:rPr>
        <w:t>2.3.1. Заемные средства и кредиторская задолженность</w:t>
      </w:r>
      <w:r w:rsidR="00B378C7">
        <w:rPr>
          <w:webHidden/>
        </w:rPr>
        <w:tab/>
      </w:r>
      <w:r w:rsidR="00B378C7">
        <w:rPr>
          <w:webHidden/>
        </w:rPr>
        <w:fldChar w:fldCharType="begin"/>
      </w:r>
      <w:r w:rsidR="00B378C7">
        <w:rPr>
          <w:webHidden/>
        </w:rPr>
        <w:instrText xml:space="preserve"> PAGEREF _Toc482611671 \h </w:instrText>
      </w:r>
      <w:r w:rsidR="00B378C7">
        <w:rPr>
          <w:webHidden/>
        </w:rPr>
      </w:r>
      <w:r w:rsidR="00B378C7">
        <w:rPr>
          <w:webHidden/>
        </w:rPr>
        <w:fldChar w:fldCharType="separate"/>
      </w:r>
      <w:ins w:id="28" w:author="Грон Елена Анатольевна" w:date="2018-11-14T15:13:00Z">
        <w:r>
          <w:rPr>
            <w:webHidden/>
          </w:rPr>
          <w:t>4</w:t>
        </w:r>
      </w:ins>
      <w:del w:id="29" w:author="Грон Елена Анатольевна" w:date="2018-11-14T15:12:00Z">
        <w:r w:rsidR="00960DDB" w:rsidDel="007040EB">
          <w:rPr>
            <w:webHidden/>
          </w:rPr>
          <w:delText>4</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"_Toc482611672" </w:instrText>
      </w:r>
      <w:ins w:id="30" w:author="Грон Елена Анатольевна" w:date="2018-11-14T15:11:00Z"/>
      <w:r>
        <w:fldChar w:fldCharType="separate"/>
      </w:r>
      <w:r w:rsidR="00B378C7" w:rsidRPr="00A5099D">
        <w:rPr>
          <w:rStyle w:val="af4"/>
        </w:rPr>
        <w:t>2.3.2. Кредитная история кредитной организации – эмитента</w:t>
      </w:r>
      <w:r w:rsidR="00B378C7">
        <w:rPr>
          <w:webHidden/>
        </w:rPr>
        <w:tab/>
      </w:r>
      <w:r w:rsidR="00B378C7">
        <w:rPr>
          <w:webHidden/>
        </w:rPr>
        <w:fldChar w:fldCharType="begin"/>
      </w:r>
      <w:r w:rsidR="00B378C7">
        <w:rPr>
          <w:webHidden/>
        </w:rPr>
        <w:instrText xml:space="preserve"> PAGEREF _Toc482611672 \h </w:instrText>
      </w:r>
      <w:r w:rsidR="00B378C7">
        <w:rPr>
          <w:webHidden/>
        </w:rPr>
      </w:r>
      <w:r w:rsidR="00B378C7">
        <w:rPr>
          <w:webHidden/>
        </w:rPr>
        <w:fldChar w:fldCharType="separate"/>
      </w:r>
      <w:ins w:id="31" w:author="Грон Елена Анатольевна" w:date="2018-11-14T15:13:00Z">
        <w:r>
          <w:rPr>
            <w:webHidden/>
          </w:rPr>
          <w:t>6</w:t>
        </w:r>
      </w:ins>
      <w:del w:id="32" w:author="Грон Елена Анатольевна" w:date="2018-11-14T15:12:00Z">
        <w:r w:rsidR="00960DDB" w:rsidDel="007040EB">
          <w:rPr>
            <w:webHidden/>
          </w:rPr>
          <w:delText>6</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"_Toc482611673" </w:instrText>
      </w:r>
      <w:ins w:id="33" w:author="Грон Елена Анатольевна" w:date="2018-11-14T15:11:00Z"/>
      <w:r>
        <w:fldChar w:fldCharType="separate"/>
      </w:r>
      <w:r w:rsidR="00B378C7" w:rsidRPr="00A5099D">
        <w:rPr>
          <w:rStyle w:val="af4"/>
        </w:rPr>
        <w:t>2.3.3. Обязательства кредитной организации – эмитента из предоставленного обеспечения</w:t>
      </w:r>
      <w:r w:rsidR="00B378C7">
        <w:rPr>
          <w:webHidden/>
        </w:rPr>
        <w:tab/>
      </w:r>
      <w:r w:rsidR="00B378C7">
        <w:rPr>
          <w:webHidden/>
        </w:rPr>
        <w:fldChar w:fldCharType="begin"/>
      </w:r>
      <w:r w:rsidR="00B378C7">
        <w:rPr>
          <w:webHidden/>
        </w:rPr>
        <w:instrText xml:space="preserve"> PAGEREF _Toc482611673 \h </w:instrText>
      </w:r>
      <w:r w:rsidR="00B378C7">
        <w:rPr>
          <w:webHidden/>
        </w:rPr>
      </w:r>
      <w:r w:rsidR="00B378C7">
        <w:rPr>
          <w:webHidden/>
        </w:rPr>
        <w:fldChar w:fldCharType="separate"/>
      </w:r>
      <w:ins w:id="34" w:author="Грон Елена Анатольевна" w:date="2018-11-14T15:13:00Z">
        <w:r>
          <w:rPr>
            <w:webHidden/>
          </w:rPr>
          <w:t>7</w:t>
        </w:r>
      </w:ins>
      <w:del w:id="35" w:author="Грон Елена Анатольевна" w:date="2018-11-14T15:12:00Z">
        <w:r w:rsidR="00960DDB" w:rsidDel="007040EB">
          <w:rPr>
            <w:webHidden/>
          </w:rPr>
          <w:delText>7</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"_Toc482611674" </w:instrText>
      </w:r>
      <w:ins w:id="36" w:author="Грон Елена Анатольевна" w:date="2018-11-14T15:11:00Z"/>
      <w:r>
        <w:fldChar w:fldCharType="separate"/>
      </w:r>
      <w:r w:rsidR="00B378C7" w:rsidRPr="00A5099D">
        <w:rPr>
          <w:rStyle w:val="af4"/>
        </w:rPr>
        <w:t>2.3.4. Прочие обязательства кредитной организации – эмитента</w:t>
      </w:r>
      <w:r w:rsidR="00B378C7">
        <w:rPr>
          <w:webHidden/>
        </w:rPr>
        <w:tab/>
      </w:r>
      <w:r w:rsidR="00B378C7">
        <w:rPr>
          <w:webHidden/>
        </w:rPr>
        <w:fldChar w:fldCharType="begin"/>
      </w:r>
      <w:r w:rsidR="00B378C7">
        <w:rPr>
          <w:webHidden/>
        </w:rPr>
        <w:instrText xml:space="preserve"> PAGEREF _Toc482611674 \h </w:instrText>
      </w:r>
      <w:r w:rsidR="00B378C7">
        <w:rPr>
          <w:webHidden/>
        </w:rPr>
      </w:r>
      <w:r w:rsidR="00B378C7">
        <w:rPr>
          <w:webHidden/>
        </w:rPr>
        <w:fldChar w:fldCharType="separate"/>
      </w:r>
      <w:ins w:id="37" w:author="Грон Елена Анатольевна" w:date="2018-11-14T15:13:00Z">
        <w:r>
          <w:rPr>
            <w:webHidden/>
          </w:rPr>
          <w:t>8</w:t>
        </w:r>
      </w:ins>
      <w:del w:id="38" w:author="Грон Елена Анатольевна" w:date="2018-11-14T15:12:00Z">
        <w:r w:rsidR="00960DDB" w:rsidDel="007040EB">
          <w:rPr>
            <w:webHidden/>
          </w:rPr>
          <w:delText>8</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"_Toc482611675" </w:instrText>
      </w:r>
      <w:ins w:id="39" w:author="Грон Елена Анатольевна" w:date="2018-11-14T15:11:00Z">
        <w:r w:rsidR="00960DDB">
          <w:rPr>
            <w:noProof/>
          </w:rPr>
        </w:r>
      </w:ins>
      <w:r>
        <w:rPr>
          <w:noProof/>
        </w:rPr>
        <w:fldChar w:fldCharType="separate"/>
      </w:r>
      <w:r w:rsidR="00B378C7" w:rsidRPr="00A5099D">
        <w:rPr>
          <w:rStyle w:val="af4"/>
          <w:noProof/>
        </w:rPr>
        <w:t>2.4. Риски, связанные с приобретением размещаемых (размещенных) ценных бумаг</w:t>
      </w:r>
      <w:r w:rsidR="00B378C7">
        <w:rPr>
          <w:noProof/>
          <w:webHidden/>
        </w:rPr>
        <w:tab/>
      </w:r>
      <w:r w:rsidR="00B378C7">
        <w:rPr>
          <w:noProof/>
          <w:webHidden/>
        </w:rPr>
        <w:fldChar w:fldCharType="begin"/>
      </w:r>
      <w:r w:rsidR="00B378C7">
        <w:rPr>
          <w:noProof/>
          <w:webHidden/>
        </w:rPr>
        <w:instrText xml:space="preserve"> PAGEREF _Toc482611675 \h </w:instrText>
      </w:r>
      <w:r w:rsidR="00B378C7">
        <w:rPr>
          <w:noProof/>
          <w:webHidden/>
        </w:rPr>
      </w:r>
      <w:r w:rsidR="00B378C7">
        <w:rPr>
          <w:noProof/>
          <w:webHidden/>
        </w:rPr>
        <w:fldChar w:fldCharType="separate"/>
      </w:r>
      <w:ins w:id="40" w:author="Грон Елена Анатольевна" w:date="2018-11-14T15:13:00Z">
        <w:r>
          <w:rPr>
            <w:noProof/>
            <w:webHidden/>
          </w:rPr>
          <w:t>8</w:t>
        </w:r>
      </w:ins>
      <w:del w:id="41" w:author="Грон Елена Анатольевна" w:date="2018-11-14T15:12:00Z">
        <w:r w:rsidR="00960DDB" w:rsidDel="007040EB">
          <w:rPr>
            <w:noProof/>
            <w:webHidden/>
          </w:rPr>
          <w:delText>8</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"_Toc482611676" </w:instrText>
      </w:r>
      <w:ins w:id="42" w:author="Грон Елена Анатольевна" w:date="2018-11-14T15:11:00Z"/>
      <w:r>
        <w:fldChar w:fldCharType="separate"/>
      </w:r>
      <w:r w:rsidR="00B378C7" w:rsidRPr="00A5099D">
        <w:rPr>
          <w:rStyle w:val="af4"/>
        </w:rPr>
        <w:t>2.4.1. Кредитный риск</w:t>
      </w:r>
      <w:r w:rsidR="00B378C7">
        <w:rPr>
          <w:webHidden/>
        </w:rPr>
        <w:tab/>
      </w:r>
      <w:r w:rsidR="00B378C7">
        <w:rPr>
          <w:webHidden/>
        </w:rPr>
        <w:fldChar w:fldCharType="begin"/>
      </w:r>
      <w:r w:rsidR="00B378C7">
        <w:rPr>
          <w:webHidden/>
        </w:rPr>
        <w:instrText xml:space="preserve"> PAGEREF _Toc482611676 \h </w:instrText>
      </w:r>
      <w:r w:rsidR="00B378C7">
        <w:rPr>
          <w:webHidden/>
        </w:rPr>
      </w:r>
      <w:r w:rsidR="00B378C7">
        <w:rPr>
          <w:webHidden/>
        </w:rPr>
        <w:fldChar w:fldCharType="separate"/>
      </w:r>
      <w:ins w:id="43" w:author="Грон Елена Анатольевна" w:date="2018-11-14T15:13:00Z">
        <w:r>
          <w:rPr>
            <w:webHidden/>
          </w:rPr>
          <w:t>8</w:t>
        </w:r>
      </w:ins>
      <w:del w:id="44" w:author="Грон Елена Анатольевна" w:date="2018-11-14T15:12:00Z">
        <w:r w:rsidR="00960DDB" w:rsidDel="007040EB">
          <w:rPr>
            <w:webHidden/>
          </w:rPr>
          <w:delText>8</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"_Toc482611677" </w:instrText>
      </w:r>
      <w:ins w:id="45" w:author="Грон Елена Анатольевна" w:date="2018-11-14T15:11:00Z"/>
      <w:r>
        <w:fldChar w:fldCharType="separate"/>
      </w:r>
      <w:r w:rsidR="00B378C7" w:rsidRPr="00A5099D">
        <w:rPr>
          <w:rStyle w:val="af4"/>
        </w:rPr>
        <w:t>2.4.2. Страновой риск</w:t>
      </w:r>
      <w:r w:rsidR="00B378C7">
        <w:rPr>
          <w:webHidden/>
        </w:rPr>
        <w:tab/>
      </w:r>
      <w:r w:rsidR="00B378C7">
        <w:rPr>
          <w:webHidden/>
        </w:rPr>
        <w:fldChar w:fldCharType="begin"/>
      </w:r>
      <w:r w:rsidR="00B378C7">
        <w:rPr>
          <w:webHidden/>
        </w:rPr>
        <w:instrText xml:space="preserve"> PAGEREF _Toc482611677 \h </w:instrText>
      </w:r>
      <w:r w:rsidR="00B378C7">
        <w:rPr>
          <w:webHidden/>
        </w:rPr>
      </w:r>
      <w:r w:rsidR="00B378C7">
        <w:rPr>
          <w:webHidden/>
        </w:rPr>
        <w:fldChar w:fldCharType="separate"/>
      </w:r>
      <w:ins w:id="46" w:author="Грон Елена Анатольевна" w:date="2018-11-14T15:13:00Z">
        <w:r>
          <w:rPr>
            <w:webHidden/>
          </w:rPr>
          <w:t>10</w:t>
        </w:r>
      </w:ins>
      <w:del w:id="47" w:author="Грон Елена Анатольевна" w:date="2018-11-14T15:12:00Z">
        <w:r w:rsidR="00960DDB" w:rsidDel="007040EB">
          <w:rPr>
            <w:webHidden/>
          </w:rPr>
          <w:delText>10</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"_Toc482611678" </w:instrText>
      </w:r>
      <w:ins w:id="48" w:author="Грон Елена Анатольевна" w:date="2018-11-14T15:11:00Z"/>
      <w:r>
        <w:fldChar w:fldCharType="separate"/>
      </w:r>
      <w:r w:rsidR="00B378C7" w:rsidRPr="00A5099D">
        <w:rPr>
          <w:rStyle w:val="af4"/>
        </w:rPr>
        <w:t>2.4.3. Рыночный риск</w:t>
      </w:r>
      <w:r w:rsidR="00B378C7">
        <w:rPr>
          <w:webHidden/>
        </w:rPr>
        <w:tab/>
      </w:r>
      <w:r w:rsidR="00B378C7">
        <w:rPr>
          <w:webHidden/>
        </w:rPr>
        <w:fldChar w:fldCharType="begin"/>
      </w:r>
      <w:r w:rsidR="00B378C7">
        <w:rPr>
          <w:webHidden/>
        </w:rPr>
        <w:instrText xml:space="preserve"> PAGEREF _Toc482611678 \h </w:instrText>
      </w:r>
      <w:r w:rsidR="00B378C7">
        <w:rPr>
          <w:webHidden/>
        </w:rPr>
      </w:r>
      <w:r w:rsidR="00B378C7">
        <w:rPr>
          <w:webHidden/>
        </w:rPr>
        <w:fldChar w:fldCharType="separate"/>
      </w:r>
      <w:ins w:id="49" w:author="Грон Елена Анатольевна" w:date="2018-11-14T15:13:00Z">
        <w:r>
          <w:rPr>
            <w:webHidden/>
          </w:rPr>
          <w:t>10</w:t>
        </w:r>
      </w:ins>
      <w:del w:id="50" w:author="Грон Елена Анатольевна" w:date="2018-11-14T15:12:00Z">
        <w:r w:rsidR="00960DDB" w:rsidDel="007040EB">
          <w:rPr>
            <w:webHidden/>
          </w:rPr>
          <w:delText>10</w:delText>
        </w:r>
      </w:del>
      <w:r w:rsidR="00B378C7">
        <w:rPr>
          <w:webHidden/>
        </w:rPr>
        <w:fldChar w:fldCharType="end"/>
      </w:r>
      <w:r>
        <w:fldChar w:fldCharType="end"/>
      </w:r>
    </w:p>
    <w:p w:rsidR="00B378C7" w:rsidRDefault="007040EB">
      <w:pPr>
        <w:pStyle w:val="41"/>
        <w:rPr>
          <w:rFonts w:eastAsiaTheme="minorEastAsia" w:cstheme="minorBidi"/>
          <w:szCs w:val="22"/>
        </w:rPr>
      </w:pPr>
      <w:r>
        <w:fldChar w:fldCharType="begin"/>
      </w:r>
      <w:r>
        <w:instrText xml:space="preserve"> HYPERLINK \l "_Toc482611679" </w:instrText>
      </w:r>
      <w:ins w:id="51" w:author="Грон Елена Анатольевна" w:date="2018-11-14T15:11:00Z"/>
      <w:r>
        <w:fldChar w:fldCharType="separate"/>
      </w:r>
      <w:r w:rsidR="00B378C7" w:rsidRPr="00A5099D">
        <w:rPr>
          <w:rStyle w:val="af4"/>
        </w:rPr>
        <w:t>а) фондовый риск</w:t>
      </w:r>
      <w:r w:rsidR="00B378C7">
        <w:rPr>
          <w:webHidden/>
        </w:rPr>
        <w:tab/>
      </w:r>
      <w:r w:rsidR="00B378C7">
        <w:rPr>
          <w:webHidden/>
        </w:rPr>
        <w:fldChar w:fldCharType="begin"/>
      </w:r>
      <w:r w:rsidR="00B378C7">
        <w:rPr>
          <w:webHidden/>
        </w:rPr>
        <w:instrText xml:space="preserve"> PAGEREF _Toc482611679 \h </w:instrText>
      </w:r>
      <w:r w:rsidR="00B378C7">
        <w:rPr>
          <w:webHidden/>
        </w:rPr>
      </w:r>
      <w:r w:rsidR="00B378C7">
        <w:rPr>
          <w:webHidden/>
        </w:rPr>
        <w:fldChar w:fldCharType="separate"/>
      </w:r>
      <w:ins w:id="52" w:author="Грон Елена Анатольевна" w:date="2018-11-14T15:13:00Z">
        <w:r>
          <w:rPr>
            <w:webHidden/>
          </w:rPr>
          <w:t>10</w:t>
        </w:r>
      </w:ins>
      <w:del w:id="53" w:author="Грон Елена Анатольевна" w:date="2018-11-14T15:12:00Z">
        <w:r w:rsidR="00960DDB" w:rsidDel="007040EB">
          <w:rPr>
            <w:webHidden/>
          </w:rPr>
          <w:delText>10</w:delText>
        </w:r>
      </w:del>
      <w:r w:rsidR="00B378C7">
        <w:rPr>
          <w:webHidden/>
        </w:rPr>
        <w:fldChar w:fldCharType="end"/>
      </w:r>
      <w:r>
        <w:fldChar w:fldCharType="end"/>
      </w:r>
    </w:p>
    <w:p w:rsidR="00B378C7" w:rsidRDefault="007040EB">
      <w:pPr>
        <w:pStyle w:val="41"/>
        <w:rPr>
          <w:rFonts w:eastAsiaTheme="minorEastAsia" w:cstheme="minorBidi"/>
          <w:szCs w:val="22"/>
        </w:rPr>
      </w:pPr>
      <w:r>
        <w:fldChar w:fldCharType="begin"/>
      </w:r>
      <w:r>
        <w:instrText xml:space="preserve"> HYPERLINK \l "_Toc482611680" </w:instrText>
      </w:r>
      <w:ins w:id="54" w:author="Грон Елена Анатольевна" w:date="2018-11-14T15:11:00Z"/>
      <w:r>
        <w:fldChar w:fldCharType="separate"/>
      </w:r>
      <w:r w:rsidR="00B378C7" w:rsidRPr="00A5099D">
        <w:rPr>
          <w:rStyle w:val="af4"/>
        </w:rPr>
        <w:t>б) валютный риск</w:t>
      </w:r>
      <w:r w:rsidR="00B378C7">
        <w:rPr>
          <w:webHidden/>
        </w:rPr>
        <w:tab/>
      </w:r>
      <w:r w:rsidR="00B378C7">
        <w:rPr>
          <w:webHidden/>
        </w:rPr>
        <w:fldChar w:fldCharType="begin"/>
      </w:r>
      <w:r w:rsidR="00B378C7">
        <w:rPr>
          <w:webHidden/>
        </w:rPr>
        <w:instrText xml:space="preserve"> PAGEREF _Toc482611680 \h </w:instrText>
      </w:r>
      <w:r w:rsidR="00B378C7">
        <w:rPr>
          <w:webHidden/>
        </w:rPr>
      </w:r>
      <w:r w:rsidR="00B378C7">
        <w:rPr>
          <w:webHidden/>
        </w:rPr>
        <w:fldChar w:fldCharType="separate"/>
      </w:r>
      <w:ins w:id="55" w:author="Грон Елена Анатольевна" w:date="2018-11-14T15:13:00Z">
        <w:r>
          <w:rPr>
            <w:webHidden/>
          </w:rPr>
          <w:t>10</w:t>
        </w:r>
      </w:ins>
      <w:del w:id="56" w:author="Грон Елена Анатольевна" w:date="2018-11-14T15:12:00Z">
        <w:r w:rsidR="00960DDB" w:rsidDel="007040EB">
          <w:rPr>
            <w:webHidden/>
          </w:rPr>
          <w:delText>10</w:delText>
        </w:r>
      </w:del>
      <w:r w:rsidR="00B378C7">
        <w:rPr>
          <w:webHidden/>
        </w:rPr>
        <w:fldChar w:fldCharType="end"/>
      </w:r>
      <w:r>
        <w:fldChar w:fldCharType="end"/>
      </w:r>
    </w:p>
    <w:p w:rsidR="00B378C7" w:rsidRDefault="007040EB">
      <w:pPr>
        <w:pStyle w:val="41"/>
        <w:rPr>
          <w:rFonts w:eastAsiaTheme="minorEastAsia" w:cstheme="minorBidi"/>
          <w:szCs w:val="22"/>
        </w:rPr>
      </w:pPr>
      <w:r>
        <w:fldChar w:fldCharType="begin"/>
      </w:r>
      <w:r>
        <w:instrText xml:space="preserve"> HYPERLINK \l "_Toc482611681" </w:instrText>
      </w:r>
      <w:ins w:id="57" w:author="Грон Елена Анатольевна" w:date="2018-11-14T15:11:00Z"/>
      <w:r>
        <w:fldChar w:fldCharType="separate"/>
      </w:r>
      <w:r w:rsidR="00B378C7" w:rsidRPr="00A5099D">
        <w:rPr>
          <w:rStyle w:val="af4"/>
        </w:rPr>
        <w:t>в) процентный риск</w:t>
      </w:r>
      <w:r w:rsidR="00B378C7">
        <w:rPr>
          <w:webHidden/>
        </w:rPr>
        <w:tab/>
      </w:r>
      <w:r w:rsidR="00B378C7">
        <w:rPr>
          <w:webHidden/>
        </w:rPr>
        <w:fldChar w:fldCharType="begin"/>
      </w:r>
      <w:r w:rsidR="00B378C7">
        <w:rPr>
          <w:webHidden/>
        </w:rPr>
        <w:instrText xml:space="preserve"> PAGEREF _Toc482611681 \h </w:instrText>
      </w:r>
      <w:r w:rsidR="00B378C7">
        <w:rPr>
          <w:webHidden/>
        </w:rPr>
      </w:r>
      <w:r w:rsidR="00B378C7">
        <w:rPr>
          <w:webHidden/>
        </w:rPr>
        <w:fldChar w:fldCharType="separate"/>
      </w:r>
      <w:ins w:id="58" w:author="Грон Елена Анатольевна" w:date="2018-11-14T15:13:00Z">
        <w:r>
          <w:rPr>
            <w:webHidden/>
          </w:rPr>
          <w:t>10</w:t>
        </w:r>
      </w:ins>
      <w:del w:id="59" w:author="Грон Елена Анатольевна" w:date="2018-11-14T15:11:00Z">
        <w:r w:rsidR="00C569DB" w:rsidDel="00960DDB">
          <w:rPr>
            <w:webHidden/>
          </w:rPr>
          <w:delText>11</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"_Toc482611682" </w:instrText>
      </w:r>
      <w:ins w:id="60" w:author="Грон Елена Анатольевна" w:date="2018-11-14T15:11:00Z"/>
      <w:r>
        <w:fldChar w:fldCharType="separate"/>
      </w:r>
      <w:r w:rsidR="00B378C7" w:rsidRPr="00A5099D">
        <w:rPr>
          <w:rStyle w:val="af4"/>
        </w:rPr>
        <w:t>2.4.4. Риск ликвидности</w:t>
      </w:r>
      <w:r w:rsidR="00B378C7">
        <w:rPr>
          <w:webHidden/>
        </w:rPr>
        <w:tab/>
      </w:r>
      <w:r w:rsidR="00B378C7">
        <w:rPr>
          <w:webHidden/>
        </w:rPr>
        <w:fldChar w:fldCharType="begin"/>
      </w:r>
      <w:r w:rsidR="00B378C7">
        <w:rPr>
          <w:webHidden/>
        </w:rPr>
        <w:instrText xml:space="preserve"> PAGEREF _Toc482611682 \h </w:instrText>
      </w:r>
      <w:r w:rsidR="00B378C7">
        <w:rPr>
          <w:webHidden/>
        </w:rPr>
      </w:r>
      <w:r w:rsidR="00B378C7">
        <w:rPr>
          <w:webHidden/>
        </w:rPr>
        <w:fldChar w:fldCharType="separate"/>
      </w:r>
      <w:ins w:id="61" w:author="Грон Елена Анатольевна" w:date="2018-11-14T15:13:00Z">
        <w:r>
          <w:rPr>
            <w:webHidden/>
          </w:rPr>
          <w:t>11</w:t>
        </w:r>
      </w:ins>
      <w:del w:id="62" w:author="Грон Елена Анатольевна" w:date="2018-11-14T15:12:00Z">
        <w:r w:rsidR="00960DDB" w:rsidDel="007040EB">
          <w:rPr>
            <w:webHidden/>
          </w:rPr>
          <w:delText>11</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"_Toc482611683" </w:instrText>
      </w:r>
      <w:ins w:id="63" w:author="Грон Елена Анатольевна" w:date="2018-11-14T15:11:00Z"/>
      <w:r>
        <w:fldChar w:fldCharType="separate"/>
      </w:r>
      <w:r w:rsidR="00B378C7" w:rsidRPr="00A5099D">
        <w:rPr>
          <w:rStyle w:val="af4"/>
        </w:rPr>
        <w:t>2.4.5. Операционный риск</w:t>
      </w:r>
      <w:r w:rsidR="00B378C7">
        <w:rPr>
          <w:webHidden/>
        </w:rPr>
        <w:tab/>
      </w:r>
      <w:r w:rsidR="00B378C7">
        <w:rPr>
          <w:webHidden/>
        </w:rPr>
        <w:fldChar w:fldCharType="begin"/>
      </w:r>
      <w:r w:rsidR="00B378C7">
        <w:rPr>
          <w:webHidden/>
        </w:rPr>
        <w:instrText xml:space="preserve"> PAGEREF _Toc482611683 \h </w:instrText>
      </w:r>
      <w:r w:rsidR="00B378C7">
        <w:rPr>
          <w:webHidden/>
        </w:rPr>
      </w:r>
      <w:r w:rsidR="00B378C7">
        <w:rPr>
          <w:webHidden/>
        </w:rPr>
        <w:fldChar w:fldCharType="separate"/>
      </w:r>
      <w:ins w:id="64" w:author="Грон Елена Анатольевна" w:date="2018-11-14T15:13:00Z">
        <w:r>
          <w:rPr>
            <w:webHidden/>
          </w:rPr>
          <w:t>11</w:t>
        </w:r>
      </w:ins>
      <w:del w:id="65" w:author="Грон Елена Анатольевна" w:date="2018-11-14T15:12:00Z">
        <w:r w:rsidR="00960DDB" w:rsidDel="007040EB">
          <w:rPr>
            <w:webHidden/>
          </w:rPr>
          <w:delText>11</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"_Toc482611684" </w:instrText>
      </w:r>
      <w:ins w:id="66" w:author="Грон Елена Анатольевна" w:date="2018-11-14T15:11:00Z"/>
      <w:r>
        <w:fldChar w:fldCharType="separate"/>
      </w:r>
      <w:r w:rsidR="00B378C7" w:rsidRPr="00A5099D">
        <w:rPr>
          <w:rStyle w:val="af4"/>
        </w:rPr>
        <w:t>2.4.6. Правовой риск</w:t>
      </w:r>
      <w:r w:rsidR="00B378C7">
        <w:rPr>
          <w:webHidden/>
        </w:rPr>
        <w:tab/>
      </w:r>
      <w:r w:rsidR="00B378C7">
        <w:rPr>
          <w:webHidden/>
        </w:rPr>
        <w:fldChar w:fldCharType="begin"/>
      </w:r>
      <w:r w:rsidR="00B378C7">
        <w:rPr>
          <w:webHidden/>
        </w:rPr>
        <w:instrText xml:space="preserve"> PAGEREF _Toc482611684 \h </w:instrText>
      </w:r>
      <w:r w:rsidR="00B378C7">
        <w:rPr>
          <w:webHidden/>
        </w:rPr>
      </w:r>
      <w:r w:rsidR="00B378C7">
        <w:rPr>
          <w:webHidden/>
        </w:rPr>
        <w:fldChar w:fldCharType="separate"/>
      </w:r>
      <w:ins w:id="67" w:author="Грон Елена Анатольевна" w:date="2018-11-14T15:13:00Z">
        <w:r>
          <w:rPr>
            <w:webHidden/>
          </w:rPr>
          <w:t>13</w:t>
        </w:r>
      </w:ins>
      <w:del w:id="68" w:author="Грон Елена Анатольевна" w:date="2018-11-14T15:12:00Z">
        <w:r w:rsidR="00960DDB" w:rsidDel="007040EB">
          <w:rPr>
            <w:webHidden/>
          </w:rPr>
          <w:delText>13</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"_Toc482611685" </w:instrText>
      </w:r>
      <w:ins w:id="69" w:author="Грон Елена Анатольевна" w:date="2018-11-14T15:11:00Z"/>
      <w:r>
        <w:fldChar w:fldCharType="separate"/>
      </w:r>
      <w:r w:rsidR="00B378C7" w:rsidRPr="00A5099D">
        <w:rPr>
          <w:rStyle w:val="af4"/>
        </w:rPr>
        <w:t>2.4.7. Риск потери деловой репутации (репутационный риск)</w:t>
      </w:r>
      <w:r w:rsidR="00B378C7">
        <w:rPr>
          <w:webHidden/>
        </w:rPr>
        <w:tab/>
      </w:r>
      <w:r w:rsidR="00B378C7">
        <w:rPr>
          <w:webHidden/>
        </w:rPr>
        <w:fldChar w:fldCharType="begin"/>
      </w:r>
      <w:r w:rsidR="00B378C7">
        <w:rPr>
          <w:webHidden/>
        </w:rPr>
        <w:instrText xml:space="preserve"> PAGEREF _Toc482611685 \h </w:instrText>
      </w:r>
      <w:r w:rsidR="00B378C7">
        <w:rPr>
          <w:webHidden/>
        </w:rPr>
      </w:r>
      <w:r w:rsidR="00B378C7">
        <w:rPr>
          <w:webHidden/>
        </w:rPr>
        <w:fldChar w:fldCharType="separate"/>
      </w:r>
      <w:ins w:id="70" w:author="Грон Елена Анатольевна" w:date="2018-11-14T15:13:00Z">
        <w:r>
          <w:rPr>
            <w:webHidden/>
          </w:rPr>
          <w:t>13</w:t>
        </w:r>
      </w:ins>
      <w:del w:id="71" w:author="Грон Елена Анатольевна" w:date="2018-11-14T15:12:00Z">
        <w:r w:rsidR="00960DDB" w:rsidDel="007040EB">
          <w:rPr>
            <w:webHidden/>
          </w:rPr>
          <w:delText>13</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"_Toc482611686" </w:instrText>
      </w:r>
      <w:ins w:id="72" w:author="Грон Елена Анатольевна" w:date="2018-11-14T15:11:00Z"/>
      <w:r>
        <w:fldChar w:fldCharType="separate"/>
      </w:r>
      <w:r w:rsidR="00B378C7" w:rsidRPr="00A5099D">
        <w:rPr>
          <w:rStyle w:val="af4"/>
        </w:rPr>
        <w:t>2.4.8. Розничные риски</w:t>
      </w:r>
      <w:r w:rsidR="00B378C7">
        <w:rPr>
          <w:webHidden/>
        </w:rPr>
        <w:tab/>
      </w:r>
      <w:r w:rsidR="00B378C7">
        <w:rPr>
          <w:webHidden/>
        </w:rPr>
        <w:fldChar w:fldCharType="begin"/>
      </w:r>
      <w:r w:rsidR="00B378C7">
        <w:rPr>
          <w:webHidden/>
        </w:rPr>
        <w:instrText xml:space="preserve"> PAGEREF _Toc482611686 \h </w:instrText>
      </w:r>
      <w:r w:rsidR="00B378C7">
        <w:rPr>
          <w:webHidden/>
        </w:rPr>
      </w:r>
      <w:r w:rsidR="00B378C7">
        <w:rPr>
          <w:webHidden/>
        </w:rPr>
        <w:fldChar w:fldCharType="separate"/>
      </w:r>
      <w:ins w:id="73" w:author="Грон Елена Анатольевна" w:date="2018-11-14T15:13:00Z">
        <w:r>
          <w:rPr>
            <w:webHidden/>
          </w:rPr>
          <w:t>13</w:t>
        </w:r>
      </w:ins>
      <w:del w:id="74" w:author="Грон Елена Анатольевна" w:date="2018-11-14T15:12:00Z">
        <w:r w:rsidR="00960DDB" w:rsidDel="007040EB">
          <w:rPr>
            <w:webHidden/>
          </w:rPr>
          <w:delText>13</w:delText>
        </w:r>
      </w:del>
      <w:r w:rsidR="00B378C7">
        <w:rPr>
          <w:webHidden/>
        </w:rPr>
        <w:fldChar w:fldCharType="end"/>
      </w:r>
      <w: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"_Toc482611687" </w:instrText>
      </w:r>
      <w:ins w:id="75" w:author="Грон Елена Анатольевна" w:date="2018-11-14T15:11:00Z">
        <w:r w:rsidR="00960DDB">
          <w:rPr>
            <w:noProof/>
          </w:rPr>
        </w:r>
      </w:ins>
      <w:r>
        <w:rPr>
          <w:noProof/>
        </w:rPr>
        <w:fldChar w:fldCharType="separate"/>
      </w:r>
      <w:r w:rsidR="00B378C7" w:rsidRPr="00A5099D">
        <w:rPr>
          <w:rStyle w:val="af4"/>
          <w:noProof/>
          <w:lang w:val="en-US"/>
        </w:rPr>
        <w:t>III</w:t>
      </w:r>
      <w:r w:rsidR="00B378C7" w:rsidRPr="00A5099D">
        <w:rPr>
          <w:rStyle w:val="af4"/>
          <w:noProof/>
        </w:rPr>
        <w:t>. Подробная информация о кредитной организации – эмитенте</w:t>
      </w:r>
      <w:r w:rsidR="00B378C7">
        <w:rPr>
          <w:noProof/>
          <w:webHidden/>
        </w:rPr>
        <w:tab/>
      </w:r>
      <w:r w:rsidR="00B378C7">
        <w:rPr>
          <w:noProof/>
          <w:webHidden/>
        </w:rPr>
        <w:fldChar w:fldCharType="begin"/>
      </w:r>
      <w:r w:rsidR="00B378C7">
        <w:rPr>
          <w:noProof/>
          <w:webHidden/>
        </w:rPr>
        <w:instrText xml:space="preserve"> PAGEREF _Toc482611687 \h </w:instrText>
      </w:r>
      <w:r w:rsidR="00B378C7">
        <w:rPr>
          <w:noProof/>
          <w:webHidden/>
        </w:rPr>
      </w:r>
      <w:r w:rsidR="00B378C7">
        <w:rPr>
          <w:noProof/>
          <w:webHidden/>
        </w:rPr>
        <w:fldChar w:fldCharType="separate"/>
      </w:r>
      <w:ins w:id="76" w:author="Грон Елена Анатольевна" w:date="2018-11-14T15:13:00Z">
        <w:r>
          <w:rPr>
            <w:noProof/>
            <w:webHidden/>
          </w:rPr>
          <w:t>15</w:t>
        </w:r>
      </w:ins>
      <w:del w:id="77" w:author="Грон Елена Анатольевна" w:date="2018-11-14T15:12:00Z">
        <w:r w:rsidR="00960DDB" w:rsidDel="007040EB">
          <w:rPr>
            <w:noProof/>
            <w:webHidden/>
          </w:rPr>
          <w:delText>15</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"_Toc482611688" </w:instrText>
      </w:r>
      <w:ins w:id="78" w:author="Грон Елена Анатольевна" w:date="2018-11-14T15:11:00Z">
        <w:r w:rsidR="00960DDB">
          <w:rPr>
            <w:noProof/>
          </w:rPr>
        </w:r>
      </w:ins>
      <w:r>
        <w:rPr>
          <w:noProof/>
        </w:rPr>
        <w:fldChar w:fldCharType="separate"/>
      </w:r>
      <w:r w:rsidR="00B378C7" w:rsidRPr="00A5099D">
        <w:rPr>
          <w:rStyle w:val="af4"/>
          <w:noProof/>
        </w:rPr>
        <w:t>3.1. История создания и развитие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_Toc482611688 \h </w:instrText>
      </w:r>
      <w:r w:rsidR="00B378C7">
        <w:rPr>
          <w:noProof/>
          <w:webHidden/>
        </w:rPr>
      </w:r>
      <w:r w:rsidR="00B378C7">
        <w:rPr>
          <w:noProof/>
          <w:webHidden/>
        </w:rPr>
        <w:fldChar w:fldCharType="separate"/>
      </w:r>
      <w:ins w:id="79" w:author="Грон Елена Анатольевна" w:date="2018-11-14T15:13:00Z">
        <w:r>
          <w:rPr>
            <w:noProof/>
            <w:webHidden/>
          </w:rPr>
          <w:t>15</w:t>
        </w:r>
      </w:ins>
      <w:del w:id="80" w:author="Грон Елена Анатольевна" w:date="2018-11-14T15:12:00Z">
        <w:r w:rsidR="00960DDB" w:rsidDel="007040EB">
          <w:rPr>
            <w:noProof/>
            <w:webHidden/>
          </w:rPr>
          <w:delText>15</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"_Toc482611689" </w:instrText>
      </w:r>
      <w:ins w:id="81" w:author="Грон Елена Анатольевна" w:date="2018-11-14T15:11:00Z"/>
      <w:r>
        <w:fldChar w:fldCharType="separate"/>
      </w:r>
      <w:r w:rsidR="00B378C7" w:rsidRPr="00A5099D">
        <w:rPr>
          <w:rStyle w:val="af4"/>
        </w:rPr>
        <w:t>3.1.1. Данные о фирменном наименовании  кредитной организации – эмитента</w:t>
      </w:r>
      <w:r w:rsidR="00B378C7">
        <w:rPr>
          <w:webHidden/>
        </w:rPr>
        <w:tab/>
      </w:r>
      <w:r w:rsidR="00B378C7">
        <w:rPr>
          <w:webHidden/>
        </w:rPr>
        <w:fldChar w:fldCharType="begin"/>
      </w:r>
      <w:r w:rsidR="00B378C7">
        <w:rPr>
          <w:webHidden/>
        </w:rPr>
        <w:instrText xml:space="preserve"> PAGEREF _Toc482611689 \h </w:instrText>
      </w:r>
      <w:r w:rsidR="00B378C7">
        <w:rPr>
          <w:webHidden/>
        </w:rPr>
      </w:r>
      <w:r w:rsidR="00B378C7">
        <w:rPr>
          <w:webHidden/>
        </w:rPr>
        <w:fldChar w:fldCharType="separate"/>
      </w:r>
      <w:ins w:id="82" w:author="Грон Елена Анатольевна" w:date="2018-11-14T15:13:00Z">
        <w:r>
          <w:rPr>
            <w:webHidden/>
          </w:rPr>
          <w:t>15</w:t>
        </w:r>
      </w:ins>
      <w:del w:id="83" w:author="Грон Елена Анатольевна" w:date="2018-11-14T15:12:00Z">
        <w:r w:rsidR="00960DDB" w:rsidDel="007040EB">
          <w:rPr>
            <w:webHidden/>
          </w:rPr>
          <w:delText>15</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"_Toc482611690" </w:instrText>
      </w:r>
      <w:ins w:id="84" w:author="Грон Елена Анатольевна" w:date="2018-11-14T15:11:00Z"/>
      <w:r>
        <w:fldChar w:fldCharType="separate"/>
      </w:r>
      <w:r w:rsidR="00B378C7" w:rsidRPr="00A5099D">
        <w:rPr>
          <w:rStyle w:val="af4"/>
        </w:rPr>
        <w:t>3.1.2. Сведения о государственной регистрации кредитной организации – эмитента</w:t>
      </w:r>
      <w:r w:rsidR="00B378C7">
        <w:rPr>
          <w:webHidden/>
        </w:rPr>
        <w:tab/>
      </w:r>
      <w:r w:rsidR="00B378C7">
        <w:rPr>
          <w:webHidden/>
        </w:rPr>
        <w:fldChar w:fldCharType="begin"/>
      </w:r>
      <w:r w:rsidR="00B378C7">
        <w:rPr>
          <w:webHidden/>
        </w:rPr>
        <w:instrText xml:space="preserve"> PAGEREF _Toc482611690 \h </w:instrText>
      </w:r>
      <w:r w:rsidR="00B378C7">
        <w:rPr>
          <w:webHidden/>
        </w:rPr>
      </w:r>
      <w:r w:rsidR="00B378C7">
        <w:rPr>
          <w:webHidden/>
        </w:rPr>
        <w:fldChar w:fldCharType="separate"/>
      </w:r>
      <w:ins w:id="85" w:author="Грон Елена Анатольевна" w:date="2018-11-14T15:13:00Z">
        <w:r>
          <w:rPr>
            <w:webHidden/>
          </w:rPr>
          <w:t>15</w:t>
        </w:r>
      </w:ins>
      <w:del w:id="86" w:author="Грон Елена Анатольевна" w:date="2018-11-14T15:12:00Z">
        <w:r w:rsidR="00960DDB" w:rsidDel="007040EB">
          <w:rPr>
            <w:webHidden/>
          </w:rPr>
          <w:delText>15</w:delText>
        </w:r>
      </w:del>
      <w:r w:rsidR="00B378C7">
        <w:rPr>
          <w:webHidden/>
        </w:rPr>
        <w:fldChar w:fldCharType="end"/>
      </w:r>
      <w:r>
        <w:fldChar w:fldCharType="end"/>
      </w:r>
    </w:p>
    <w:p w:rsidR="00B378C7" w:rsidRDefault="007040EB">
      <w:pPr>
        <w:pStyle w:val="36"/>
        <w:rPr>
          <w:rFonts w:eastAsiaTheme="minorEastAsia" w:cstheme="minorBidi"/>
        </w:rPr>
      </w:pPr>
      <w:r>
        <w:lastRenderedPageBreak/>
        <w:fldChar w:fldCharType="begin"/>
      </w:r>
      <w:r>
        <w:instrText xml:space="preserve"> HYPERLINK \l "_Toc482611691" </w:instrText>
      </w:r>
      <w:ins w:id="87" w:author="Грон Елена Анатольевна" w:date="2018-11-14T15:11:00Z"/>
      <w:r>
        <w:fldChar w:fldCharType="separate"/>
      </w:r>
      <w:r w:rsidR="00B378C7" w:rsidRPr="00A5099D">
        <w:rPr>
          <w:rStyle w:val="af4"/>
        </w:rPr>
        <w:t>3.1.3. Сведения о создании и развитии кредитной организации – эмитента</w:t>
      </w:r>
      <w:r w:rsidR="00B378C7">
        <w:rPr>
          <w:webHidden/>
        </w:rPr>
        <w:tab/>
      </w:r>
      <w:r w:rsidR="00B378C7">
        <w:rPr>
          <w:webHidden/>
        </w:rPr>
        <w:fldChar w:fldCharType="begin"/>
      </w:r>
      <w:r w:rsidR="00B378C7">
        <w:rPr>
          <w:webHidden/>
        </w:rPr>
        <w:instrText xml:space="preserve"> PAGEREF _Toc482611691 \h </w:instrText>
      </w:r>
      <w:r w:rsidR="00B378C7">
        <w:rPr>
          <w:webHidden/>
        </w:rPr>
      </w:r>
      <w:r w:rsidR="00B378C7">
        <w:rPr>
          <w:webHidden/>
        </w:rPr>
        <w:fldChar w:fldCharType="separate"/>
      </w:r>
      <w:ins w:id="88" w:author="Грон Елена Анатольевна" w:date="2018-11-14T15:13:00Z">
        <w:r>
          <w:rPr>
            <w:webHidden/>
          </w:rPr>
          <w:t>16</w:t>
        </w:r>
      </w:ins>
      <w:del w:id="89" w:author="Грон Елена Анатольевна" w:date="2018-11-14T15:12:00Z">
        <w:r w:rsidR="00960DDB" w:rsidDel="007040EB">
          <w:rPr>
            <w:webHidden/>
          </w:rPr>
          <w:delText>16</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"_Toc482611692" </w:instrText>
      </w:r>
      <w:ins w:id="90" w:author="Грон Елена Анатольевна" w:date="2018-11-14T15:11:00Z"/>
      <w:r>
        <w:fldChar w:fldCharType="separate"/>
      </w:r>
      <w:r w:rsidR="00B378C7" w:rsidRPr="00A5099D">
        <w:rPr>
          <w:rStyle w:val="af4"/>
        </w:rPr>
        <w:t>3.1.4. Контактная информация</w:t>
      </w:r>
      <w:r w:rsidR="00B378C7">
        <w:rPr>
          <w:webHidden/>
        </w:rPr>
        <w:tab/>
      </w:r>
      <w:r w:rsidR="00B378C7">
        <w:rPr>
          <w:webHidden/>
        </w:rPr>
        <w:fldChar w:fldCharType="begin"/>
      </w:r>
      <w:r w:rsidR="00B378C7">
        <w:rPr>
          <w:webHidden/>
        </w:rPr>
        <w:instrText xml:space="preserve"> PAGEREF _Toc482611692 \h </w:instrText>
      </w:r>
      <w:r w:rsidR="00B378C7">
        <w:rPr>
          <w:webHidden/>
        </w:rPr>
      </w:r>
      <w:r w:rsidR="00B378C7">
        <w:rPr>
          <w:webHidden/>
        </w:rPr>
        <w:fldChar w:fldCharType="separate"/>
      </w:r>
      <w:ins w:id="91" w:author="Грон Елена Анатольевна" w:date="2018-11-14T15:13:00Z">
        <w:r>
          <w:rPr>
            <w:webHidden/>
          </w:rPr>
          <w:t>19</w:t>
        </w:r>
      </w:ins>
      <w:del w:id="92" w:author="Грон Елена Анатольевна" w:date="2018-11-14T15:12:00Z">
        <w:r w:rsidR="00960DDB" w:rsidDel="007040EB">
          <w:rPr>
            <w:webHidden/>
          </w:rPr>
          <w:delText>19</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"_Toc482611693" </w:instrText>
      </w:r>
      <w:ins w:id="93" w:author="Грон Елена Анатольевна" w:date="2018-11-14T15:11:00Z"/>
      <w:r>
        <w:fldChar w:fldCharType="separate"/>
      </w:r>
      <w:r w:rsidR="00B378C7" w:rsidRPr="00A5099D">
        <w:rPr>
          <w:rStyle w:val="af4"/>
        </w:rPr>
        <w:t>3.1.5. Идентификационный номер налогоплательщика</w:t>
      </w:r>
      <w:r w:rsidR="00B378C7">
        <w:rPr>
          <w:webHidden/>
        </w:rPr>
        <w:tab/>
      </w:r>
      <w:r w:rsidR="00B378C7">
        <w:rPr>
          <w:webHidden/>
        </w:rPr>
        <w:fldChar w:fldCharType="begin"/>
      </w:r>
      <w:r w:rsidR="00B378C7">
        <w:rPr>
          <w:webHidden/>
        </w:rPr>
        <w:instrText xml:space="preserve"> PAGEREF _Toc482611693 \h </w:instrText>
      </w:r>
      <w:r w:rsidR="00B378C7">
        <w:rPr>
          <w:webHidden/>
        </w:rPr>
      </w:r>
      <w:r w:rsidR="00B378C7">
        <w:rPr>
          <w:webHidden/>
        </w:rPr>
        <w:fldChar w:fldCharType="separate"/>
      </w:r>
      <w:ins w:id="94" w:author="Грон Елена Анатольевна" w:date="2018-11-14T15:13:00Z">
        <w:r>
          <w:rPr>
            <w:webHidden/>
          </w:rPr>
          <w:t>19</w:t>
        </w:r>
      </w:ins>
      <w:del w:id="95" w:author="Грон Елена Анатольевна" w:date="2018-11-14T15:12:00Z">
        <w:r w:rsidR="00960DDB" w:rsidDel="007040EB">
          <w:rPr>
            <w:webHidden/>
          </w:rPr>
          <w:delText>19</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"_Toc482611694" </w:instrText>
      </w:r>
      <w:ins w:id="96" w:author="Грон Елена Анатольевна" w:date="2018-11-14T15:11:00Z"/>
      <w:r>
        <w:fldChar w:fldCharType="separate"/>
      </w:r>
      <w:r w:rsidR="00B378C7" w:rsidRPr="00A5099D">
        <w:rPr>
          <w:rStyle w:val="af4"/>
        </w:rPr>
        <w:t>3.1.6. Филиалы и представительства кредитной организации – эмитента</w:t>
      </w:r>
      <w:r w:rsidR="00B378C7">
        <w:rPr>
          <w:webHidden/>
        </w:rPr>
        <w:tab/>
      </w:r>
      <w:r w:rsidR="00B378C7">
        <w:rPr>
          <w:webHidden/>
        </w:rPr>
        <w:fldChar w:fldCharType="begin"/>
      </w:r>
      <w:r w:rsidR="00B378C7">
        <w:rPr>
          <w:webHidden/>
        </w:rPr>
        <w:instrText xml:space="preserve"> PAGEREF _Toc482611694 \h </w:instrText>
      </w:r>
      <w:r w:rsidR="00B378C7">
        <w:rPr>
          <w:webHidden/>
        </w:rPr>
      </w:r>
      <w:r w:rsidR="00B378C7">
        <w:rPr>
          <w:webHidden/>
        </w:rPr>
        <w:fldChar w:fldCharType="separate"/>
      </w:r>
      <w:ins w:id="97" w:author="Грон Елена Анатольевна" w:date="2018-11-14T15:13:00Z">
        <w:r>
          <w:rPr>
            <w:webHidden/>
          </w:rPr>
          <w:t>19</w:t>
        </w:r>
      </w:ins>
      <w:del w:id="98" w:author="Грон Елена Анатольевна" w:date="2018-11-14T15:12:00Z">
        <w:r w:rsidR="00960DDB" w:rsidDel="007040EB">
          <w:rPr>
            <w:webHidden/>
          </w:rPr>
          <w:delText>19</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"_Toc482611695" </w:instrText>
      </w:r>
      <w:ins w:id="99" w:author="Грон Елена Анатольевна" w:date="2018-11-14T15:11:00Z">
        <w:r w:rsidR="00960DDB">
          <w:rPr>
            <w:noProof/>
          </w:rPr>
        </w:r>
      </w:ins>
      <w:r>
        <w:rPr>
          <w:noProof/>
        </w:rPr>
        <w:fldChar w:fldCharType="separate"/>
      </w:r>
      <w:r w:rsidR="00B378C7" w:rsidRPr="00A5099D">
        <w:rPr>
          <w:rStyle w:val="af4"/>
          <w:noProof/>
        </w:rPr>
        <w:t>3.2. Основная хозяйственная деятельность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_Toc482611695 \h </w:instrText>
      </w:r>
      <w:r w:rsidR="00B378C7">
        <w:rPr>
          <w:noProof/>
          <w:webHidden/>
        </w:rPr>
      </w:r>
      <w:r w:rsidR="00B378C7">
        <w:rPr>
          <w:noProof/>
          <w:webHidden/>
        </w:rPr>
        <w:fldChar w:fldCharType="separate"/>
      </w:r>
      <w:ins w:id="100" w:author="Грон Елена Анатольевна" w:date="2018-11-14T15:13:00Z">
        <w:r>
          <w:rPr>
            <w:noProof/>
            <w:webHidden/>
          </w:rPr>
          <w:t>20</w:t>
        </w:r>
      </w:ins>
      <w:del w:id="101" w:author="Грон Елена Анатольевна" w:date="2018-11-14T15:12:00Z">
        <w:r w:rsidR="00960DDB" w:rsidDel="007040EB">
          <w:rPr>
            <w:noProof/>
            <w:webHidden/>
          </w:rPr>
          <w:delText>20</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"_Toc482611696" </w:instrText>
      </w:r>
      <w:ins w:id="102" w:author="Грон Елена Анатольевна" w:date="2018-11-14T15:11:00Z"/>
      <w:r>
        <w:fldChar w:fldCharType="separate"/>
      </w:r>
      <w:r w:rsidR="00B378C7" w:rsidRPr="00A5099D">
        <w:rPr>
          <w:rStyle w:val="af4"/>
        </w:rPr>
        <w:t>3.2.1. Основные виды экономической деятельности кредитной организации – эмитента</w:t>
      </w:r>
      <w:r w:rsidR="00B378C7">
        <w:rPr>
          <w:webHidden/>
        </w:rPr>
        <w:tab/>
      </w:r>
      <w:r w:rsidR="00B378C7">
        <w:rPr>
          <w:webHidden/>
        </w:rPr>
        <w:fldChar w:fldCharType="begin"/>
      </w:r>
      <w:r w:rsidR="00B378C7">
        <w:rPr>
          <w:webHidden/>
        </w:rPr>
        <w:instrText xml:space="preserve"> PAGEREF _Toc482611696 \h </w:instrText>
      </w:r>
      <w:r w:rsidR="00B378C7">
        <w:rPr>
          <w:webHidden/>
        </w:rPr>
      </w:r>
      <w:r w:rsidR="00B378C7">
        <w:rPr>
          <w:webHidden/>
        </w:rPr>
        <w:fldChar w:fldCharType="separate"/>
      </w:r>
      <w:ins w:id="103" w:author="Грон Елена Анатольевна" w:date="2018-11-14T15:13:00Z">
        <w:r>
          <w:rPr>
            <w:webHidden/>
          </w:rPr>
          <w:t>20</w:t>
        </w:r>
      </w:ins>
      <w:del w:id="104" w:author="Грон Елена Анатольевна" w:date="2018-11-14T15:12:00Z">
        <w:r w:rsidR="00960DDB" w:rsidDel="007040EB">
          <w:rPr>
            <w:webHidden/>
          </w:rPr>
          <w:delText>20</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"_Toc482611697" </w:instrText>
      </w:r>
      <w:ins w:id="105" w:author="Грон Елена Анатольевна" w:date="2018-11-14T15:11:00Z"/>
      <w:r>
        <w:fldChar w:fldCharType="separate"/>
      </w:r>
      <w:r w:rsidR="00B378C7" w:rsidRPr="00A5099D">
        <w:rPr>
          <w:rStyle w:val="af4"/>
        </w:rPr>
        <w:t>3.2.2. Сведения о наличии у кредитной организации – эмитента разрешений (лицензий), допусков к отдельным видам работ</w:t>
      </w:r>
      <w:r w:rsidR="00B378C7">
        <w:rPr>
          <w:webHidden/>
        </w:rPr>
        <w:tab/>
      </w:r>
      <w:r w:rsidR="00B378C7">
        <w:rPr>
          <w:webHidden/>
        </w:rPr>
        <w:fldChar w:fldCharType="begin"/>
      </w:r>
      <w:r w:rsidR="00B378C7">
        <w:rPr>
          <w:webHidden/>
        </w:rPr>
        <w:instrText xml:space="preserve"> PAGEREF _Toc482611697 \h </w:instrText>
      </w:r>
      <w:r w:rsidR="00B378C7">
        <w:rPr>
          <w:webHidden/>
        </w:rPr>
      </w:r>
      <w:r w:rsidR="00B378C7">
        <w:rPr>
          <w:webHidden/>
        </w:rPr>
        <w:fldChar w:fldCharType="separate"/>
      </w:r>
      <w:ins w:id="106" w:author="Грон Елена Анатольевна" w:date="2018-11-14T15:13:00Z">
        <w:r>
          <w:rPr>
            <w:webHidden/>
          </w:rPr>
          <w:t>20</w:t>
        </w:r>
      </w:ins>
      <w:del w:id="107" w:author="Грон Елена Анатольевна" w:date="2018-11-14T15:12:00Z">
        <w:r w:rsidR="00960DDB" w:rsidDel="007040EB">
          <w:rPr>
            <w:webHidden/>
          </w:rPr>
          <w:delText>20</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"_Toc482611698" </w:instrText>
      </w:r>
      <w:ins w:id="108" w:author="Грон Елена Анатольевна" w:date="2018-11-14T15:11:00Z"/>
      <w:r>
        <w:fldChar w:fldCharType="separate"/>
      </w:r>
      <w:r w:rsidR="00B378C7" w:rsidRPr="00A5099D">
        <w:rPr>
          <w:rStyle w:val="af4"/>
        </w:rPr>
        <w:t>3.2.3. Основная хозяйственная деятельность кредитной организации – эмитента</w:t>
      </w:r>
      <w:r w:rsidR="00B378C7">
        <w:rPr>
          <w:webHidden/>
        </w:rPr>
        <w:tab/>
      </w:r>
      <w:r w:rsidR="00B378C7">
        <w:rPr>
          <w:webHidden/>
        </w:rPr>
        <w:fldChar w:fldCharType="begin"/>
      </w:r>
      <w:r w:rsidR="00B378C7">
        <w:rPr>
          <w:webHidden/>
        </w:rPr>
        <w:instrText xml:space="preserve"> PAGEREF _Toc482611698 \h </w:instrText>
      </w:r>
      <w:r w:rsidR="00B378C7">
        <w:rPr>
          <w:webHidden/>
        </w:rPr>
      </w:r>
      <w:r w:rsidR="00B378C7">
        <w:rPr>
          <w:webHidden/>
        </w:rPr>
        <w:fldChar w:fldCharType="separate"/>
      </w:r>
      <w:ins w:id="109" w:author="Грон Елена Анатольевна" w:date="2018-11-14T15:13:00Z">
        <w:r>
          <w:rPr>
            <w:webHidden/>
          </w:rPr>
          <w:t>21</w:t>
        </w:r>
      </w:ins>
      <w:del w:id="110" w:author="Грон Елена Анатольевна" w:date="2018-11-14T15:12:00Z">
        <w:r w:rsidR="00960DDB" w:rsidDel="007040EB">
          <w:rPr>
            <w:webHidden/>
          </w:rPr>
          <w:delText>21</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"_Toc482611699" </w:instrText>
      </w:r>
      <w:ins w:id="111" w:author="Грон Елена Анатольевна" w:date="2018-11-14T15:11:00Z">
        <w:r w:rsidR="00960DDB">
          <w:rPr>
            <w:noProof/>
          </w:rPr>
        </w:r>
      </w:ins>
      <w:r>
        <w:rPr>
          <w:noProof/>
        </w:rPr>
        <w:fldChar w:fldCharType="separate"/>
      </w:r>
      <w:r w:rsidR="00B378C7" w:rsidRPr="00A5099D">
        <w:rPr>
          <w:rStyle w:val="af4"/>
          <w:noProof/>
        </w:rPr>
        <w:t>3.3. Планы будущей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_Toc482611699 \h </w:instrText>
      </w:r>
      <w:r w:rsidR="00B378C7">
        <w:rPr>
          <w:noProof/>
          <w:webHidden/>
        </w:rPr>
      </w:r>
      <w:r w:rsidR="00B378C7">
        <w:rPr>
          <w:noProof/>
          <w:webHidden/>
        </w:rPr>
        <w:fldChar w:fldCharType="separate"/>
      </w:r>
      <w:ins w:id="112" w:author="Грон Елена Анатольевна" w:date="2018-11-14T15:13:00Z">
        <w:r>
          <w:rPr>
            <w:noProof/>
            <w:webHidden/>
          </w:rPr>
          <w:t>22</w:t>
        </w:r>
      </w:ins>
      <w:del w:id="113" w:author="Грон Елена Анатольевна" w:date="2018-11-14T15:12:00Z">
        <w:r w:rsidR="00960DDB" w:rsidDel="007040EB">
          <w:rPr>
            <w:noProof/>
            <w:webHidden/>
          </w:rPr>
          <w:delText>22</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"_Toc482611700" </w:instrText>
      </w:r>
      <w:ins w:id="114" w:author="Грон Елена Анатольевна" w:date="2018-11-14T15:11:00Z">
        <w:r w:rsidR="00960DDB">
          <w:rPr>
            <w:noProof/>
          </w:rPr>
        </w:r>
      </w:ins>
      <w:r>
        <w:rPr>
          <w:noProof/>
        </w:rPr>
        <w:fldChar w:fldCharType="separate"/>
      </w:r>
      <w:r w:rsidR="00B378C7" w:rsidRPr="00A5099D">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B378C7">
        <w:rPr>
          <w:noProof/>
          <w:webHidden/>
        </w:rPr>
        <w:tab/>
      </w:r>
      <w:r w:rsidR="00B378C7">
        <w:rPr>
          <w:noProof/>
          <w:webHidden/>
        </w:rPr>
        <w:fldChar w:fldCharType="begin"/>
      </w:r>
      <w:r w:rsidR="00B378C7">
        <w:rPr>
          <w:noProof/>
          <w:webHidden/>
        </w:rPr>
        <w:instrText xml:space="preserve"> PAGEREF _Toc482611700 \h </w:instrText>
      </w:r>
      <w:r w:rsidR="00B378C7">
        <w:rPr>
          <w:noProof/>
          <w:webHidden/>
        </w:rPr>
      </w:r>
      <w:r w:rsidR="00B378C7">
        <w:rPr>
          <w:noProof/>
          <w:webHidden/>
        </w:rPr>
        <w:fldChar w:fldCharType="separate"/>
      </w:r>
      <w:ins w:id="115" w:author="Грон Елена Анатольевна" w:date="2018-11-14T15:13:00Z">
        <w:r>
          <w:rPr>
            <w:noProof/>
            <w:webHidden/>
          </w:rPr>
          <w:t>23</w:t>
        </w:r>
      </w:ins>
      <w:del w:id="116" w:author="Грон Елена Анатольевна" w:date="2018-11-14T15:12:00Z">
        <w:r w:rsidR="00960DDB" w:rsidDel="007040EB">
          <w:rPr>
            <w:noProof/>
            <w:webHidden/>
          </w:rPr>
          <w:delText>23</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"_Toc482611701" </w:instrText>
      </w:r>
      <w:ins w:id="117" w:author="Грон Елена Анатольевна" w:date="2018-11-14T15:11:00Z">
        <w:r w:rsidR="00960DDB">
          <w:rPr>
            <w:noProof/>
          </w:rPr>
        </w:r>
      </w:ins>
      <w:r>
        <w:rPr>
          <w:noProof/>
        </w:rPr>
        <w:fldChar w:fldCharType="separate"/>
      </w:r>
      <w:r w:rsidR="00B378C7" w:rsidRPr="00A5099D">
        <w:rPr>
          <w:rStyle w:val="af4"/>
          <w:bCs/>
          <w:noProof/>
        </w:rPr>
        <w:t xml:space="preserve">3.5. </w:t>
      </w:r>
      <w:r w:rsidR="00B378C7" w:rsidRPr="00A5099D">
        <w:rPr>
          <w:rStyle w:val="af4"/>
          <w:noProof/>
        </w:rPr>
        <w:t>Подконтрольные кредитной организации – эмитенту организации, имеющие для нее существенное значение</w:t>
      </w:r>
      <w:r w:rsidR="00B378C7">
        <w:rPr>
          <w:noProof/>
          <w:webHidden/>
        </w:rPr>
        <w:tab/>
      </w:r>
      <w:r w:rsidR="00B378C7">
        <w:rPr>
          <w:noProof/>
          <w:webHidden/>
        </w:rPr>
        <w:fldChar w:fldCharType="begin"/>
      </w:r>
      <w:r w:rsidR="00B378C7">
        <w:rPr>
          <w:noProof/>
          <w:webHidden/>
        </w:rPr>
        <w:instrText xml:space="preserve"> PAGEREF _Toc482611701 \h </w:instrText>
      </w:r>
      <w:r w:rsidR="00B378C7">
        <w:rPr>
          <w:noProof/>
          <w:webHidden/>
        </w:rPr>
      </w:r>
      <w:r w:rsidR="00B378C7">
        <w:rPr>
          <w:noProof/>
          <w:webHidden/>
        </w:rPr>
        <w:fldChar w:fldCharType="separate"/>
      </w:r>
      <w:ins w:id="118" w:author="Грон Елена Анатольевна" w:date="2018-11-14T15:13:00Z">
        <w:r>
          <w:rPr>
            <w:noProof/>
            <w:webHidden/>
          </w:rPr>
          <w:t>25</w:t>
        </w:r>
      </w:ins>
      <w:del w:id="119" w:author="Грон Елена Анатольевна" w:date="2018-11-14T15:12:00Z">
        <w:r w:rsidR="00960DDB" w:rsidDel="007040EB">
          <w:rPr>
            <w:noProof/>
            <w:webHidden/>
          </w:rPr>
          <w:delText>25</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"_Toc482611702" </w:instrText>
      </w:r>
      <w:ins w:id="120" w:author="Грон Елена Анатольевна" w:date="2018-11-14T15:11:00Z">
        <w:r w:rsidR="00960DDB">
          <w:rPr>
            <w:noProof/>
          </w:rPr>
        </w:r>
      </w:ins>
      <w:r>
        <w:rPr>
          <w:noProof/>
        </w:rPr>
        <w:fldChar w:fldCharType="separate"/>
      </w:r>
      <w:r w:rsidR="00B378C7" w:rsidRPr="00A5099D">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_Toc482611702 \h </w:instrText>
      </w:r>
      <w:r w:rsidR="00B378C7">
        <w:rPr>
          <w:noProof/>
          <w:webHidden/>
        </w:rPr>
      </w:r>
      <w:r w:rsidR="00B378C7">
        <w:rPr>
          <w:noProof/>
          <w:webHidden/>
        </w:rPr>
        <w:fldChar w:fldCharType="separate"/>
      </w:r>
      <w:ins w:id="121" w:author="Грон Елена Анатольевна" w:date="2018-11-14T15:13:00Z">
        <w:r>
          <w:rPr>
            <w:noProof/>
            <w:webHidden/>
          </w:rPr>
          <w:t>25</w:t>
        </w:r>
      </w:ins>
      <w:del w:id="122" w:author="Грон Елена Анатольевна" w:date="2018-11-14T15:12:00Z">
        <w:r w:rsidR="00960DDB" w:rsidDel="007040EB">
          <w:rPr>
            <w:noProof/>
            <w:webHidden/>
          </w:rPr>
          <w:delText>25</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"_Toc482611703" </w:instrText>
      </w:r>
      <w:ins w:id="123" w:author="Грон Елена Анатольевна" w:date="2018-11-14T15:11:00Z"/>
      <w:r>
        <w:fldChar w:fldCharType="separate"/>
      </w:r>
      <w:r w:rsidR="00B378C7" w:rsidRPr="00A5099D">
        <w:rPr>
          <w:rStyle w:val="af4"/>
        </w:rPr>
        <w:t>3.6.1. Основные средства</w:t>
      </w:r>
      <w:r w:rsidR="00B378C7">
        <w:rPr>
          <w:webHidden/>
        </w:rPr>
        <w:tab/>
      </w:r>
      <w:r w:rsidR="00B378C7">
        <w:rPr>
          <w:webHidden/>
        </w:rPr>
        <w:fldChar w:fldCharType="begin"/>
      </w:r>
      <w:r w:rsidR="00B378C7">
        <w:rPr>
          <w:webHidden/>
        </w:rPr>
        <w:instrText xml:space="preserve"> PAGEREF _Toc482611703 \h </w:instrText>
      </w:r>
      <w:r w:rsidR="00B378C7">
        <w:rPr>
          <w:webHidden/>
        </w:rPr>
      </w:r>
      <w:r w:rsidR="00B378C7">
        <w:rPr>
          <w:webHidden/>
        </w:rPr>
        <w:fldChar w:fldCharType="separate"/>
      </w:r>
      <w:ins w:id="124" w:author="Грон Елена Анатольевна" w:date="2018-11-14T15:13:00Z">
        <w:r>
          <w:rPr>
            <w:webHidden/>
          </w:rPr>
          <w:t>25</w:t>
        </w:r>
      </w:ins>
      <w:del w:id="125" w:author="Грон Елена Анатольевна" w:date="2018-11-14T15:12:00Z">
        <w:r w:rsidR="00960DDB" w:rsidDel="007040EB">
          <w:rPr>
            <w:webHidden/>
          </w:rPr>
          <w:delText>25</w:delText>
        </w:r>
      </w:del>
      <w:r w:rsidR="00B378C7">
        <w:rPr>
          <w:webHidden/>
        </w:rPr>
        <w:fldChar w:fldCharType="end"/>
      </w:r>
      <w: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"_Toc482611704" </w:instrText>
      </w:r>
      <w:ins w:id="126" w:author="Грон Елена Анатольевна" w:date="2018-11-14T15:11:00Z">
        <w:r w:rsidR="00960DDB">
          <w:rPr>
            <w:noProof/>
          </w:rPr>
        </w:r>
      </w:ins>
      <w:r>
        <w:rPr>
          <w:noProof/>
        </w:rPr>
        <w:fldChar w:fldCharType="separate"/>
      </w:r>
      <w:r w:rsidR="00B378C7" w:rsidRPr="00A5099D">
        <w:rPr>
          <w:rStyle w:val="af4"/>
          <w:noProof/>
          <w:lang w:val="en-US"/>
        </w:rPr>
        <w:t>I</w:t>
      </w:r>
      <w:r w:rsidR="00B378C7" w:rsidRPr="00A5099D">
        <w:rPr>
          <w:rStyle w:val="af4"/>
          <w:noProof/>
        </w:rPr>
        <w:t>V. Сведения о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_Toc482611704 \h </w:instrText>
      </w:r>
      <w:r w:rsidR="00B378C7">
        <w:rPr>
          <w:noProof/>
          <w:webHidden/>
        </w:rPr>
      </w:r>
      <w:r w:rsidR="00B378C7">
        <w:rPr>
          <w:noProof/>
          <w:webHidden/>
        </w:rPr>
        <w:fldChar w:fldCharType="separate"/>
      </w:r>
      <w:ins w:id="127" w:author="Грон Елена Анатольевна" w:date="2018-11-14T15:13:00Z">
        <w:r>
          <w:rPr>
            <w:noProof/>
            <w:webHidden/>
          </w:rPr>
          <w:t>27</w:t>
        </w:r>
      </w:ins>
      <w:del w:id="128" w:author="Грон Елена Анатольевна" w:date="2018-11-14T15:12:00Z">
        <w:r w:rsidR="00960DDB" w:rsidDel="007040EB">
          <w:rPr>
            <w:noProof/>
            <w:webHidden/>
          </w:rPr>
          <w:delText>27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"_Toc482611705" </w:instrText>
      </w:r>
      <w:ins w:id="129" w:author="Грон Елена Анатольевна" w:date="2018-11-14T15:11:00Z">
        <w:r w:rsidR="00960DDB">
          <w:rPr>
            <w:noProof/>
          </w:rPr>
        </w:r>
      </w:ins>
      <w:r>
        <w:rPr>
          <w:noProof/>
        </w:rPr>
        <w:fldChar w:fldCharType="separate"/>
      </w:r>
      <w:r w:rsidR="00B378C7" w:rsidRPr="00A5099D">
        <w:rPr>
          <w:rStyle w:val="af4"/>
          <w:noProof/>
        </w:rPr>
        <w:t>4.1. Результаты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_Toc482611705 \h </w:instrText>
      </w:r>
      <w:r w:rsidR="00B378C7">
        <w:rPr>
          <w:noProof/>
          <w:webHidden/>
        </w:rPr>
      </w:r>
      <w:r w:rsidR="00B378C7">
        <w:rPr>
          <w:noProof/>
          <w:webHidden/>
        </w:rPr>
        <w:fldChar w:fldCharType="separate"/>
      </w:r>
      <w:ins w:id="130" w:author="Грон Елена Анатольевна" w:date="2018-11-14T15:13:00Z">
        <w:r>
          <w:rPr>
            <w:noProof/>
            <w:webHidden/>
          </w:rPr>
          <w:t>27</w:t>
        </w:r>
      </w:ins>
      <w:del w:id="131" w:author="Грон Елена Анатольевна" w:date="2018-11-14T15:12:00Z">
        <w:r w:rsidR="00960DDB" w:rsidDel="007040EB">
          <w:rPr>
            <w:noProof/>
            <w:webHidden/>
          </w:rPr>
          <w:delText>27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w:instrText>
      </w:r>
      <w:r>
        <w:rPr>
          <w:noProof/>
        </w:rPr>
        <w:instrText xml:space="preserve"> "_Toc482611706" </w:instrText>
      </w:r>
      <w:ins w:id="132" w:author="Грон Елена Анатольевна" w:date="2018-11-14T15:11:00Z">
        <w:r w:rsidR="00960DDB">
          <w:rPr>
            <w:noProof/>
          </w:rPr>
        </w:r>
      </w:ins>
      <w:r>
        <w:rPr>
          <w:noProof/>
        </w:rPr>
        <w:fldChar w:fldCharType="separate"/>
      </w:r>
      <w:r w:rsidR="00B378C7" w:rsidRPr="00A5099D">
        <w:rPr>
          <w:rStyle w:val="af4"/>
          <w:noProof/>
        </w:rPr>
        <w:t>4.2. Ликвидность кредитной организации – эмитента, достаточность капитала и оборотных средств</w:t>
      </w:r>
      <w:r w:rsidR="00B378C7">
        <w:rPr>
          <w:noProof/>
          <w:webHidden/>
        </w:rPr>
        <w:tab/>
      </w:r>
      <w:r w:rsidR="00B378C7">
        <w:rPr>
          <w:noProof/>
          <w:webHidden/>
        </w:rPr>
        <w:fldChar w:fldCharType="begin"/>
      </w:r>
      <w:r w:rsidR="00B378C7">
        <w:rPr>
          <w:noProof/>
          <w:webHidden/>
        </w:rPr>
        <w:instrText xml:space="preserve"> PAGEREF _Toc482611706 \h </w:instrText>
      </w:r>
      <w:r w:rsidR="00B378C7">
        <w:rPr>
          <w:noProof/>
          <w:webHidden/>
        </w:rPr>
      </w:r>
      <w:r w:rsidR="00B378C7">
        <w:rPr>
          <w:noProof/>
          <w:webHidden/>
        </w:rPr>
        <w:fldChar w:fldCharType="separate"/>
      </w:r>
      <w:ins w:id="133" w:author="Грон Елена Анатольевна" w:date="2018-11-14T15:13:00Z">
        <w:r>
          <w:rPr>
            <w:noProof/>
            <w:webHidden/>
          </w:rPr>
          <w:t>29</w:t>
        </w:r>
      </w:ins>
      <w:del w:id="134" w:author="Грон Елена Анатольевна" w:date="2018-11-14T15:12:00Z">
        <w:r w:rsidR="00960DDB" w:rsidDel="007040EB">
          <w:rPr>
            <w:noProof/>
            <w:webHidden/>
          </w:rPr>
          <w:delText>29</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"_Toc482611707" </w:instrText>
      </w:r>
      <w:ins w:id="135" w:author="Грон Елена Анатольевна" w:date="2018-11-14T15:11:00Z">
        <w:r w:rsidR="00960DDB">
          <w:rPr>
            <w:noProof/>
          </w:rPr>
        </w:r>
      </w:ins>
      <w:r>
        <w:rPr>
          <w:noProof/>
        </w:rPr>
        <w:fldChar w:fldCharType="separate"/>
      </w:r>
      <w:r w:rsidR="00B378C7" w:rsidRPr="00A5099D">
        <w:rPr>
          <w:rStyle w:val="af4"/>
          <w:noProof/>
        </w:rPr>
        <w:t>4.3. Финансовые вложения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_Toc482611707 \h </w:instrText>
      </w:r>
      <w:r w:rsidR="00B378C7">
        <w:rPr>
          <w:noProof/>
          <w:webHidden/>
        </w:rPr>
      </w:r>
      <w:r w:rsidR="00B378C7">
        <w:rPr>
          <w:noProof/>
          <w:webHidden/>
        </w:rPr>
        <w:fldChar w:fldCharType="separate"/>
      </w:r>
      <w:ins w:id="136" w:author="Грон Елена Анатольевна" w:date="2018-11-14T15:13:00Z">
        <w:r>
          <w:rPr>
            <w:noProof/>
            <w:webHidden/>
          </w:rPr>
          <w:t>31</w:t>
        </w:r>
      </w:ins>
      <w:del w:id="137" w:author="Грон Елена Анатольевна" w:date="2018-11-14T15:12:00Z">
        <w:r w:rsidR="00960DDB" w:rsidDel="007040EB">
          <w:rPr>
            <w:noProof/>
            <w:webHidden/>
          </w:rPr>
          <w:delText>31</w:delText>
        </w:r>
      </w:del>
      <w:r w:rsidR="00B378C7">
        <w:rPr>
          <w:noProof/>
          <w:webHidden/>
        </w:rPr>
        <w:fldChar w:fldCharType="end"/>
      </w:r>
      <w:r>
        <w:rPr>
          <w:noProof/>
        </w:rPr>
        <w:fldChar w:fldCharType="end"/>
      </w:r>
    </w:p>
    <w:p w:rsidR="00B378C7" w:rsidRDefault="007040EB">
      <w:pPr>
        <w:pStyle w:val="41"/>
        <w:rPr>
          <w:rFonts w:eastAsiaTheme="minorEastAsia" w:cstheme="minorBidi"/>
          <w:szCs w:val="22"/>
        </w:rPr>
      </w:pPr>
      <w:r>
        <w:fldChar w:fldCharType="begin"/>
      </w:r>
      <w:r>
        <w:instrText xml:space="preserve"> HYPERLINK \l "_Toc482611708" </w:instrText>
      </w:r>
      <w:ins w:id="138" w:author="Грон Елена Анатольевна" w:date="2018-11-14T15:11:00Z"/>
      <w:r>
        <w:fldChar w:fldCharType="separate"/>
      </w:r>
      <w:r w:rsidR="00B378C7" w:rsidRPr="00A5099D">
        <w:rPr>
          <w:rStyle w:val="af4"/>
        </w:rPr>
        <w:t>А) Вложения в эмиссионные ценные бумаги:</w:t>
      </w:r>
      <w:r w:rsidR="00B378C7">
        <w:rPr>
          <w:webHidden/>
        </w:rPr>
        <w:tab/>
      </w:r>
      <w:r w:rsidR="00B378C7">
        <w:rPr>
          <w:webHidden/>
        </w:rPr>
        <w:fldChar w:fldCharType="begin"/>
      </w:r>
      <w:r w:rsidR="00B378C7">
        <w:rPr>
          <w:webHidden/>
        </w:rPr>
        <w:instrText xml:space="preserve"> PAGEREF _Toc482611708 \h </w:instrText>
      </w:r>
      <w:r w:rsidR="00B378C7">
        <w:rPr>
          <w:webHidden/>
        </w:rPr>
      </w:r>
      <w:r w:rsidR="00B378C7">
        <w:rPr>
          <w:webHidden/>
        </w:rPr>
        <w:fldChar w:fldCharType="separate"/>
      </w:r>
      <w:ins w:id="139" w:author="Грон Елена Анатольевна" w:date="2018-11-14T15:13:00Z">
        <w:r>
          <w:rPr>
            <w:webHidden/>
          </w:rPr>
          <w:t>31</w:t>
        </w:r>
      </w:ins>
      <w:del w:id="140" w:author="Грон Елена Анатольевна" w:date="2018-11-14T15:12:00Z">
        <w:r w:rsidR="00960DDB" w:rsidDel="007040EB">
          <w:rPr>
            <w:webHidden/>
          </w:rPr>
          <w:delText>31</w:delText>
        </w:r>
      </w:del>
      <w:r w:rsidR="00B378C7">
        <w:rPr>
          <w:webHidden/>
        </w:rPr>
        <w:fldChar w:fldCharType="end"/>
      </w:r>
      <w:r>
        <w:fldChar w:fldCharType="end"/>
      </w:r>
    </w:p>
    <w:p w:rsidR="00B378C7" w:rsidRDefault="007040EB">
      <w:pPr>
        <w:pStyle w:val="41"/>
        <w:rPr>
          <w:rFonts w:eastAsiaTheme="minorEastAsia" w:cstheme="minorBidi"/>
          <w:szCs w:val="22"/>
        </w:rPr>
      </w:pPr>
      <w:r>
        <w:fldChar w:fldCharType="begin"/>
      </w:r>
      <w:r>
        <w:instrText xml:space="preserve"> HYPERLINK \l "_Toc482611709" </w:instrText>
      </w:r>
      <w:ins w:id="141" w:author="Грон Елена Анатольевна" w:date="2018-11-14T15:11:00Z"/>
      <w:r>
        <w:fldChar w:fldCharType="separate"/>
      </w:r>
      <w:r w:rsidR="00B378C7" w:rsidRPr="00A5099D">
        <w:rPr>
          <w:rStyle w:val="af4"/>
        </w:rPr>
        <w:t>Б) Вложения в неэмиссионные ценные бумаги:</w:t>
      </w:r>
      <w:r w:rsidR="00B378C7">
        <w:rPr>
          <w:webHidden/>
        </w:rPr>
        <w:tab/>
      </w:r>
      <w:r w:rsidR="00B378C7">
        <w:rPr>
          <w:webHidden/>
        </w:rPr>
        <w:fldChar w:fldCharType="begin"/>
      </w:r>
      <w:r w:rsidR="00B378C7">
        <w:rPr>
          <w:webHidden/>
        </w:rPr>
        <w:instrText xml:space="preserve"> PAGEREF _Toc482611709 \h </w:instrText>
      </w:r>
      <w:r w:rsidR="00B378C7">
        <w:rPr>
          <w:webHidden/>
        </w:rPr>
      </w:r>
      <w:r w:rsidR="00B378C7">
        <w:rPr>
          <w:webHidden/>
        </w:rPr>
        <w:fldChar w:fldCharType="separate"/>
      </w:r>
      <w:ins w:id="142" w:author="Грон Елена Анатольевна" w:date="2018-11-14T15:13:00Z">
        <w:r>
          <w:rPr>
            <w:webHidden/>
          </w:rPr>
          <w:t>32</w:t>
        </w:r>
      </w:ins>
      <w:del w:id="143" w:author="Грон Елена Анатольевна" w:date="2018-11-14T15:12:00Z">
        <w:r w:rsidR="00960DDB" w:rsidDel="007040EB">
          <w:rPr>
            <w:webHidden/>
          </w:rPr>
          <w:delText>32</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w:instrText>
      </w:r>
      <w:r>
        <w:rPr>
          <w:noProof/>
        </w:rPr>
        <w:instrText xml:space="preserve">482611710" </w:instrText>
      </w:r>
      <w:ins w:id="144" w:author="Грон Елена Анатольевна" w:date="2018-11-14T15:11:00Z">
        <w:r w:rsidR="00960DDB">
          <w:rPr>
            <w:noProof/>
          </w:rPr>
        </w:r>
      </w:ins>
      <w:r>
        <w:rPr>
          <w:noProof/>
        </w:rPr>
        <w:fldChar w:fldCharType="separate"/>
      </w:r>
      <w:r w:rsidR="00B378C7" w:rsidRPr="00A5099D">
        <w:rPr>
          <w:rStyle w:val="af4"/>
          <w:noProof/>
        </w:rPr>
        <w:t>4.4. Нематериальные активы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_Toc482611710 \h </w:instrText>
      </w:r>
      <w:r w:rsidR="00B378C7">
        <w:rPr>
          <w:noProof/>
          <w:webHidden/>
        </w:rPr>
      </w:r>
      <w:r w:rsidR="00B378C7">
        <w:rPr>
          <w:noProof/>
          <w:webHidden/>
        </w:rPr>
        <w:fldChar w:fldCharType="separate"/>
      </w:r>
      <w:ins w:id="145" w:author="Грон Елена Анатольевна" w:date="2018-11-14T15:13:00Z">
        <w:r>
          <w:rPr>
            <w:noProof/>
            <w:webHidden/>
          </w:rPr>
          <w:t>34</w:t>
        </w:r>
      </w:ins>
      <w:del w:id="146" w:author="Грон Елена Анатольевна" w:date="2018-11-14T15:12:00Z">
        <w:r w:rsidR="00960DDB" w:rsidDel="007040EB">
          <w:rPr>
            <w:noProof/>
            <w:webHidden/>
          </w:rPr>
          <w:delText>34</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"_Toc482611711" </w:instrText>
      </w:r>
      <w:ins w:id="147" w:author="Грон Елена Анатольевна" w:date="2018-11-14T15:11:00Z">
        <w:r w:rsidR="00960DDB">
          <w:rPr>
            <w:noProof/>
          </w:rPr>
        </w:r>
      </w:ins>
      <w:r>
        <w:rPr>
          <w:noProof/>
        </w:rPr>
        <w:fldChar w:fldCharType="separate"/>
      </w:r>
      <w:r w:rsidR="00B378C7" w:rsidRPr="00A5099D">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B378C7">
        <w:rPr>
          <w:noProof/>
          <w:webHidden/>
        </w:rPr>
        <w:tab/>
      </w:r>
      <w:r w:rsidR="00B378C7">
        <w:rPr>
          <w:noProof/>
          <w:webHidden/>
        </w:rPr>
        <w:fldChar w:fldCharType="begin"/>
      </w:r>
      <w:r w:rsidR="00B378C7">
        <w:rPr>
          <w:noProof/>
          <w:webHidden/>
        </w:rPr>
        <w:instrText xml:space="preserve"> PAGEREF _Toc482611711 \h </w:instrText>
      </w:r>
      <w:r w:rsidR="00B378C7">
        <w:rPr>
          <w:noProof/>
          <w:webHidden/>
        </w:rPr>
      </w:r>
      <w:r w:rsidR="00B378C7">
        <w:rPr>
          <w:noProof/>
          <w:webHidden/>
        </w:rPr>
        <w:fldChar w:fldCharType="separate"/>
      </w:r>
      <w:ins w:id="148" w:author="Грон Елена Анатольевна" w:date="2018-11-14T15:13:00Z">
        <w:r>
          <w:rPr>
            <w:noProof/>
            <w:webHidden/>
          </w:rPr>
          <w:t>35</w:t>
        </w:r>
      </w:ins>
      <w:del w:id="149" w:author="Грон Елена Анатольевна" w:date="2018-11-14T15:12:00Z">
        <w:r w:rsidR="00960DDB" w:rsidDel="007040EB">
          <w:rPr>
            <w:noProof/>
            <w:webHidden/>
          </w:rPr>
          <w:delText>35</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"_Toc482611712"</w:instrText>
      </w:r>
      <w:r>
        <w:rPr>
          <w:noProof/>
        </w:rPr>
        <w:instrText xml:space="preserve"> </w:instrText>
      </w:r>
      <w:ins w:id="150" w:author="Грон Елена Анатольевна" w:date="2018-11-14T15:11:00Z">
        <w:r w:rsidR="00960DDB">
          <w:rPr>
            <w:noProof/>
          </w:rPr>
        </w:r>
      </w:ins>
      <w:r>
        <w:rPr>
          <w:noProof/>
        </w:rPr>
        <w:fldChar w:fldCharType="separate"/>
      </w:r>
      <w:r w:rsidR="00B378C7" w:rsidRPr="00A5099D">
        <w:rPr>
          <w:rStyle w:val="af4"/>
          <w:noProof/>
        </w:rPr>
        <w:t>4.6. Анализ тенденций развития в сфере основной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_Toc482611712 \h </w:instrText>
      </w:r>
      <w:r w:rsidR="00B378C7">
        <w:rPr>
          <w:noProof/>
          <w:webHidden/>
        </w:rPr>
      </w:r>
      <w:r w:rsidR="00B378C7">
        <w:rPr>
          <w:noProof/>
          <w:webHidden/>
        </w:rPr>
        <w:fldChar w:fldCharType="separate"/>
      </w:r>
      <w:ins w:id="151" w:author="Грон Елена Анатольевна" w:date="2018-11-14T15:13:00Z">
        <w:r>
          <w:rPr>
            <w:noProof/>
            <w:webHidden/>
          </w:rPr>
          <w:t>38</w:t>
        </w:r>
      </w:ins>
      <w:del w:id="152" w:author="Грон Елена Анатольевна" w:date="2018-11-14T15:12:00Z">
        <w:r w:rsidR="00960DDB" w:rsidDel="007040EB">
          <w:rPr>
            <w:noProof/>
            <w:webHidden/>
          </w:rPr>
          <w:delText>38</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"_Toc482611713" </w:instrText>
      </w:r>
      <w:ins w:id="153" w:author="Грон Елена Анатольевна" w:date="2018-11-14T15:11:00Z"/>
      <w:r>
        <w:fldChar w:fldCharType="separate"/>
      </w:r>
      <w:r w:rsidR="00B378C7" w:rsidRPr="00A5099D">
        <w:rPr>
          <w:rStyle w:val="af4"/>
        </w:rPr>
        <w:t>4.7. Анализ факторов и условий, влияющих на деятельность кредитной организации – эмитента</w:t>
      </w:r>
      <w:r w:rsidR="00B378C7">
        <w:rPr>
          <w:webHidden/>
        </w:rPr>
        <w:tab/>
      </w:r>
      <w:r w:rsidR="00B378C7">
        <w:rPr>
          <w:webHidden/>
        </w:rPr>
        <w:fldChar w:fldCharType="begin"/>
      </w:r>
      <w:r w:rsidR="00B378C7">
        <w:rPr>
          <w:webHidden/>
        </w:rPr>
        <w:instrText xml:space="preserve"> PAGEREF _Toc482611713 \h </w:instrText>
      </w:r>
      <w:r w:rsidR="00B378C7">
        <w:rPr>
          <w:webHidden/>
        </w:rPr>
      </w:r>
      <w:r w:rsidR="00B378C7">
        <w:rPr>
          <w:webHidden/>
        </w:rPr>
        <w:fldChar w:fldCharType="separate"/>
      </w:r>
      <w:ins w:id="154" w:author="Грон Елена Анатольевна" w:date="2018-11-14T15:13:00Z">
        <w:r>
          <w:rPr>
            <w:webHidden/>
          </w:rPr>
          <w:t>40</w:t>
        </w:r>
      </w:ins>
      <w:del w:id="155" w:author="Грон Елена Анатольевна" w:date="2018-11-14T15:12:00Z">
        <w:r w:rsidR="00960DDB" w:rsidDel="007040EB">
          <w:rPr>
            <w:webHidden/>
          </w:rPr>
          <w:delText>40</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"_Toc482611714" </w:instrText>
      </w:r>
      <w:ins w:id="156" w:author="Грон Елена Анатольевна" w:date="2018-11-14T15:11:00Z"/>
      <w:r>
        <w:fldChar w:fldCharType="separate"/>
      </w:r>
      <w:r w:rsidR="00B378C7" w:rsidRPr="00A5099D">
        <w:rPr>
          <w:rStyle w:val="af4"/>
        </w:rPr>
        <w:t>4.8. Конкуренты кредитной организации – эмитента</w:t>
      </w:r>
      <w:r w:rsidR="00B378C7">
        <w:rPr>
          <w:webHidden/>
        </w:rPr>
        <w:tab/>
      </w:r>
      <w:r w:rsidR="00B378C7">
        <w:rPr>
          <w:webHidden/>
        </w:rPr>
        <w:fldChar w:fldCharType="begin"/>
      </w:r>
      <w:r w:rsidR="00B378C7">
        <w:rPr>
          <w:webHidden/>
        </w:rPr>
        <w:instrText xml:space="preserve"> PAGEREF _Toc482611714 \h </w:instrText>
      </w:r>
      <w:r w:rsidR="00B378C7">
        <w:rPr>
          <w:webHidden/>
        </w:rPr>
      </w:r>
      <w:r w:rsidR="00B378C7">
        <w:rPr>
          <w:webHidden/>
        </w:rPr>
        <w:fldChar w:fldCharType="separate"/>
      </w:r>
      <w:ins w:id="157" w:author="Грон Елена Анатольевна" w:date="2018-11-14T15:13:00Z">
        <w:r>
          <w:rPr>
            <w:webHidden/>
          </w:rPr>
          <w:t>43</w:t>
        </w:r>
      </w:ins>
      <w:del w:id="158" w:author="Грон Елена Анатольевна" w:date="2018-11-14T15:12:00Z">
        <w:r w:rsidR="00960DDB" w:rsidDel="007040EB">
          <w:rPr>
            <w:webHidden/>
          </w:rPr>
          <w:delText>43</w:delText>
        </w:r>
      </w:del>
      <w:r w:rsidR="00B378C7">
        <w:rPr>
          <w:webHidden/>
        </w:rPr>
        <w:fldChar w:fldCharType="end"/>
      </w:r>
      <w: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"_Toc482611715" </w:instrText>
      </w:r>
      <w:ins w:id="159" w:author="Грон Елена Анатольевна" w:date="2018-11-14T15:11:00Z">
        <w:r w:rsidR="00960DDB">
          <w:rPr>
            <w:noProof/>
          </w:rPr>
        </w:r>
      </w:ins>
      <w:r>
        <w:rPr>
          <w:noProof/>
        </w:rPr>
        <w:fldChar w:fldCharType="separate"/>
      </w:r>
      <w:r w:rsidR="00B378C7" w:rsidRPr="00A5099D">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_Toc482611715 \h </w:instrText>
      </w:r>
      <w:r w:rsidR="00B378C7">
        <w:rPr>
          <w:noProof/>
          <w:webHidden/>
        </w:rPr>
      </w:r>
      <w:r w:rsidR="00B378C7">
        <w:rPr>
          <w:noProof/>
          <w:webHidden/>
        </w:rPr>
        <w:fldChar w:fldCharType="separate"/>
      </w:r>
      <w:ins w:id="160" w:author="Грон Елена Анатольевна" w:date="2018-11-14T15:13:00Z">
        <w:r>
          <w:rPr>
            <w:noProof/>
            <w:webHidden/>
          </w:rPr>
          <w:t>43</w:t>
        </w:r>
      </w:ins>
      <w:del w:id="161" w:author="Грон Елена Анатольевна" w:date="2018-11-14T15:12:00Z">
        <w:r w:rsidR="00960DDB" w:rsidDel="007040EB">
          <w:rPr>
            <w:noProof/>
            <w:webHidden/>
          </w:rPr>
          <w:delText>43</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w:instrText>
      </w:r>
      <w:r>
        <w:rPr>
          <w:noProof/>
        </w:rPr>
        <w:instrText xml:space="preserve">2611716" </w:instrText>
      </w:r>
      <w:ins w:id="162" w:author="Грон Елена Анатольевна" w:date="2018-11-14T15:11:00Z">
        <w:r w:rsidR="00960DDB">
          <w:rPr>
            <w:noProof/>
          </w:rPr>
        </w:r>
      </w:ins>
      <w:r>
        <w:rPr>
          <w:noProof/>
        </w:rPr>
        <w:fldChar w:fldCharType="separate"/>
      </w:r>
      <w:r w:rsidR="00B378C7" w:rsidRPr="00A5099D">
        <w:rPr>
          <w:rStyle w:val="af4"/>
          <w:noProof/>
        </w:rPr>
        <w:t>5.1. Сведения о структуре и компетенции органов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_Toc482611716 \h </w:instrText>
      </w:r>
      <w:r w:rsidR="00B378C7">
        <w:rPr>
          <w:noProof/>
          <w:webHidden/>
        </w:rPr>
      </w:r>
      <w:r w:rsidR="00B378C7">
        <w:rPr>
          <w:noProof/>
          <w:webHidden/>
        </w:rPr>
        <w:fldChar w:fldCharType="separate"/>
      </w:r>
      <w:ins w:id="163" w:author="Грон Елена Анатольевна" w:date="2018-11-14T15:13:00Z">
        <w:r>
          <w:rPr>
            <w:noProof/>
            <w:webHidden/>
          </w:rPr>
          <w:t>43</w:t>
        </w:r>
      </w:ins>
      <w:del w:id="164" w:author="Грон Елена Анатольевна" w:date="2018-11-14T15:12:00Z">
        <w:r w:rsidR="00960DDB" w:rsidDel="007040EB">
          <w:rPr>
            <w:noProof/>
            <w:webHidden/>
          </w:rPr>
          <w:delText>43</w:delText>
        </w:r>
      </w:del>
      <w:r w:rsidR="00B378C7">
        <w:rPr>
          <w:noProof/>
          <w:webHidden/>
        </w:rPr>
        <w:fldChar w:fldCharType="end"/>
      </w:r>
      <w:r>
        <w:rPr>
          <w:noProof/>
        </w:rPr>
        <w:fldChar w:fldCharType="end"/>
      </w:r>
    </w:p>
    <w:p w:rsidR="00B378C7" w:rsidRPr="00B378C7" w:rsidRDefault="007040EB" w:rsidP="00412053">
      <w:pPr>
        <w:pStyle w:val="27"/>
        <w:rPr>
          <w:rFonts w:eastAsiaTheme="minorEastAsia" w:cstheme="minorBidi"/>
          <w:noProof/>
        </w:rPr>
      </w:pPr>
      <w:r>
        <w:rPr>
          <w:noProof/>
        </w:rPr>
        <w:fldChar w:fldCharType="begin"/>
      </w:r>
      <w:r>
        <w:rPr>
          <w:noProof/>
        </w:rPr>
        <w:instrText xml:space="preserve"> HYPERLINK \l "_Toc482611717" </w:instrText>
      </w:r>
      <w:ins w:id="165" w:author="Грон Елена Анатольевна" w:date="2018-11-14T15:11:00Z">
        <w:r w:rsidR="00960DDB">
          <w:rPr>
            <w:noProof/>
          </w:rPr>
        </w:r>
      </w:ins>
      <w:r>
        <w:rPr>
          <w:noProof/>
        </w:rPr>
        <w:fldChar w:fldCharType="separate"/>
      </w:r>
      <w:r w:rsidR="00B378C7" w:rsidRPr="00A5099D">
        <w:rPr>
          <w:rStyle w:val="af4"/>
          <w:noProof/>
        </w:rPr>
        <w:t>5.2. Информация о лицах, входящих в состав органов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_Toc482611717 \h </w:instrText>
      </w:r>
      <w:r w:rsidR="00B378C7">
        <w:rPr>
          <w:noProof/>
          <w:webHidden/>
        </w:rPr>
      </w:r>
      <w:r w:rsidR="00B378C7">
        <w:rPr>
          <w:noProof/>
          <w:webHidden/>
        </w:rPr>
        <w:fldChar w:fldCharType="separate"/>
      </w:r>
      <w:ins w:id="166" w:author="Грон Елена Анатольевна" w:date="2018-11-14T15:13:00Z">
        <w:r>
          <w:rPr>
            <w:noProof/>
            <w:webHidden/>
          </w:rPr>
          <w:t>57</w:t>
        </w:r>
      </w:ins>
      <w:del w:id="167" w:author="Грон Елена Анатольевна" w:date="2018-11-14T15:12:00Z">
        <w:r w:rsidR="00960DDB" w:rsidDel="007040EB">
          <w:rPr>
            <w:noProof/>
            <w:webHidden/>
          </w:rPr>
          <w:delText>57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"_Toc482611734" </w:instrText>
      </w:r>
      <w:ins w:id="168" w:author="Грон Елена Анатольевна" w:date="2018-11-14T15:11:00Z">
        <w:r w:rsidR="00960DDB">
          <w:rPr>
            <w:noProof/>
          </w:rPr>
        </w:r>
      </w:ins>
      <w:r>
        <w:rPr>
          <w:noProof/>
        </w:rPr>
        <w:fldChar w:fldCharType="separate"/>
      </w:r>
      <w:r w:rsidR="00B378C7" w:rsidRPr="00A5099D">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_Toc482611734 \h </w:instrText>
      </w:r>
      <w:r w:rsidR="00B378C7">
        <w:rPr>
          <w:noProof/>
          <w:webHidden/>
        </w:rPr>
      </w:r>
      <w:r w:rsidR="00B378C7">
        <w:rPr>
          <w:noProof/>
          <w:webHidden/>
        </w:rPr>
        <w:fldChar w:fldCharType="separate"/>
      </w:r>
      <w:ins w:id="169" w:author="Грон Елена Анатольевна" w:date="2018-11-14T15:13:00Z">
        <w:r>
          <w:rPr>
            <w:noProof/>
            <w:webHidden/>
          </w:rPr>
          <w:t>75</w:t>
        </w:r>
      </w:ins>
      <w:del w:id="170" w:author="Грон Елена Анатольевна" w:date="2018-11-14T15:11:00Z">
        <w:r w:rsidR="00C569DB" w:rsidDel="00960DDB">
          <w:rPr>
            <w:noProof/>
            <w:webHidden/>
          </w:rPr>
          <w:delText>76</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"_Toc482611735" </w:instrText>
      </w:r>
      <w:ins w:id="171" w:author="Грон Елена Анатольевна" w:date="2018-11-14T15:11:00Z">
        <w:r w:rsidR="00960DDB">
          <w:rPr>
            <w:noProof/>
          </w:rPr>
        </w:r>
      </w:ins>
      <w:r>
        <w:rPr>
          <w:noProof/>
        </w:rPr>
        <w:fldChar w:fldCharType="separate"/>
      </w:r>
      <w:r w:rsidR="00B378C7" w:rsidRPr="00A5099D">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B378C7">
        <w:rPr>
          <w:noProof/>
          <w:webHidden/>
        </w:rPr>
        <w:tab/>
      </w:r>
      <w:r w:rsidR="00B378C7">
        <w:rPr>
          <w:noProof/>
          <w:webHidden/>
        </w:rPr>
        <w:fldChar w:fldCharType="begin"/>
      </w:r>
      <w:r w:rsidR="00B378C7">
        <w:rPr>
          <w:noProof/>
          <w:webHidden/>
        </w:rPr>
        <w:instrText xml:space="preserve"> PAGEREF _Toc482611735 \h </w:instrText>
      </w:r>
      <w:r w:rsidR="00B378C7">
        <w:rPr>
          <w:noProof/>
          <w:webHidden/>
        </w:rPr>
      </w:r>
      <w:r w:rsidR="00B378C7">
        <w:rPr>
          <w:noProof/>
          <w:webHidden/>
        </w:rPr>
        <w:fldChar w:fldCharType="separate"/>
      </w:r>
      <w:ins w:id="172" w:author="Грон Елена Анатольевна" w:date="2018-11-14T15:13:00Z">
        <w:r>
          <w:rPr>
            <w:noProof/>
            <w:webHidden/>
          </w:rPr>
          <w:t>76</w:t>
        </w:r>
      </w:ins>
      <w:del w:id="173" w:author="Грон Елена Анатольевна" w:date="2018-11-14T15:11:00Z">
        <w:r w:rsidR="00C569DB" w:rsidDel="00960DDB">
          <w:rPr>
            <w:noProof/>
            <w:webHidden/>
          </w:rPr>
          <w:delText>77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lastRenderedPageBreak/>
        <w:fldChar w:fldCharType="begin"/>
      </w:r>
      <w:r>
        <w:rPr>
          <w:noProof/>
        </w:rPr>
        <w:instrText xml:space="preserve"> HYPERLINK \l "_Toc482611736" </w:instrText>
      </w:r>
      <w:ins w:id="174" w:author="Грон Елена Анатольевна" w:date="2018-11-14T15:11:00Z">
        <w:r w:rsidR="00960DDB">
          <w:rPr>
            <w:noProof/>
          </w:rPr>
        </w:r>
      </w:ins>
      <w:r>
        <w:rPr>
          <w:noProof/>
        </w:rPr>
        <w:fldChar w:fldCharType="separate"/>
      </w:r>
      <w:r w:rsidR="00B378C7" w:rsidRPr="00A5099D">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_Toc482611736 \h </w:instrText>
      </w:r>
      <w:r w:rsidR="00B378C7">
        <w:rPr>
          <w:noProof/>
          <w:webHidden/>
        </w:rPr>
      </w:r>
      <w:r w:rsidR="00B378C7">
        <w:rPr>
          <w:noProof/>
          <w:webHidden/>
        </w:rPr>
        <w:fldChar w:fldCharType="separate"/>
      </w:r>
      <w:ins w:id="175" w:author="Грон Елена Анатольевна" w:date="2018-11-14T15:13:00Z">
        <w:r>
          <w:rPr>
            <w:noProof/>
            <w:webHidden/>
          </w:rPr>
          <w:t>76</w:t>
        </w:r>
      </w:ins>
      <w:del w:id="176" w:author="Грон Елена Анатольевна" w:date="2018-11-14T15:11:00Z">
        <w:r w:rsidR="00C569DB" w:rsidDel="00960DDB">
          <w:rPr>
            <w:noProof/>
            <w:webHidden/>
          </w:rPr>
          <w:delText>77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"_Toc482611737" </w:instrText>
      </w:r>
      <w:ins w:id="177" w:author="Грон Елена Анатольевна" w:date="2018-11-14T15:11:00Z">
        <w:r w:rsidR="00960DDB">
          <w:rPr>
            <w:noProof/>
          </w:rPr>
        </w:r>
      </w:ins>
      <w:r>
        <w:rPr>
          <w:noProof/>
        </w:rPr>
        <w:fldChar w:fldCharType="separate"/>
      </w:r>
      <w:r w:rsidR="00B378C7" w:rsidRPr="00A5099D">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_Toc482611737 \h </w:instrText>
      </w:r>
      <w:r w:rsidR="00B378C7">
        <w:rPr>
          <w:noProof/>
          <w:webHidden/>
        </w:rPr>
      </w:r>
      <w:r w:rsidR="00B378C7">
        <w:rPr>
          <w:noProof/>
          <w:webHidden/>
        </w:rPr>
        <w:fldChar w:fldCharType="separate"/>
      </w:r>
      <w:ins w:id="178" w:author="Грон Елена Анатольевна" w:date="2018-11-14T15:13:00Z">
        <w:r>
          <w:rPr>
            <w:noProof/>
            <w:webHidden/>
          </w:rPr>
          <w:t>80</w:t>
        </w:r>
      </w:ins>
      <w:del w:id="179" w:author="Грон Елена Анатольевна" w:date="2018-11-14T15:12:00Z">
        <w:r w:rsidR="00960DDB" w:rsidDel="007040EB">
          <w:rPr>
            <w:noProof/>
            <w:webHidden/>
          </w:rPr>
          <w:delText>80</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"_Toc482611738" </w:instrText>
      </w:r>
      <w:ins w:id="180" w:author="Грон Елена Анатольевна" w:date="2018-11-14T15:11:00Z">
        <w:r w:rsidR="00960DDB">
          <w:rPr>
            <w:noProof/>
          </w:rPr>
        </w:r>
      </w:ins>
      <w:r>
        <w:rPr>
          <w:noProof/>
        </w:rPr>
        <w:fldChar w:fldCharType="separate"/>
      </w:r>
      <w:r w:rsidR="00B378C7" w:rsidRPr="00A5099D">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_Toc482611738 \h </w:instrText>
      </w:r>
      <w:r w:rsidR="00B378C7">
        <w:rPr>
          <w:noProof/>
          <w:webHidden/>
        </w:rPr>
      </w:r>
      <w:r w:rsidR="00B378C7">
        <w:rPr>
          <w:noProof/>
          <w:webHidden/>
        </w:rPr>
        <w:fldChar w:fldCharType="separate"/>
      </w:r>
      <w:ins w:id="181" w:author="Грон Елена Анатольевна" w:date="2018-11-14T15:13:00Z">
        <w:r>
          <w:rPr>
            <w:noProof/>
            <w:webHidden/>
          </w:rPr>
          <w:t>81</w:t>
        </w:r>
      </w:ins>
      <w:del w:id="182" w:author="Грон Елена Анатольевна" w:date="2018-11-14T15:12:00Z">
        <w:r w:rsidR="00960DDB" w:rsidDel="007040EB">
          <w:rPr>
            <w:noProof/>
            <w:webHidden/>
          </w:rPr>
          <w:delText>81</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"_Toc482611739" </w:instrText>
      </w:r>
      <w:ins w:id="183" w:author="Грон Елена Анатольевна" w:date="2018-11-14T15:11:00Z">
        <w:r w:rsidR="00960DDB">
          <w:rPr>
            <w:noProof/>
          </w:rPr>
        </w:r>
      </w:ins>
      <w:r>
        <w:rPr>
          <w:noProof/>
        </w:rPr>
        <w:fldChar w:fldCharType="separate"/>
      </w:r>
      <w:r w:rsidR="00B378C7" w:rsidRPr="00A5099D">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_Toc482611739 \h </w:instrText>
      </w:r>
      <w:r w:rsidR="00B378C7">
        <w:rPr>
          <w:noProof/>
          <w:webHidden/>
        </w:rPr>
      </w:r>
      <w:r w:rsidR="00B378C7">
        <w:rPr>
          <w:noProof/>
          <w:webHidden/>
        </w:rPr>
        <w:fldChar w:fldCharType="separate"/>
      </w:r>
      <w:ins w:id="184" w:author="Грон Елена Анатольевна" w:date="2018-11-14T15:13:00Z">
        <w:r>
          <w:rPr>
            <w:noProof/>
            <w:webHidden/>
          </w:rPr>
          <w:t>81</w:t>
        </w:r>
      </w:ins>
      <w:del w:id="185" w:author="Грон Елена Анатольевна" w:date="2018-11-14T15:11:00Z">
        <w:r w:rsidR="00C569DB" w:rsidDel="00960DDB">
          <w:rPr>
            <w:noProof/>
            <w:webHidden/>
          </w:rPr>
          <w:delText>82</w:delText>
        </w:r>
      </w:del>
      <w:r w:rsidR="00B378C7">
        <w:rPr>
          <w:noProof/>
          <w:webHidden/>
        </w:rPr>
        <w:fldChar w:fldCharType="end"/>
      </w:r>
      <w:r>
        <w:rPr>
          <w:noProof/>
        </w:rP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"_Toc482611740" </w:instrText>
      </w:r>
      <w:ins w:id="186" w:author="Грон Елена Анатольевна" w:date="2018-11-14T15:11:00Z">
        <w:r w:rsidR="00960DDB">
          <w:rPr>
            <w:noProof/>
          </w:rPr>
        </w:r>
      </w:ins>
      <w:r>
        <w:rPr>
          <w:noProof/>
        </w:rPr>
        <w:fldChar w:fldCharType="separate"/>
      </w:r>
      <w:r w:rsidR="00B378C7" w:rsidRPr="00A5099D">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B378C7">
        <w:rPr>
          <w:noProof/>
          <w:webHidden/>
        </w:rPr>
        <w:tab/>
      </w:r>
      <w:r w:rsidR="00B378C7">
        <w:rPr>
          <w:noProof/>
          <w:webHidden/>
        </w:rPr>
        <w:fldChar w:fldCharType="begin"/>
      </w:r>
      <w:r w:rsidR="00B378C7">
        <w:rPr>
          <w:noProof/>
          <w:webHidden/>
        </w:rPr>
        <w:instrText xml:space="preserve"> PAGEREF _Toc482611740 \h </w:instrText>
      </w:r>
      <w:r w:rsidR="00B378C7">
        <w:rPr>
          <w:noProof/>
          <w:webHidden/>
        </w:rPr>
      </w:r>
      <w:r w:rsidR="00B378C7">
        <w:rPr>
          <w:noProof/>
          <w:webHidden/>
        </w:rPr>
        <w:fldChar w:fldCharType="separate"/>
      </w:r>
      <w:ins w:id="187" w:author="Грон Елена Анатольевна" w:date="2018-11-14T15:13:00Z">
        <w:r>
          <w:rPr>
            <w:noProof/>
            <w:webHidden/>
          </w:rPr>
          <w:t>82</w:t>
        </w:r>
      </w:ins>
      <w:del w:id="188" w:author="Грон Елена Анатольевна" w:date="2018-11-14T15:12:00Z">
        <w:r w:rsidR="00960DDB" w:rsidDel="007040EB">
          <w:rPr>
            <w:noProof/>
            <w:webHidden/>
          </w:rPr>
          <w:delText>82</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"_Toc482611741" </w:instrText>
      </w:r>
      <w:ins w:id="189" w:author="Грон Елена Анатольевна" w:date="2018-11-14T15:11:00Z">
        <w:r w:rsidR="00960DDB">
          <w:rPr>
            <w:noProof/>
          </w:rPr>
        </w:r>
      </w:ins>
      <w:r>
        <w:rPr>
          <w:noProof/>
        </w:rPr>
        <w:fldChar w:fldCharType="separate"/>
      </w:r>
      <w:r w:rsidR="00B378C7" w:rsidRPr="00A5099D">
        <w:rPr>
          <w:rStyle w:val="af4"/>
          <w:noProof/>
        </w:rPr>
        <w:t>6.1. Сведения об общем количестве акционеров (участников)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_Toc482611741 \h </w:instrText>
      </w:r>
      <w:r w:rsidR="00B378C7">
        <w:rPr>
          <w:noProof/>
          <w:webHidden/>
        </w:rPr>
      </w:r>
      <w:r w:rsidR="00B378C7">
        <w:rPr>
          <w:noProof/>
          <w:webHidden/>
        </w:rPr>
        <w:fldChar w:fldCharType="separate"/>
      </w:r>
      <w:ins w:id="190" w:author="Грон Елена Анатольевна" w:date="2018-11-14T15:13:00Z">
        <w:r>
          <w:rPr>
            <w:noProof/>
            <w:webHidden/>
          </w:rPr>
          <w:t>82</w:t>
        </w:r>
      </w:ins>
      <w:del w:id="191" w:author="Грон Елена Анатольевна" w:date="2018-11-14T15:12:00Z">
        <w:r w:rsidR="00960DDB" w:rsidDel="007040EB">
          <w:rPr>
            <w:noProof/>
            <w:webHidden/>
          </w:rPr>
          <w:delText>82</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w:instrText>
      </w:r>
      <w:r>
        <w:rPr>
          <w:noProof/>
        </w:rPr>
        <w:instrText xml:space="preserve">2611742" </w:instrText>
      </w:r>
      <w:ins w:id="192" w:author="Грон Елена Анатольевна" w:date="2018-11-14T15:11:00Z">
        <w:r w:rsidR="00960DDB">
          <w:rPr>
            <w:noProof/>
          </w:rPr>
        </w:r>
      </w:ins>
      <w:r>
        <w:rPr>
          <w:noProof/>
        </w:rPr>
        <w:fldChar w:fldCharType="separate"/>
      </w:r>
      <w:r w:rsidR="00B378C7" w:rsidRPr="00A5099D">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B378C7">
        <w:rPr>
          <w:noProof/>
          <w:webHidden/>
        </w:rPr>
        <w:tab/>
      </w:r>
      <w:r w:rsidR="00B378C7">
        <w:rPr>
          <w:noProof/>
          <w:webHidden/>
        </w:rPr>
        <w:fldChar w:fldCharType="begin"/>
      </w:r>
      <w:r w:rsidR="00B378C7">
        <w:rPr>
          <w:noProof/>
          <w:webHidden/>
        </w:rPr>
        <w:instrText xml:space="preserve"> PAGEREF _Toc482611742 \h </w:instrText>
      </w:r>
      <w:r w:rsidR="00B378C7">
        <w:rPr>
          <w:noProof/>
          <w:webHidden/>
        </w:rPr>
      </w:r>
      <w:r w:rsidR="00B378C7">
        <w:rPr>
          <w:noProof/>
          <w:webHidden/>
        </w:rPr>
        <w:fldChar w:fldCharType="separate"/>
      </w:r>
      <w:ins w:id="193" w:author="Грон Елена Анатольевна" w:date="2018-11-14T15:13:00Z">
        <w:r>
          <w:rPr>
            <w:noProof/>
            <w:webHidden/>
          </w:rPr>
          <w:t>82</w:t>
        </w:r>
      </w:ins>
      <w:del w:id="194" w:author="Грон Елена Анатольевна" w:date="2018-11-14T15:11:00Z">
        <w:r w:rsidR="00C569DB" w:rsidDel="00960DDB">
          <w:rPr>
            <w:noProof/>
            <w:webHidden/>
          </w:rPr>
          <w:delText>83</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"_Toc482611743" </w:instrText>
      </w:r>
      <w:ins w:id="195" w:author="Грон Елена Анатольевна" w:date="2018-11-14T15:11:00Z">
        <w:r w:rsidR="00960DDB">
          <w:rPr>
            <w:noProof/>
          </w:rPr>
        </w:r>
      </w:ins>
      <w:r>
        <w:rPr>
          <w:noProof/>
        </w:rPr>
        <w:fldChar w:fldCharType="separate"/>
      </w:r>
      <w:r w:rsidR="00B378C7" w:rsidRPr="00A5099D">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_Toc482611743 \h </w:instrText>
      </w:r>
      <w:r w:rsidR="00B378C7">
        <w:rPr>
          <w:noProof/>
          <w:webHidden/>
        </w:rPr>
      </w:r>
      <w:r w:rsidR="00B378C7">
        <w:rPr>
          <w:noProof/>
          <w:webHidden/>
        </w:rPr>
        <w:fldChar w:fldCharType="separate"/>
      </w:r>
      <w:ins w:id="196" w:author="Грон Елена Анатольевна" w:date="2018-11-14T15:13:00Z">
        <w:r>
          <w:rPr>
            <w:noProof/>
            <w:webHidden/>
          </w:rPr>
          <w:t>86</w:t>
        </w:r>
      </w:ins>
      <w:del w:id="197" w:author="Грон Елена Анатольевна" w:date="2018-11-14T15:11:00Z">
        <w:r w:rsidR="00C569DB" w:rsidDel="00960DDB">
          <w:rPr>
            <w:noProof/>
            <w:webHidden/>
          </w:rPr>
          <w:delText>87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"_Toc482611744" </w:instrText>
      </w:r>
      <w:ins w:id="198" w:author="Грон Елена Анатольевна" w:date="2018-11-14T15:11:00Z">
        <w:r w:rsidR="00960DDB">
          <w:rPr>
            <w:noProof/>
          </w:rPr>
        </w:r>
      </w:ins>
      <w:r>
        <w:rPr>
          <w:noProof/>
        </w:rPr>
        <w:fldChar w:fldCharType="separate"/>
      </w:r>
      <w:r w:rsidR="00B378C7" w:rsidRPr="00A5099D">
        <w:rPr>
          <w:rStyle w:val="af4"/>
          <w:noProof/>
        </w:rPr>
        <w:t>6.4. Сведения об ограничениях на участие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_Toc482611744 \h </w:instrText>
      </w:r>
      <w:r w:rsidR="00B378C7">
        <w:rPr>
          <w:noProof/>
          <w:webHidden/>
        </w:rPr>
      </w:r>
      <w:r w:rsidR="00B378C7">
        <w:rPr>
          <w:noProof/>
          <w:webHidden/>
        </w:rPr>
        <w:fldChar w:fldCharType="separate"/>
      </w:r>
      <w:ins w:id="199" w:author="Грон Елена Анатольевна" w:date="2018-11-14T15:13:00Z">
        <w:r>
          <w:rPr>
            <w:noProof/>
            <w:webHidden/>
          </w:rPr>
          <w:t>87</w:t>
        </w:r>
      </w:ins>
      <w:del w:id="200" w:author="Грон Елена Анатольевна" w:date="2018-11-14T15:11:00Z">
        <w:r w:rsidR="00C569DB" w:rsidDel="00960DDB">
          <w:rPr>
            <w:noProof/>
            <w:webHidden/>
          </w:rPr>
          <w:delText>88</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"_Toc482611745" </w:instrText>
      </w:r>
      <w:ins w:id="201" w:author="Грон Елена Анатольевна" w:date="2018-11-14T15:11:00Z">
        <w:r w:rsidR="00960DDB">
          <w:rPr>
            <w:noProof/>
          </w:rPr>
        </w:r>
      </w:ins>
      <w:r>
        <w:rPr>
          <w:noProof/>
        </w:rPr>
        <w:fldChar w:fldCharType="separate"/>
      </w:r>
      <w:r w:rsidR="00B378C7" w:rsidRPr="00A5099D">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B378C7">
        <w:rPr>
          <w:noProof/>
          <w:webHidden/>
        </w:rPr>
        <w:tab/>
      </w:r>
      <w:r w:rsidR="00B378C7">
        <w:rPr>
          <w:noProof/>
          <w:webHidden/>
        </w:rPr>
        <w:fldChar w:fldCharType="begin"/>
      </w:r>
      <w:r w:rsidR="00B378C7">
        <w:rPr>
          <w:noProof/>
          <w:webHidden/>
        </w:rPr>
        <w:instrText xml:space="preserve"> PAGEREF _Toc482611745 \h </w:instrText>
      </w:r>
      <w:r w:rsidR="00B378C7">
        <w:rPr>
          <w:noProof/>
          <w:webHidden/>
        </w:rPr>
      </w:r>
      <w:r w:rsidR="00B378C7">
        <w:rPr>
          <w:noProof/>
          <w:webHidden/>
        </w:rPr>
        <w:fldChar w:fldCharType="separate"/>
      </w:r>
      <w:ins w:id="202" w:author="Грон Елена Анатольевна" w:date="2018-11-14T15:13:00Z">
        <w:r>
          <w:rPr>
            <w:noProof/>
            <w:webHidden/>
          </w:rPr>
          <w:t>88</w:t>
        </w:r>
      </w:ins>
      <w:del w:id="203" w:author="Грон Елена Анатольевна" w:date="2018-11-14T15:11:00Z">
        <w:r w:rsidR="00C569DB" w:rsidDel="00960DDB">
          <w:rPr>
            <w:noProof/>
            <w:webHidden/>
          </w:rPr>
          <w:delText>89</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"_Toc482611746" </w:instrText>
      </w:r>
      <w:ins w:id="204" w:author="Грон Елена Анатольевна" w:date="2018-11-14T15:11:00Z">
        <w:r w:rsidR="00960DDB">
          <w:rPr>
            <w:noProof/>
          </w:rPr>
        </w:r>
      </w:ins>
      <w:r>
        <w:rPr>
          <w:noProof/>
        </w:rPr>
        <w:fldChar w:fldCharType="separate"/>
      </w:r>
      <w:r w:rsidR="00B378C7" w:rsidRPr="00A5099D">
        <w:rPr>
          <w:rStyle w:val="af4"/>
          <w:noProof/>
        </w:rPr>
        <w:t>6.6. Сведения о совершенных кредитной организацией – эмитентом сделках, в совершении которых имелась заинтересованность</w:t>
      </w:r>
      <w:r w:rsidR="00B378C7">
        <w:rPr>
          <w:noProof/>
          <w:webHidden/>
        </w:rPr>
        <w:tab/>
      </w:r>
      <w:r w:rsidR="00B378C7">
        <w:rPr>
          <w:noProof/>
          <w:webHidden/>
        </w:rPr>
        <w:fldChar w:fldCharType="begin"/>
      </w:r>
      <w:r w:rsidR="00B378C7">
        <w:rPr>
          <w:noProof/>
          <w:webHidden/>
        </w:rPr>
        <w:instrText xml:space="preserve"> PAGEREF _Toc482611746 \h </w:instrText>
      </w:r>
      <w:r w:rsidR="00B378C7">
        <w:rPr>
          <w:noProof/>
          <w:webHidden/>
        </w:rPr>
      </w:r>
      <w:r w:rsidR="00B378C7">
        <w:rPr>
          <w:noProof/>
          <w:webHidden/>
        </w:rPr>
        <w:fldChar w:fldCharType="separate"/>
      </w:r>
      <w:ins w:id="205" w:author="Грон Елена Анатольевна" w:date="2018-11-14T15:13:00Z">
        <w:r>
          <w:rPr>
            <w:noProof/>
            <w:webHidden/>
          </w:rPr>
          <w:t>90</w:t>
        </w:r>
      </w:ins>
      <w:del w:id="206" w:author="Грон Елена Анатольевна" w:date="2018-11-14T15:12:00Z">
        <w:r w:rsidR="00960DDB" w:rsidDel="007040EB">
          <w:rPr>
            <w:noProof/>
            <w:webHidden/>
          </w:rPr>
          <w:delText>90</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"_Toc482611747" </w:instrText>
      </w:r>
      <w:ins w:id="207" w:author="Грон Елена Анатольевна" w:date="2018-11-14T15:11:00Z">
        <w:r w:rsidR="00960DDB">
          <w:rPr>
            <w:noProof/>
          </w:rPr>
        </w:r>
      </w:ins>
      <w:r>
        <w:rPr>
          <w:noProof/>
        </w:rPr>
        <w:fldChar w:fldCharType="separate"/>
      </w:r>
      <w:r w:rsidR="00B378C7" w:rsidRPr="00A5099D">
        <w:rPr>
          <w:rStyle w:val="af4"/>
          <w:noProof/>
        </w:rPr>
        <w:t>6.7. Сведения о размере дебиторской задолженности</w:t>
      </w:r>
      <w:r w:rsidR="00B378C7">
        <w:rPr>
          <w:noProof/>
          <w:webHidden/>
        </w:rPr>
        <w:tab/>
      </w:r>
      <w:r w:rsidR="00B378C7">
        <w:rPr>
          <w:noProof/>
          <w:webHidden/>
        </w:rPr>
        <w:fldChar w:fldCharType="begin"/>
      </w:r>
      <w:r w:rsidR="00B378C7">
        <w:rPr>
          <w:noProof/>
          <w:webHidden/>
        </w:rPr>
        <w:instrText xml:space="preserve"> PAGEREF _Toc482611747 \h </w:instrText>
      </w:r>
      <w:r w:rsidR="00B378C7">
        <w:rPr>
          <w:noProof/>
          <w:webHidden/>
        </w:rPr>
      </w:r>
      <w:r w:rsidR="00B378C7">
        <w:rPr>
          <w:noProof/>
          <w:webHidden/>
        </w:rPr>
        <w:fldChar w:fldCharType="separate"/>
      </w:r>
      <w:ins w:id="208" w:author="Грон Елена Анатольевна" w:date="2018-11-14T15:13:00Z">
        <w:r>
          <w:rPr>
            <w:noProof/>
            <w:webHidden/>
          </w:rPr>
          <w:t>92</w:t>
        </w:r>
      </w:ins>
      <w:del w:id="209" w:author="Грон Елена Анатольевна" w:date="2018-11-14T15:12:00Z">
        <w:r w:rsidR="00960DDB" w:rsidDel="007040EB">
          <w:rPr>
            <w:noProof/>
            <w:webHidden/>
          </w:rPr>
          <w:delText>92</w:delText>
        </w:r>
      </w:del>
      <w:r w:rsidR="00B378C7">
        <w:rPr>
          <w:noProof/>
          <w:webHidden/>
        </w:rPr>
        <w:fldChar w:fldCharType="end"/>
      </w:r>
      <w:r>
        <w:rPr>
          <w:noProof/>
        </w:rP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"_Toc482611748" </w:instrText>
      </w:r>
      <w:ins w:id="210" w:author="Грон Елена Анатольевна" w:date="2018-11-14T15:11:00Z">
        <w:r w:rsidR="00960DDB">
          <w:rPr>
            <w:noProof/>
          </w:rPr>
        </w:r>
      </w:ins>
      <w:r>
        <w:rPr>
          <w:noProof/>
        </w:rPr>
        <w:fldChar w:fldCharType="separate"/>
      </w:r>
      <w:r w:rsidR="00B378C7" w:rsidRPr="00A5099D">
        <w:rPr>
          <w:rStyle w:val="af4"/>
          <w:noProof/>
        </w:rPr>
        <w:t>VII. Бухгалтерская (финансовая) отчетность кредитной организации – эмитента и иная финансовая информация</w:t>
      </w:r>
      <w:r w:rsidR="00B378C7">
        <w:rPr>
          <w:noProof/>
          <w:webHidden/>
        </w:rPr>
        <w:tab/>
      </w:r>
      <w:r w:rsidR="00B378C7">
        <w:rPr>
          <w:noProof/>
          <w:webHidden/>
        </w:rPr>
        <w:fldChar w:fldCharType="begin"/>
      </w:r>
      <w:r w:rsidR="00B378C7">
        <w:rPr>
          <w:noProof/>
          <w:webHidden/>
        </w:rPr>
        <w:instrText xml:space="preserve"> PAGEREF _Toc482611748 \h </w:instrText>
      </w:r>
      <w:r w:rsidR="00B378C7">
        <w:rPr>
          <w:noProof/>
          <w:webHidden/>
        </w:rPr>
      </w:r>
      <w:r w:rsidR="00B378C7">
        <w:rPr>
          <w:noProof/>
          <w:webHidden/>
        </w:rPr>
        <w:fldChar w:fldCharType="separate"/>
      </w:r>
      <w:ins w:id="211" w:author="Грон Елена Анатольевна" w:date="2018-11-14T15:13:00Z">
        <w:r>
          <w:rPr>
            <w:noProof/>
            <w:webHidden/>
          </w:rPr>
          <w:t>93</w:t>
        </w:r>
      </w:ins>
      <w:del w:id="212" w:author="Грон Елена Анатольевна" w:date="2018-11-14T15:12:00Z">
        <w:r w:rsidR="00960DDB" w:rsidDel="007040EB">
          <w:rPr>
            <w:noProof/>
            <w:webHidden/>
          </w:rPr>
          <w:delText>93</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"_Toc482611749" </w:instrText>
      </w:r>
      <w:ins w:id="213" w:author="Грон Елена Анатольевна" w:date="2018-11-14T15:11:00Z">
        <w:r w:rsidR="00960DDB">
          <w:rPr>
            <w:noProof/>
          </w:rPr>
        </w:r>
      </w:ins>
      <w:r>
        <w:rPr>
          <w:noProof/>
        </w:rPr>
        <w:fldChar w:fldCharType="separate"/>
      </w:r>
      <w:r w:rsidR="00B378C7" w:rsidRPr="00A5099D">
        <w:rPr>
          <w:rStyle w:val="af4"/>
          <w:noProof/>
        </w:rPr>
        <w:t>7.1. Годовая бухгалтерская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_Toc482611749 \h </w:instrText>
      </w:r>
      <w:r w:rsidR="00B378C7">
        <w:rPr>
          <w:noProof/>
          <w:webHidden/>
        </w:rPr>
      </w:r>
      <w:r w:rsidR="00B378C7">
        <w:rPr>
          <w:noProof/>
          <w:webHidden/>
        </w:rPr>
        <w:fldChar w:fldCharType="separate"/>
      </w:r>
      <w:ins w:id="214" w:author="Грон Елена Анатольевна" w:date="2018-11-14T15:13:00Z">
        <w:r>
          <w:rPr>
            <w:noProof/>
            <w:webHidden/>
          </w:rPr>
          <w:t>93</w:t>
        </w:r>
      </w:ins>
      <w:del w:id="215" w:author="Грон Елена Анатольевна" w:date="2018-11-14T15:12:00Z">
        <w:r w:rsidR="00960DDB" w:rsidDel="007040EB">
          <w:rPr>
            <w:noProof/>
            <w:webHidden/>
          </w:rPr>
          <w:delText>93</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"_Toc482611750" </w:instrText>
      </w:r>
      <w:ins w:id="216" w:author="Грон Елена Анатольевна" w:date="2018-11-14T15:11:00Z">
        <w:r w:rsidR="00960DDB">
          <w:rPr>
            <w:noProof/>
          </w:rPr>
        </w:r>
      </w:ins>
      <w:r>
        <w:rPr>
          <w:noProof/>
        </w:rPr>
        <w:fldChar w:fldCharType="separate"/>
      </w:r>
      <w:r w:rsidR="00B378C7" w:rsidRPr="00A5099D">
        <w:rPr>
          <w:rStyle w:val="af4"/>
          <w:noProof/>
        </w:rPr>
        <w:t>7.2. Промежуточная бухгалтерская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_Toc482611750 \h </w:instrText>
      </w:r>
      <w:r w:rsidR="00B378C7">
        <w:rPr>
          <w:noProof/>
          <w:webHidden/>
        </w:rPr>
      </w:r>
      <w:r w:rsidR="00B378C7">
        <w:rPr>
          <w:noProof/>
          <w:webHidden/>
        </w:rPr>
        <w:fldChar w:fldCharType="separate"/>
      </w:r>
      <w:ins w:id="217" w:author="Грон Елена Анатольевна" w:date="2018-11-14T15:13:00Z">
        <w:r>
          <w:rPr>
            <w:noProof/>
            <w:webHidden/>
          </w:rPr>
          <w:t>94</w:t>
        </w:r>
      </w:ins>
      <w:del w:id="218" w:author="Грон Елена Анатольевна" w:date="2018-11-14T15:12:00Z">
        <w:r w:rsidR="00960DDB" w:rsidDel="007040EB">
          <w:rPr>
            <w:noProof/>
            <w:webHidden/>
          </w:rPr>
          <w:delText>94</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"_Toc482611751" </w:instrText>
      </w:r>
      <w:ins w:id="219" w:author="Грон Елена Анатольевна" w:date="2018-11-14T15:11:00Z">
        <w:r w:rsidR="00960DDB">
          <w:rPr>
            <w:noProof/>
          </w:rPr>
        </w:r>
      </w:ins>
      <w:r>
        <w:rPr>
          <w:noProof/>
        </w:rPr>
        <w:fldChar w:fldCharType="separate"/>
      </w:r>
      <w:r w:rsidR="00B378C7" w:rsidRPr="00A5099D">
        <w:rPr>
          <w:rStyle w:val="af4"/>
          <w:noProof/>
        </w:rPr>
        <w:t>7.3. Консолидированная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_Toc482611751 \h </w:instrText>
      </w:r>
      <w:r w:rsidR="00B378C7">
        <w:rPr>
          <w:noProof/>
          <w:webHidden/>
        </w:rPr>
      </w:r>
      <w:r w:rsidR="00B378C7">
        <w:rPr>
          <w:noProof/>
          <w:webHidden/>
        </w:rPr>
        <w:fldChar w:fldCharType="separate"/>
      </w:r>
      <w:ins w:id="220" w:author="Грон Елена Анатольевна" w:date="2018-11-14T15:13:00Z">
        <w:r>
          <w:rPr>
            <w:noProof/>
            <w:webHidden/>
          </w:rPr>
          <w:t>95</w:t>
        </w:r>
      </w:ins>
      <w:del w:id="221" w:author="Грон Елена Анатольевна" w:date="2018-11-14T15:12:00Z">
        <w:r w:rsidR="00960DDB" w:rsidDel="007040EB">
          <w:rPr>
            <w:noProof/>
            <w:webHidden/>
          </w:rPr>
          <w:delText>95</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"_Toc482611752" </w:instrText>
      </w:r>
      <w:ins w:id="222" w:author="Грон Елена Анатольевна" w:date="2018-11-14T15:11:00Z">
        <w:r w:rsidR="00960DDB">
          <w:rPr>
            <w:noProof/>
          </w:rPr>
        </w:r>
      </w:ins>
      <w:r>
        <w:rPr>
          <w:noProof/>
        </w:rPr>
        <w:fldChar w:fldCharType="separate"/>
      </w:r>
      <w:r w:rsidR="00B378C7" w:rsidRPr="00A5099D">
        <w:rPr>
          <w:rStyle w:val="af4"/>
          <w:noProof/>
        </w:rPr>
        <w:t>7.4. Сведения об учетной политике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_Toc482611752 \h </w:instrText>
      </w:r>
      <w:r w:rsidR="00B378C7">
        <w:rPr>
          <w:noProof/>
          <w:webHidden/>
        </w:rPr>
      </w:r>
      <w:r w:rsidR="00B378C7">
        <w:rPr>
          <w:noProof/>
          <w:webHidden/>
        </w:rPr>
        <w:fldChar w:fldCharType="separate"/>
      </w:r>
      <w:ins w:id="223" w:author="Грон Елена Анатольевна" w:date="2018-11-14T15:13:00Z">
        <w:r>
          <w:rPr>
            <w:noProof/>
            <w:webHidden/>
          </w:rPr>
          <w:t>95</w:t>
        </w:r>
      </w:ins>
      <w:del w:id="224" w:author="Грон Елена Анатольевна" w:date="2018-11-14T15:12:00Z">
        <w:r w:rsidR="00960DDB" w:rsidDel="007040EB">
          <w:rPr>
            <w:noProof/>
            <w:webHidden/>
          </w:rPr>
          <w:delText>95</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"_Toc482611753" </w:instrText>
      </w:r>
      <w:ins w:id="225" w:author="Грон Елена Анатольевна" w:date="2018-11-14T15:11:00Z">
        <w:r w:rsidR="00960DDB">
          <w:rPr>
            <w:noProof/>
          </w:rPr>
        </w:r>
      </w:ins>
      <w:r>
        <w:rPr>
          <w:noProof/>
        </w:rPr>
        <w:fldChar w:fldCharType="separate"/>
      </w:r>
      <w:r w:rsidR="00B378C7" w:rsidRPr="00A5099D">
        <w:rPr>
          <w:rStyle w:val="af4"/>
          <w:noProof/>
        </w:rPr>
        <w:t>7.5. Сведения об общей сумме экспорта, а также о доле, которую составляет экспорт в общем объеме продаж</w:t>
      </w:r>
      <w:r w:rsidR="00B378C7">
        <w:rPr>
          <w:noProof/>
          <w:webHidden/>
        </w:rPr>
        <w:tab/>
      </w:r>
      <w:r w:rsidR="00B378C7">
        <w:rPr>
          <w:noProof/>
          <w:webHidden/>
        </w:rPr>
        <w:fldChar w:fldCharType="begin"/>
      </w:r>
      <w:r w:rsidR="00B378C7">
        <w:rPr>
          <w:noProof/>
          <w:webHidden/>
        </w:rPr>
        <w:instrText xml:space="preserve"> PAGEREF _Toc482611753 \h </w:instrText>
      </w:r>
      <w:r w:rsidR="00B378C7">
        <w:rPr>
          <w:noProof/>
          <w:webHidden/>
        </w:rPr>
      </w:r>
      <w:r w:rsidR="00B378C7">
        <w:rPr>
          <w:noProof/>
          <w:webHidden/>
        </w:rPr>
        <w:fldChar w:fldCharType="separate"/>
      </w:r>
      <w:ins w:id="226" w:author="Грон Елена Анатольевна" w:date="2018-11-14T15:13:00Z">
        <w:r>
          <w:rPr>
            <w:noProof/>
            <w:webHidden/>
          </w:rPr>
          <w:t>95</w:t>
        </w:r>
      </w:ins>
      <w:del w:id="227" w:author="Грон Елена Анатольевна" w:date="2018-11-14T15:11:00Z">
        <w:r w:rsidR="00C569DB" w:rsidDel="00960DDB">
          <w:rPr>
            <w:noProof/>
            <w:webHidden/>
          </w:rPr>
          <w:delText>96</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w:instrText>
      </w:r>
      <w:r>
        <w:rPr>
          <w:noProof/>
        </w:rPr>
        <w:instrText xml:space="preserve">_Toc482611754" </w:instrText>
      </w:r>
      <w:ins w:id="228" w:author="Грон Елена Анатольевна" w:date="2018-11-14T15:11:00Z">
        <w:r w:rsidR="00960DDB">
          <w:rPr>
            <w:noProof/>
          </w:rPr>
        </w:r>
      </w:ins>
      <w:r>
        <w:rPr>
          <w:noProof/>
        </w:rPr>
        <w:fldChar w:fldCharType="separate"/>
      </w:r>
      <w:r w:rsidR="00B378C7" w:rsidRPr="00A5099D">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B378C7">
        <w:rPr>
          <w:noProof/>
          <w:webHidden/>
        </w:rPr>
        <w:tab/>
      </w:r>
      <w:r w:rsidR="00B378C7">
        <w:rPr>
          <w:noProof/>
          <w:webHidden/>
        </w:rPr>
        <w:fldChar w:fldCharType="begin"/>
      </w:r>
      <w:r w:rsidR="00B378C7">
        <w:rPr>
          <w:noProof/>
          <w:webHidden/>
        </w:rPr>
        <w:instrText xml:space="preserve"> PAGEREF _Toc482611754 \h </w:instrText>
      </w:r>
      <w:r w:rsidR="00B378C7">
        <w:rPr>
          <w:noProof/>
          <w:webHidden/>
        </w:rPr>
      </w:r>
      <w:r w:rsidR="00B378C7">
        <w:rPr>
          <w:noProof/>
          <w:webHidden/>
        </w:rPr>
        <w:fldChar w:fldCharType="separate"/>
      </w:r>
      <w:ins w:id="229" w:author="Грон Елена Анатольевна" w:date="2018-11-14T15:13:00Z">
        <w:r>
          <w:rPr>
            <w:noProof/>
            <w:webHidden/>
          </w:rPr>
          <w:t>96</w:t>
        </w:r>
      </w:ins>
      <w:del w:id="230" w:author="Грон Елена Анатольевна" w:date="2018-11-14T15:12:00Z">
        <w:r w:rsidR="00960DDB" w:rsidDel="007040EB">
          <w:rPr>
            <w:noProof/>
            <w:webHidden/>
          </w:rPr>
          <w:delText>96</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"_Toc482611755" </w:instrText>
      </w:r>
      <w:ins w:id="231" w:author="Грон Елена Анатольевна" w:date="2018-11-14T15:11:00Z">
        <w:r w:rsidR="00960DDB">
          <w:rPr>
            <w:noProof/>
          </w:rPr>
        </w:r>
      </w:ins>
      <w:r>
        <w:rPr>
          <w:noProof/>
        </w:rPr>
        <w:fldChar w:fldCharType="separate"/>
      </w:r>
      <w:r w:rsidR="00B378C7" w:rsidRPr="00A5099D">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_Toc482611755 \h </w:instrText>
      </w:r>
      <w:r w:rsidR="00B378C7">
        <w:rPr>
          <w:noProof/>
          <w:webHidden/>
        </w:rPr>
      </w:r>
      <w:r w:rsidR="00B378C7">
        <w:rPr>
          <w:noProof/>
          <w:webHidden/>
        </w:rPr>
        <w:fldChar w:fldCharType="separate"/>
      </w:r>
      <w:ins w:id="232" w:author="Грон Елена Анатольевна" w:date="2018-11-14T15:13:00Z">
        <w:r>
          <w:rPr>
            <w:noProof/>
            <w:webHidden/>
          </w:rPr>
          <w:t>96</w:t>
        </w:r>
      </w:ins>
      <w:del w:id="233" w:author="Грон Елена Анатольевна" w:date="2018-11-14T15:12:00Z">
        <w:r w:rsidR="00960DDB" w:rsidDel="007040EB">
          <w:rPr>
            <w:noProof/>
            <w:webHidden/>
          </w:rPr>
          <w:delText>96</w:delText>
        </w:r>
      </w:del>
      <w:r w:rsidR="00B378C7">
        <w:rPr>
          <w:noProof/>
          <w:webHidden/>
        </w:rPr>
        <w:fldChar w:fldCharType="end"/>
      </w:r>
      <w:r>
        <w:rPr>
          <w:noProof/>
        </w:rPr>
        <w:fldChar w:fldCharType="end"/>
      </w:r>
    </w:p>
    <w:p w:rsidR="00B378C7" w:rsidRDefault="007040EB">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"_Toc482611756" </w:instrText>
      </w:r>
      <w:ins w:id="234" w:author="Грон Елена Анатольевна" w:date="2018-11-14T15:11:00Z">
        <w:r w:rsidR="00960DDB">
          <w:rPr>
            <w:noProof/>
          </w:rPr>
        </w:r>
      </w:ins>
      <w:r>
        <w:rPr>
          <w:noProof/>
        </w:rPr>
        <w:fldChar w:fldCharType="separate"/>
      </w:r>
      <w:r w:rsidR="00B378C7" w:rsidRPr="00A5099D">
        <w:rPr>
          <w:rStyle w:val="af4"/>
          <w:noProof/>
          <w:lang w:val="en-US"/>
        </w:rPr>
        <w:t>VIII</w:t>
      </w:r>
      <w:r w:rsidR="00B378C7" w:rsidRPr="00A5099D">
        <w:rPr>
          <w:rStyle w:val="af4"/>
          <w:noProof/>
        </w:rPr>
        <w:t>. Дополнительные сведения о кредитной организации – эмитенте и о размещенных ею эмиссионных ценных бумагах</w:t>
      </w:r>
      <w:r w:rsidR="00B378C7">
        <w:rPr>
          <w:noProof/>
          <w:webHidden/>
        </w:rPr>
        <w:tab/>
      </w:r>
      <w:r w:rsidR="00B378C7">
        <w:rPr>
          <w:noProof/>
          <w:webHidden/>
        </w:rPr>
        <w:fldChar w:fldCharType="begin"/>
      </w:r>
      <w:r w:rsidR="00B378C7">
        <w:rPr>
          <w:noProof/>
          <w:webHidden/>
        </w:rPr>
        <w:instrText xml:space="preserve"> PAGEREF _Toc482611756 \h </w:instrText>
      </w:r>
      <w:r w:rsidR="00B378C7">
        <w:rPr>
          <w:noProof/>
          <w:webHidden/>
        </w:rPr>
      </w:r>
      <w:r w:rsidR="00B378C7">
        <w:rPr>
          <w:noProof/>
          <w:webHidden/>
        </w:rPr>
        <w:fldChar w:fldCharType="separate"/>
      </w:r>
      <w:ins w:id="235" w:author="Грон Елена Анатольевна" w:date="2018-11-14T15:13:00Z">
        <w:r>
          <w:rPr>
            <w:noProof/>
            <w:webHidden/>
          </w:rPr>
          <w:t>117</w:t>
        </w:r>
      </w:ins>
      <w:del w:id="236" w:author="Грон Елена Анатольевна" w:date="2018-11-14T15:12:00Z">
        <w:r w:rsidR="00960DDB" w:rsidDel="007040EB">
          <w:rPr>
            <w:noProof/>
            <w:webHidden/>
          </w:rPr>
          <w:delText>117</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"_Toc482611757" </w:instrText>
      </w:r>
      <w:ins w:id="237" w:author="Грон Елена Анатольевна" w:date="2018-11-14T15:11:00Z">
        <w:r w:rsidR="00960DDB">
          <w:rPr>
            <w:noProof/>
          </w:rPr>
        </w:r>
      </w:ins>
      <w:r>
        <w:rPr>
          <w:noProof/>
        </w:rPr>
        <w:fldChar w:fldCharType="separate"/>
      </w:r>
      <w:r w:rsidR="00B378C7" w:rsidRPr="00A5099D">
        <w:rPr>
          <w:rStyle w:val="af4"/>
          <w:noProof/>
        </w:rPr>
        <w:t>8.1. Дополнительные сведения о кредитной организации – эмитенте</w:t>
      </w:r>
      <w:r w:rsidR="00B378C7">
        <w:rPr>
          <w:noProof/>
          <w:webHidden/>
        </w:rPr>
        <w:tab/>
      </w:r>
      <w:r w:rsidR="00B378C7">
        <w:rPr>
          <w:noProof/>
          <w:webHidden/>
        </w:rPr>
        <w:fldChar w:fldCharType="begin"/>
      </w:r>
      <w:r w:rsidR="00B378C7">
        <w:rPr>
          <w:noProof/>
          <w:webHidden/>
        </w:rPr>
        <w:instrText xml:space="preserve"> PAGEREF _Toc482611757 \h </w:instrText>
      </w:r>
      <w:r w:rsidR="00B378C7">
        <w:rPr>
          <w:noProof/>
          <w:webHidden/>
        </w:rPr>
      </w:r>
      <w:r w:rsidR="00B378C7">
        <w:rPr>
          <w:noProof/>
          <w:webHidden/>
        </w:rPr>
        <w:fldChar w:fldCharType="separate"/>
      </w:r>
      <w:ins w:id="238" w:author="Грон Елена Анатольевна" w:date="2018-11-14T15:13:00Z">
        <w:r>
          <w:rPr>
            <w:noProof/>
            <w:webHidden/>
          </w:rPr>
          <w:t>117</w:t>
        </w:r>
      </w:ins>
      <w:del w:id="239" w:author="Грон Елена Анатольевна" w:date="2018-11-14T15:12:00Z">
        <w:r w:rsidR="00960DDB" w:rsidDel="007040EB">
          <w:rPr>
            <w:noProof/>
            <w:webHidden/>
          </w:rPr>
          <w:delText>117</w:delText>
        </w:r>
      </w:del>
      <w:r w:rsidR="00B378C7">
        <w:rPr>
          <w:noProof/>
          <w:webHidden/>
        </w:rPr>
        <w:fldChar w:fldCharType="end"/>
      </w:r>
      <w:r>
        <w:rPr>
          <w:noProof/>
        </w:rPr>
        <w:fldChar w:fldCharType="end"/>
      </w:r>
    </w:p>
    <w:p w:rsidR="00B378C7" w:rsidRDefault="007040EB">
      <w:pPr>
        <w:pStyle w:val="36"/>
        <w:rPr>
          <w:rFonts w:eastAsiaTheme="minorEastAsia" w:cstheme="minorBidi"/>
        </w:rPr>
      </w:pPr>
      <w:r>
        <w:lastRenderedPageBreak/>
        <w:fldChar w:fldCharType="begin"/>
      </w:r>
      <w:r>
        <w:instrText xml:space="preserve"> HYPERLINK \l "_Toc482611758" </w:instrText>
      </w:r>
      <w:ins w:id="240" w:author="Грон Елена Анатольевна" w:date="2018-11-14T15:11:00Z"/>
      <w:r>
        <w:fldChar w:fldCharType="separate"/>
      </w:r>
      <w:r w:rsidR="00B378C7" w:rsidRPr="00A5099D">
        <w:rPr>
          <w:rStyle w:val="af4"/>
        </w:rPr>
        <w:t>8.1.1. Сведения о размере, структуре уставного капитала кредитной организации – эмитента</w:t>
      </w:r>
      <w:r w:rsidR="00B378C7">
        <w:rPr>
          <w:webHidden/>
        </w:rPr>
        <w:tab/>
      </w:r>
      <w:r w:rsidR="00B378C7">
        <w:rPr>
          <w:webHidden/>
        </w:rPr>
        <w:fldChar w:fldCharType="begin"/>
      </w:r>
      <w:r w:rsidR="00B378C7">
        <w:rPr>
          <w:webHidden/>
        </w:rPr>
        <w:instrText xml:space="preserve"> PAGEREF _Toc482611758 \h </w:instrText>
      </w:r>
      <w:r w:rsidR="00B378C7">
        <w:rPr>
          <w:webHidden/>
        </w:rPr>
      </w:r>
      <w:r w:rsidR="00B378C7">
        <w:rPr>
          <w:webHidden/>
        </w:rPr>
        <w:fldChar w:fldCharType="separate"/>
      </w:r>
      <w:ins w:id="241" w:author="Грон Елена Анатольевна" w:date="2018-11-14T15:13:00Z">
        <w:r>
          <w:rPr>
            <w:webHidden/>
          </w:rPr>
          <w:t>117</w:t>
        </w:r>
      </w:ins>
      <w:del w:id="242" w:author="Грон Елена Анатольевна" w:date="2018-11-14T15:12:00Z">
        <w:r w:rsidR="00960DDB" w:rsidDel="007040EB">
          <w:rPr>
            <w:webHidden/>
          </w:rPr>
          <w:delText>117</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"_Toc482611759" </w:instrText>
      </w:r>
      <w:ins w:id="243" w:author="Грон Елена Анатольевна" w:date="2018-11-14T15:11:00Z"/>
      <w:r>
        <w:fldChar w:fldCharType="separate"/>
      </w:r>
      <w:r w:rsidR="00B378C7" w:rsidRPr="00A5099D">
        <w:rPr>
          <w:rStyle w:val="af4"/>
        </w:rPr>
        <w:t>8.1.2. Сведения об изменении размера уставного капитала кредитной организации – эмитента</w:t>
      </w:r>
      <w:r w:rsidR="00B378C7">
        <w:rPr>
          <w:webHidden/>
        </w:rPr>
        <w:tab/>
      </w:r>
      <w:r w:rsidR="00B378C7">
        <w:rPr>
          <w:webHidden/>
        </w:rPr>
        <w:fldChar w:fldCharType="begin"/>
      </w:r>
      <w:r w:rsidR="00B378C7">
        <w:rPr>
          <w:webHidden/>
        </w:rPr>
        <w:instrText xml:space="preserve"> PAGEREF _Toc482611759 \h </w:instrText>
      </w:r>
      <w:r w:rsidR="00B378C7">
        <w:rPr>
          <w:webHidden/>
        </w:rPr>
      </w:r>
      <w:r w:rsidR="00B378C7">
        <w:rPr>
          <w:webHidden/>
        </w:rPr>
        <w:fldChar w:fldCharType="separate"/>
      </w:r>
      <w:ins w:id="244" w:author="Грон Елена Анатольевна" w:date="2018-11-14T15:13:00Z">
        <w:r>
          <w:rPr>
            <w:webHidden/>
          </w:rPr>
          <w:t>118</w:t>
        </w:r>
      </w:ins>
      <w:del w:id="245" w:author="Грон Елена Анатольевна" w:date="2018-11-14T15:12:00Z">
        <w:r w:rsidR="00960DDB" w:rsidDel="007040EB">
          <w:rPr>
            <w:webHidden/>
          </w:rPr>
          <w:delText>118</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"_Toc482611760" </w:instrText>
      </w:r>
      <w:ins w:id="246" w:author="Грон Елена Анатольевна" w:date="2018-11-14T15:11:00Z"/>
      <w:r>
        <w:fldChar w:fldCharType="separate"/>
      </w:r>
      <w:r w:rsidR="00B378C7" w:rsidRPr="00A5099D">
        <w:rPr>
          <w:rStyle w:val="af4"/>
        </w:rPr>
        <w:t>8.1.3. Сведения о порядке созыва и проведения собрания (заседания) высшего органа управления кредитной организации – эмитента</w:t>
      </w:r>
      <w:r w:rsidR="00B378C7">
        <w:rPr>
          <w:webHidden/>
        </w:rPr>
        <w:tab/>
      </w:r>
      <w:r w:rsidR="00B378C7">
        <w:rPr>
          <w:webHidden/>
        </w:rPr>
        <w:fldChar w:fldCharType="begin"/>
      </w:r>
      <w:r w:rsidR="00B378C7">
        <w:rPr>
          <w:webHidden/>
        </w:rPr>
        <w:instrText xml:space="preserve"> PAGEREF _Toc482611760 \h </w:instrText>
      </w:r>
      <w:r w:rsidR="00B378C7">
        <w:rPr>
          <w:webHidden/>
        </w:rPr>
      </w:r>
      <w:r w:rsidR="00B378C7">
        <w:rPr>
          <w:webHidden/>
        </w:rPr>
        <w:fldChar w:fldCharType="separate"/>
      </w:r>
      <w:ins w:id="247" w:author="Грон Елена Анатольевна" w:date="2018-11-14T15:13:00Z">
        <w:r>
          <w:rPr>
            <w:webHidden/>
          </w:rPr>
          <w:t>118</w:t>
        </w:r>
      </w:ins>
      <w:del w:id="248" w:author="Грон Елена Анатольевна" w:date="2018-11-14T15:12:00Z">
        <w:r w:rsidR="00960DDB" w:rsidDel="007040EB">
          <w:rPr>
            <w:webHidden/>
          </w:rPr>
          <w:delText>118</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"_Toc482611761" </w:instrText>
      </w:r>
      <w:ins w:id="249" w:author="Грон Елена Анатольевна" w:date="2018-11-14T15:11:00Z"/>
      <w:r>
        <w:fldChar w:fldCharType="separate"/>
      </w:r>
      <w:r w:rsidR="00B378C7" w:rsidRPr="00A5099D">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B378C7">
        <w:rPr>
          <w:webHidden/>
        </w:rPr>
        <w:tab/>
      </w:r>
      <w:r w:rsidR="00B378C7">
        <w:rPr>
          <w:webHidden/>
        </w:rPr>
        <w:fldChar w:fldCharType="begin"/>
      </w:r>
      <w:r w:rsidR="00B378C7">
        <w:rPr>
          <w:webHidden/>
        </w:rPr>
        <w:instrText xml:space="preserve"> PAGEREF _Toc482611761 \h </w:instrText>
      </w:r>
      <w:r w:rsidR="00B378C7">
        <w:rPr>
          <w:webHidden/>
        </w:rPr>
      </w:r>
      <w:r w:rsidR="00B378C7">
        <w:rPr>
          <w:webHidden/>
        </w:rPr>
        <w:fldChar w:fldCharType="separate"/>
      </w:r>
      <w:ins w:id="250" w:author="Грон Елена Анатольевна" w:date="2018-11-14T15:13:00Z">
        <w:r>
          <w:rPr>
            <w:webHidden/>
          </w:rPr>
          <w:t>119</w:t>
        </w:r>
      </w:ins>
      <w:del w:id="251" w:author="Грон Елена Анатольевна" w:date="2018-11-14T15:12:00Z">
        <w:r w:rsidR="00960DDB" w:rsidDel="007040EB">
          <w:rPr>
            <w:webHidden/>
          </w:rPr>
          <w:delText>119</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"_Toc482611762" </w:instrText>
      </w:r>
      <w:ins w:id="252" w:author="Грон Елена Анатольевна" w:date="2018-11-14T15:11:00Z"/>
      <w:r>
        <w:fldChar w:fldCharType="separate"/>
      </w:r>
      <w:r w:rsidR="00B378C7" w:rsidRPr="00A5099D">
        <w:rPr>
          <w:rStyle w:val="af4"/>
        </w:rPr>
        <w:t>8.1.5. Сведения о существенных сделках, совершенных  кредитной организацией – эмитентом</w:t>
      </w:r>
      <w:r w:rsidR="00B378C7">
        <w:rPr>
          <w:webHidden/>
        </w:rPr>
        <w:tab/>
      </w:r>
      <w:r w:rsidR="00B378C7">
        <w:rPr>
          <w:webHidden/>
        </w:rPr>
        <w:fldChar w:fldCharType="begin"/>
      </w:r>
      <w:r w:rsidR="00B378C7">
        <w:rPr>
          <w:webHidden/>
        </w:rPr>
        <w:instrText xml:space="preserve"> PAGEREF _Toc482611762 \h </w:instrText>
      </w:r>
      <w:r w:rsidR="00B378C7">
        <w:rPr>
          <w:webHidden/>
        </w:rPr>
      </w:r>
      <w:r w:rsidR="00B378C7">
        <w:rPr>
          <w:webHidden/>
        </w:rPr>
        <w:fldChar w:fldCharType="separate"/>
      </w:r>
      <w:ins w:id="253" w:author="Грон Елена Анатольевна" w:date="2018-11-14T15:13:00Z">
        <w:r>
          <w:rPr>
            <w:webHidden/>
          </w:rPr>
          <w:t>120</w:t>
        </w:r>
      </w:ins>
      <w:del w:id="254" w:author="Грон Елена Анатольевна" w:date="2018-11-14T15:12:00Z">
        <w:r w:rsidR="00960DDB" w:rsidDel="007040EB">
          <w:rPr>
            <w:webHidden/>
          </w:rPr>
          <w:delText>120</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"_Toc482611763" </w:instrText>
      </w:r>
      <w:ins w:id="255" w:author="Грон Елена Анатольевна" w:date="2018-11-14T15:11:00Z"/>
      <w:r>
        <w:fldChar w:fldCharType="separate"/>
      </w:r>
      <w:r w:rsidR="00B378C7" w:rsidRPr="00A5099D">
        <w:rPr>
          <w:rStyle w:val="af4"/>
        </w:rPr>
        <w:t>8.1.6. Сведения о кредитных рейтингах кредитной организации – эмитента</w:t>
      </w:r>
      <w:r w:rsidR="00B378C7">
        <w:rPr>
          <w:webHidden/>
        </w:rPr>
        <w:tab/>
      </w:r>
      <w:r w:rsidR="00B378C7">
        <w:rPr>
          <w:webHidden/>
        </w:rPr>
        <w:fldChar w:fldCharType="begin"/>
      </w:r>
      <w:r w:rsidR="00B378C7">
        <w:rPr>
          <w:webHidden/>
        </w:rPr>
        <w:instrText xml:space="preserve"> PAGEREF _Toc482611763 \h </w:instrText>
      </w:r>
      <w:r w:rsidR="00B378C7">
        <w:rPr>
          <w:webHidden/>
        </w:rPr>
      </w:r>
      <w:r w:rsidR="00B378C7">
        <w:rPr>
          <w:webHidden/>
        </w:rPr>
        <w:fldChar w:fldCharType="separate"/>
      </w:r>
      <w:ins w:id="256" w:author="Грон Елена Анатольевна" w:date="2018-11-14T15:13:00Z">
        <w:r>
          <w:rPr>
            <w:webHidden/>
          </w:rPr>
          <w:t>120</w:t>
        </w:r>
      </w:ins>
      <w:del w:id="257" w:author="Грон Елена Анатольевна" w:date="2018-11-14T15:12:00Z">
        <w:r w:rsidR="00960DDB" w:rsidDel="007040EB">
          <w:rPr>
            <w:webHidden/>
          </w:rPr>
          <w:delText>120</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"_Toc482611764" </w:instrText>
      </w:r>
      <w:ins w:id="258" w:author="Грон Елена Анатольевна" w:date="2018-11-14T15:11:00Z">
        <w:r w:rsidR="00960DDB">
          <w:rPr>
            <w:noProof/>
          </w:rPr>
        </w:r>
      </w:ins>
      <w:r>
        <w:rPr>
          <w:noProof/>
        </w:rPr>
        <w:fldChar w:fldCharType="separate"/>
      </w:r>
      <w:r w:rsidR="00B378C7" w:rsidRPr="00A5099D">
        <w:rPr>
          <w:rStyle w:val="af4"/>
          <w:noProof/>
        </w:rPr>
        <w:t>8.2. Сведения о каждой категории (типе) акций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_Toc482611764 \h </w:instrText>
      </w:r>
      <w:r w:rsidR="00B378C7">
        <w:rPr>
          <w:noProof/>
          <w:webHidden/>
        </w:rPr>
      </w:r>
      <w:r w:rsidR="00B378C7">
        <w:rPr>
          <w:noProof/>
          <w:webHidden/>
        </w:rPr>
        <w:fldChar w:fldCharType="separate"/>
      </w:r>
      <w:ins w:id="259" w:author="Грон Елена Анатольевна" w:date="2018-11-14T15:13:00Z">
        <w:r>
          <w:rPr>
            <w:noProof/>
            <w:webHidden/>
          </w:rPr>
          <w:t>122</w:t>
        </w:r>
      </w:ins>
      <w:del w:id="260" w:author="Грон Елена Анатольевна" w:date="2018-11-14T15:12:00Z">
        <w:r w:rsidR="00960DDB" w:rsidDel="007040EB">
          <w:rPr>
            <w:noProof/>
            <w:webHidden/>
          </w:rPr>
          <w:delText>122</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"_Toc482611765" </w:instrText>
      </w:r>
      <w:ins w:id="261" w:author="Грон Елена Анатольевна" w:date="2018-11-14T15:11:00Z">
        <w:r w:rsidR="00960DDB">
          <w:rPr>
            <w:noProof/>
          </w:rPr>
        </w:r>
      </w:ins>
      <w:r>
        <w:rPr>
          <w:noProof/>
        </w:rPr>
        <w:fldChar w:fldCharType="separate"/>
      </w:r>
      <w:r w:rsidR="00B378C7" w:rsidRPr="00A5099D">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_Toc482611765 \h </w:instrText>
      </w:r>
      <w:r w:rsidR="00B378C7">
        <w:rPr>
          <w:noProof/>
          <w:webHidden/>
        </w:rPr>
      </w:r>
      <w:r w:rsidR="00B378C7">
        <w:rPr>
          <w:noProof/>
          <w:webHidden/>
        </w:rPr>
        <w:fldChar w:fldCharType="separate"/>
      </w:r>
      <w:ins w:id="262" w:author="Грон Елена Анатольевна" w:date="2018-11-14T15:13:00Z">
        <w:r>
          <w:rPr>
            <w:noProof/>
            <w:webHidden/>
          </w:rPr>
          <w:t>126</w:t>
        </w:r>
      </w:ins>
      <w:del w:id="263" w:author="Грон Елена Анатольевна" w:date="2018-11-14T15:12:00Z">
        <w:r w:rsidR="00960DDB" w:rsidDel="007040EB">
          <w:rPr>
            <w:noProof/>
            <w:webHidden/>
          </w:rPr>
          <w:delText>126</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"_Toc482611766" </w:instrText>
      </w:r>
      <w:ins w:id="264" w:author="Грон Елена Анатольевна" w:date="2018-11-14T15:11:00Z"/>
      <w:r>
        <w:fldChar w:fldCharType="separate"/>
      </w:r>
      <w:r w:rsidR="00B378C7" w:rsidRPr="00A5099D">
        <w:rPr>
          <w:rStyle w:val="af4"/>
        </w:rPr>
        <w:t>8.3.1. Сведения о выпусках, все ценные бумаги которых погашены</w:t>
      </w:r>
      <w:r w:rsidR="00B378C7">
        <w:rPr>
          <w:webHidden/>
        </w:rPr>
        <w:tab/>
      </w:r>
      <w:r w:rsidR="00B378C7">
        <w:rPr>
          <w:webHidden/>
        </w:rPr>
        <w:fldChar w:fldCharType="begin"/>
      </w:r>
      <w:r w:rsidR="00B378C7">
        <w:rPr>
          <w:webHidden/>
        </w:rPr>
        <w:instrText xml:space="preserve"> PAGEREF _Toc482611766 \h </w:instrText>
      </w:r>
      <w:r w:rsidR="00B378C7">
        <w:rPr>
          <w:webHidden/>
        </w:rPr>
      </w:r>
      <w:r w:rsidR="00B378C7">
        <w:rPr>
          <w:webHidden/>
        </w:rPr>
        <w:fldChar w:fldCharType="separate"/>
      </w:r>
      <w:ins w:id="265" w:author="Грон Елена Анатольевна" w:date="2018-11-14T15:13:00Z">
        <w:r>
          <w:rPr>
            <w:webHidden/>
          </w:rPr>
          <w:t>126</w:t>
        </w:r>
      </w:ins>
      <w:del w:id="266" w:author="Грон Елена Анатольевна" w:date="2018-11-14T15:12:00Z">
        <w:r w:rsidR="00960DDB" w:rsidDel="007040EB">
          <w:rPr>
            <w:webHidden/>
          </w:rPr>
          <w:delText>126</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"_Toc482611767" </w:instrText>
      </w:r>
      <w:ins w:id="267" w:author="Грон Елена Анатольевна" w:date="2018-11-14T15:11:00Z"/>
      <w:r>
        <w:fldChar w:fldCharType="separate"/>
      </w:r>
      <w:r w:rsidR="00B378C7" w:rsidRPr="00A5099D">
        <w:rPr>
          <w:rStyle w:val="af4"/>
        </w:rPr>
        <w:t>8.3.2. Сведения о выпусках, ценные бумаги которых не являются погашенными</w:t>
      </w:r>
      <w:r w:rsidR="00B378C7">
        <w:rPr>
          <w:webHidden/>
        </w:rPr>
        <w:tab/>
      </w:r>
      <w:r w:rsidR="00B378C7">
        <w:rPr>
          <w:webHidden/>
        </w:rPr>
        <w:fldChar w:fldCharType="begin"/>
      </w:r>
      <w:r w:rsidR="00B378C7">
        <w:rPr>
          <w:webHidden/>
        </w:rPr>
        <w:instrText xml:space="preserve"> PAGEREF _Toc482611767 \h </w:instrText>
      </w:r>
      <w:r w:rsidR="00B378C7">
        <w:rPr>
          <w:webHidden/>
        </w:rPr>
      </w:r>
      <w:r w:rsidR="00B378C7">
        <w:rPr>
          <w:webHidden/>
        </w:rPr>
        <w:fldChar w:fldCharType="separate"/>
      </w:r>
      <w:ins w:id="268" w:author="Грон Елена Анатольевна" w:date="2018-11-14T15:13:00Z">
        <w:r>
          <w:rPr>
            <w:webHidden/>
          </w:rPr>
          <w:t>128</w:t>
        </w:r>
      </w:ins>
      <w:del w:id="269" w:author="Грон Елена Анатольевна" w:date="2018-11-14T15:12:00Z">
        <w:r w:rsidR="00960DDB" w:rsidDel="007040EB">
          <w:rPr>
            <w:webHidden/>
          </w:rPr>
          <w:delText>128</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w:instrText>
      </w:r>
      <w:r>
        <w:rPr>
          <w:noProof/>
        </w:rPr>
        <w:instrText xml:space="preserve">11768" </w:instrText>
      </w:r>
      <w:ins w:id="270" w:author="Грон Елена Анатольевна" w:date="2018-11-14T15:11:00Z">
        <w:r w:rsidR="00960DDB">
          <w:rPr>
            <w:noProof/>
          </w:rPr>
        </w:r>
      </w:ins>
      <w:r>
        <w:rPr>
          <w:noProof/>
        </w:rPr>
        <w:fldChar w:fldCharType="separate"/>
      </w:r>
      <w:r w:rsidR="00B378C7" w:rsidRPr="00A5099D">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B378C7">
        <w:rPr>
          <w:noProof/>
          <w:webHidden/>
        </w:rPr>
        <w:tab/>
      </w:r>
      <w:r w:rsidR="00B378C7">
        <w:rPr>
          <w:noProof/>
          <w:webHidden/>
        </w:rPr>
        <w:fldChar w:fldCharType="begin"/>
      </w:r>
      <w:r w:rsidR="00B378C7">
        <w:rPr>
          <w:noProof/>
          <w:webHidden/>
        </w:rPr>
        <w:instrText xml:space="preserve"> PAGEREF _Toc482611768 \h </w:instrText>
      </w:r>
      <w:r w:rsidR="00B378C7">
        <w:rPr>
          <w:noProof/>
          <w:webHidden/>
        </w:rPr>
      </w:r>
      <w:r w:rsidR="00B378C7">
        <w:rPr>
          <w:noProof/>
          <w:webHidden/>
        </w:rPr>
        <w:fldChar w:fldCharType="separate"/>
      </w:r>
      <w:ins w:id="271" w:author="Грон Елена Анатольевна" w:date="2018-11-14T15:13:00Z">
        <w:r>
          <w:rPr>
            <w:noProof/>
            <w:webHidden/>
          </w:rPr>
          <w:t>129</w:t>
        </w:r>
      </w:ins>
      <w:del w:id="272" w:author="Грон Елена Анатольевна" w:date="2018-11-14T15:12:00Z">
        <w:r w:rsidR="00960DDB" w:rsidDel="007040EB">
          <w:rPr>
            <w:noProof/>
            <w:webHidden/>
          </w:rPr>
          <w:delText>129</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"_Toc482611769" </w:instrText>
      </w:r>
      <w:ins w:id="273" w:author="Грон Елена Анатольевна" w:date="2018-11-14T15:11:00Z">
        <w:r w:rsidR="00960DDB">
          <w:rPr>
            <w:noProof/>
          </w:rPr>
        </w:r>
      </w:ins>
      <w:r>
        <w:rPr>
          <w:noProof/>
        </w:rPr>
        <w:fldChar w:fldCharType="separate"/>
      </w:r>
      <w:r w:rsidR="00B378C7" w:rsidRPr="00A5099D">
        <w:rPr>
          <w:rStyle w:val="af4"/>
          <w:noProof/>
        </w:rPr>
        <w:t>Все ценные бумаги, выпущенные кредитной организацией-эмитентом, погашены.</w:t>
      </w:r>
      <w:r w:rsidR="00B378C7">
        <w:rPr>
          <w:noProof/>
          <w:webHidden/>
        </w:rPr>
        <w:tab/>
      </w:r>
      <w:r w:rsidR="00B378C7">
        <w:rPr>
          <w:noProof/>
          <w:webHidden/>
        </w:rPr>
        <w:fldChar w:fldCharType="begin"/>
      </w:r>
      <w:r w:rsidR="00B378C7">
        <w:rPr>
          <w:noProof/>
          <w:webHidden/>
        </w:rPr>
        <w:instrText xml:space="preserve"> PAGEREF _Toc482611769 \h </w:instrText>
      </w:r>
      <w:r w:rsidR="00B378C7">
        <w:rPr>
          <w:noProof/>
          <w:webHidden/>
        </w:rPr>
      </w:r>
      <w:r w:rsidR="00B378C7">
        <w:rPr>
          <w:noProof/>
          <w:webHidden/>
        </w:rPr>
        <w:fldChar w:fldCharType="separate"/>
      </w:r>
      <w:ins w:id="274" w:author="Грон Елена Анатольевна" w:date="2018-11-14T15:13:00Z">
        <w:r>
          <w:rPr>
            <w:noProof/>
            <w:webHidden/>
          </w:rPr>
          <w:t>129</w:t>
        </w:r>
      </w:ins>
      <w:del w:id="275" w:author="Грон Елена Анатольевна" w:date="2018-11-14T15:12:00Z">
        <w:r w:rsidR="00960DDB" w:rsidDel="007040EB">
          <w:rPr>
            <w:noProof/>
            <w:webHidden/>
          </w:rPr>
          <w:delText>129</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"_Toc482611770" </w:instrText>
      </w:r>
      <w:ins w:id="276" w:author="Грон Елена Анатольевна" w:date="2018-11-14T15:11:00Z"/>
      <w:r>
        <w:fldChar w:fldCharType="separate"/>
      </w:r>
      <w:r w:rsidR="00B378C7" w:rsidRPr="00A5099D">
        <w:rPr>
          <w:rStyle w:val="af4"/>
        </w:rPr>
        <w:t>8.4.1. Условия обеспечения исполнения обязательств по облигациям с ипотечным покрытием</w:t>
      </w:r>
      <w:r w:rsidR="00B378C7">
        <w:rPr>
          <w:webHidden/>
        </w:rPr>
        <w:tab/>
      </w:r>
      <w:r w:rsidR="00B378C7">
        <w:rPr>
          <w:webHidden/>
        </w:rPr>
        <w:fldChar w:fldCharType="begin"/>
      </w:r>
      <w:r w:rsidR="00B378C7">
        <w:rPr>
          <w:webHidden/>
        </w:rPr>
        <w:instrText xml:space="preserve"> PAGEREF _Toc482611770 \h </w:instrText>
      </w:r>
      <w:r w:rsidR="00B378C7">
        <w:rPr>
          <w:webHidden/>
        </w:rPr>
      </w:r>
      <w:r w:rsidR="00B378C7">
        <w:rPr>
          <w:webHidden/>
        </w:rPr>
        <w:fldChar w:fldCharType="separate"/>
      </w:r>
      <w:ins w:id="277" w:author="Грон Елена Анатольевна" w:date="2018-11-14T15:13:00Z">
        <w:r>
          <w:rPr>
            <w:webHidden/>
          </w:rPr>
          <w:t>129</w:t>
        </w:r>
      </w:ins>
      <w:del w:id="278" w:author="Грон Елена Анатольевна" w:date="2018-11-14T15:12:00Z">
        <w:r w:rsidR="00960DDB" w:rsidDel="007040EB">
          <w:rPr>
            <w:webHidden/>
          </w:rPr>
          <w:delText>129</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w:instrText>
      </w:r>
      <w:r>
        <w:rPr>
          <w:noProof/>
        </w:rPr>
        <w:instrText xml:space="preserve">11771" </w:instrText>
      </w:r>
      <w:ins w:id="279" w:author="Грон Елена Анатольевна" w:date="2018-11-14T15:11:00Z">
        <w:r w:rsidR="00960DDB">
          <w:rPr>
            <w:noProof/>
          </w:rPr>
        </w:r>
      </w:ins>
      <w:r>
        <w:rPr>
          <w:noProof/>
        </w:rPr>
        <w:fldChar w:fldCharType="separate"/>
      </w:r>
      <w:r w:rsidR="00B378C7" w:rsidRPr="00A5099D">
        <w:rPr>
          <w:rStyle w:val="af4"/>
          <w:noProof/>
        </w:rPr>
        <w:t>8.5. Сведения об организациях, осуществляющих учет прав на эмиссионные ценные бумаги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_Toc482611771 \h </w:instrText>
      </w:r>
      <w:r w:rsidR="00B378C7">
        <w:rPr>
          <w:noProof/>
          <w:webHidden/>
        </w:rPr>
      </w:r>
      <w:r w:rsidR="00B378C7">
        <w:rPr>
          <w:noProof/>
          <w:webHidden/>
        </w:rPr>
        <w:fldChar w:fldCharType="separate"/>
      </w:r>
      <w:ins w:id="280" w:author="Грон Елена Анатольевна" w:date="2018-11-14T15:13:00Z">
        <w:r>
          <w:rPr>
            <w:noProof/>
            <w:webHidden/>
          </w:rPr>
          <w:t>129</w:t>
        </w:r>
      </w:ins>
      <w:del w:id="281" w:author="Грон Елена Анатольевна" w:date="2018-11-14T15:12:00Z">
        <w:r w:rsidR="00960DDB" w:rsidDel="007040EB">
          <w:rPr>
            <w:noProof/>
            <w:webHidden/>
          </w:rPr>
          <w:delText>129</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"_Toc482611772" </w:instrText>
      </w:r>
      <w:ins w:id="282" w:author="Грон Елена Анатольевна" w:date="2018-11-14T15:11:00Z">
        <w:r w:rsidR="00960DDB">
          <w:rPr>
            <w:noProof/>
          </w:rPr>
        </w:r>
      </w:ins>
      <w:r>
        <w:rPr>
          <w:noProof/>
        </w:rPr>
        <w:fldChar w:fldCharType="separate"/>
      </w:r>
      <w:r w:rsidR="00B378C7" w:rsidRPr="00A5099D">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B378C7">
        <w:rPr>
          <w:noProof/>
          <w:webHidden/>
        </w:rPr>
        <w:tab/>
      </w:r>
      <w:r w:rsidR="00B378C7">
        <w:rPr>
          <w:noProof/>
          <w:webHidden/>
        </w:rPr>
        <w:fldChar w:fldCharType="begin"/>
      </w:r>
      <w:r w:rsidR="00B378C7">
        <w:rPr>
          <w:noProof/>
          <w:webHidden/>
        </w:rPr>
        <w:instrText xml:space="preserve"> PAGEREF _Toc482611772 \h </w:instrText>
      </w:r>
      <w:r w:rsidR="00B378C7">
        <w:rPr>
          <w:noProof/>
          <w:webHidden/>
        </w:rPr>
      </w:r>
      <w:r w:rsidR="00B378C7">
        <w:rPr>
          <w:noProof/>
          <w:webHidden/>
        </w:rPr>
        <w:fldChar w:fldCharType="separate"/>
      </w:r>
      <w:ins w:id="283" w:author="Грон Елена Анатольевна" w:date="2018-11-14T15:13:00Z">
        <w:r>
          <w:rPr>
            <w:noProof/>
            <w:webHidden/>
          </w:rPr>
          <w:t>130</w:t>
        </w:r>
      </w:ins>
      <w:del w:id="284" w:author="Грон Елена Анатольевна" w:date="2018-11-14T15:12:00Z">
        <w:r w:rsidR="00960DDB" w:rsidDel="007040EB">
          <w:rPr>
            <w:noProof/>
            <w:webHidden/>
          </w:rPr>
          <w:delText>130</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"_Toc482611773" </w:instrText>
      </w:r>
      <w:ins w:id="285" w:author="Грон Елена Анатольевна" w:date="2018-11-14T15:11:00Z">
        <w:r w:rsidR="00960DDB">
          <w:rPr>
            <w:noProof/>
          </w:rPr>
        </w:r>
      </w:ins>
      <w:r>
        <w:rPr>
          <w:noProof/>
        </w:rPr>
        <w:fldChar w:fldCharType="separate"/>
      </w:r>
      <w:r w:rsidR="00B378C7" w:rsidRPr="00A5099D">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_Toc482611773 \h </w:instrText>
      </w:r>
      <w:r w:rsidR="00B378C7">
        <w:rPr>
          <w:noProof/>
          <w:webHidden/>
        </w:rPr>
      </w:r>
      <w:r w:rsidR="00B378C7">
        <w:rPr>
          <w:noProof/>
          <w:webHidden/>
        </w:rPr>
        <w:fldChar w:fldCharType="separate"/>
      </w:r>
      <w:ins w:id="286" w:author="Грон Елена Анатольевна" w:date="2018-11-14T15:13:00Z">
        <w:r>
          <w:rPr>
            <w:noProof/>
            <w:webHidden/>
          </w:rPr>
          <w:t>131</w:t>
        </w:r>
      </w:ins>
      <w:del w:id="287" w:author="Грон Елена Анатольевна" w:date="2018-11-14T15:11:00Z">
        <w:r w:rsidR="00C569DB" w:rsidDel="00960DDB">
          <w:rPr>
            <w:noProof/>
            <w:webHidden/>
          </w:rPr>
          <w:delText>130</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"_Toc482611774" </w:instrText>
      </w:r>
      <w:ins w:id="288" w:author="Грон Елена Анатольевна" w:date="2018-11-14T15:11:00Z"/>
      <w:r>
        <w:fldChar w:fldCharType="separate"/>
      </w:r>
      <w:r w:rsidR="00B378C7" w:rsidRPr="00A5099D">
        <w:rPr>
          <w:rStyle w:val="af4"/>
        </w:rPr>
        <w:t>8.7.1. Сведения об объявленных и выплаченных дивидендах по акциям кредитной организации – эмитента</w:t>
      </w:r>
      <w:r w:rsidR="00B378C7">
        <w:rPr>
          <w:webHidden/>
        </w:rPr>
        <w:tab/>
      </w:r>
      <w:r w:rsidR="00B378C7">
        <w:rPr>
          <w:webHidden/>
        </w:rPr>
        <w:fldChar w:fldCharType="begin"/>
      </w:r>
      <w:r w:rsidR="00B378C7">
        <w:rPr>
          <w:webHidden/>
        </w:rPr>
        <w:instrText xml:space="preserve"> PAGEREF _Toc482611774 \h </w:instrText>
      </w:r>
      <w:r w:rsidR="00B378C7">
        <w:rPr>
          <w:webHidden/>
        </w:rPr>
      </w:r>
      <w:r w:rsidR="00B378C7">
        <w:rPr>
          <w:webHidden/>
        </w:rPr>
        <w:fldChar w:fldCharType="separate"/>
      </w:r>
      <w:ins w:id="289" w:author="Грон Елена Анатольевна" w:date="2018-11-14T15:13:00Z">
        <w:r>
          <w:rPr>
            <w:webHidden/>
          </w:rPr>
          <w:t>131</w:t>
        </w:r>
      </w:ins>
      <w:del w:id="290" w:author="Грон Елена Анатольевна" w:date="2018-11-14T15:11:00Z">
        <w:r w:rsidR="00C569DB" w:rsidDel="00960DDB">
          <w:rPr>
            <w:webHidden/>
          </w:rPr>
          <w:delText>130</w:delText>
        </w:r>
      </w:del>
      <w:r w:rsidR="00B378C7">
        <w:rPr>
          <w:webHidden/>
        </w:rPr>
        <w:fldChar w:fldCharType="end"/>
      </w:r>
      <w:r>
        <w:fldChar w:fldCharType="end"/>
      </w:r>
    </w:p>
    <w:p w:rsidR="00B378C7" w:rsidRDefault="007040EB">
      <w:pPr>
        <w:pStyle w:val="36"/>
        <w:rPr>
          <w:rFonts w:eastAsiaTheme="minorEastAsia" w:cstheme="minorBidi"/>
        </w:rPr>
      </w:pPr>
      <w:r>
        <w:fldChar w:fldCharType="begin"/>
      </w:r>
      <w:r>
        <w:instrText xml:space="preserve"> HYPERLINK \l "_Toc482611775" </w:instrText>
      </w:r>
      <w:ins w:id="291" w:author="Грон Елена Анатольевна" w:date="2018-11-14T15:11:00Z"/>
      <w:r>
        <w:fldChar w:fldCharType="separate"/>
      </w:r>
      <w:r w:rsidR="00B378C7" w:rsidRPr="00A5099D">
        <w:rPr>
          <w:rStyle w:val="af4"/>
        </w:rPr>
        <w:t>8.7.2. Сведения о начисленных и выплаченных доходах по облигациям кредитной организации – эмитента</w:t>
      </w:r>
      <w:r w:rsidR="00B378C7">
        <w:rPr>
          <w:webHidden/>
        </w:rPr>
        <w:tab/>
      </w:r>
      <w:r w:rsidR="00B378C7">
        <w:rPr>
          <w:webHidden/>
        </w:rPr>
        <w:fldChar w:fldCharType="begin"/>
      </w:r>
      <w:r w:rsidR="00B378C7">
        <w:rPr>
          <w:webHidden/>
        </w:rPr>
        <w:instrText xml:space="preserve"> PAGEREF _Toc482611775 \h </w:instrText>
      </w:r>
      <w:r w:rsidR="00B378C7">
        <w:rPr>
          <w:webHidden/>
        </w:rPr>
      </w:r>
      <w:r w:rsidR="00B378C7">
        <w:rPr>
          <w:webHidden/>
        </w:rPr>
        <w:fldChar w:fldCharType="separate"/>
      </w:r>
      <w:ins w:id="292" w:author="Грон Елена Анатольевна" w:date="2018-11-14T15:13:00Z">
        <w:r>
          <w:rPr>
            <w:webHidden/>
          </w:rPr>
          <w:t>135</w:t>
        </w:r>
      </w:ins>
      <w:del w:id="293" w:author="Грон Елена Анатольевна" w:date="2018-11-14T15:12:00Z">
        <w:r w:rsidR="00960DDB" w:rsidDel="007040EB">
          <w:rPr>
            <w:webHidden/>
          </w:rPr>
          <w:delText>135</w:delText>
        </w:r>
      </w:del>
      <w:r w:rsidR="00B378C7">
        <w:rPr>
          <w:webHidden/>
        </w:rPr>
        <w:fldChar w:fldCharType="end"/>
      </w:r>
      <w: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"_Toc482611776" </w:instrText>
      </w:r>
      <w:ins w:id="294" w:author="Грон Елена Анатольевна" w:date="2018-11-14T15:11:00Z">
        <w:r w:rsidR="00960DDB">
          <w:rPr>
            <w:noProof/>
          </w:rPr>
        </w:r>
      </w:ins>
      <w:r>
        <w:rPr>
          <w:noProof/>
        </w:rPr>
        <w:fldChar w:fldCharType="separate"/>
      </w:r>
      <w:r w:rsidR="00B378C7" w:rsidRPr="00A5099D">
        <w:rPr>
          <w:rStyle w:val="af4"/>
          <w:noProof/>
        </w:rPr>
        <w:t>8.8. Иные сведения</w:t>
      </w:r>
      <w:r w:rsidR="00B378C7">
        <w:rPr>
          <w:noProof/>
          <w:webHidden/>
        </w:rPr>
        <w:tab/>
      </w:r>
      <w:r w:rsidR="00B378C7">
        <w:rPr>
          <w:noProof/>
          <w:webHidden/>
        </w:rPr>
        <w:fldChar w:fldCharType="begin"/>
      </w:r>
      <w:r w:rsidR="00B378C7">
        <w:rPr>
          <w:noProof/>
          <w:webHidden/>
        </w:rPr>
        <w:instrText xml:space="preserve"> PAGEREF _Toc482611776 \h </w:instrText>
      </w:r>
      <w:r w:rsidR="00B378C7">
        <w:rPr>
          <w:noProof/>
          <w:webHidden/>
        </w:rPr>
      </w:r>
      <w:r w:rsidR="00B378C7">
        <w:rPr>
          <w:noProof/>
          <w:webHidden/>
        </w:rPr>
        <w:fldChar w:fldCharType="separate"/>
      </w:r>
      <w:ins w:id="295" w:author="Грон Елена Анатольевна" w:date="2018-11-14T15:13:00Z">
        <w:r>
          <w:rPr>
            <w:noProof/>
            <w:webHidden/>
          </w:rPr>
          <w:t>141</w:t>
        </w:r>
      </w:ins>
      <w:del w:id="296" w:author="Грон Елена Анатольевна" w:date="2018-11-14T15:11:00Z">
        <w:r w:rsidR="00C569DB" w:rsidDel="00960DDB">
          <w:rPr>
            <w:noProof/>
            <w:webHidden/>
          </w:rPr>
          <w:delText>140</w:delText>
        </w:r>
      </w:del>
      <w:r w:rsidR="00B378C7">
        <w:rPr>
          <w:noProof/>
          <w:webHidden/>
        </w:rPr>
        <w:fldChar w:fldCharType="end"/>
      </w:r>
      <w:r>
        <w:rPr>
          <w:noProof/>
        </w:rPr>
        <w:fldChar w:fldCharType="end"/>
      </w:r>
    </w:p>
    <w:p w:rsidR="00B378C7" w:rsidRDefault="007040EB">
      <w:pPr>
        <w:pStyle w:val="27"/>
        <w:rPr>
          <w:rFonts w:asciiTheme="minorHAnsi" w:eastAsiaTheme="minorEastAsia" w:hAnsiTheme="minorHAnsi" w:cstheme="minorBidi"/>
          <w:noProof/>
        </w:rPr>
      </w:pPr>
      <w:r>
        <w:rPr>
          <w:noProof/>
        </w:rPr>
        <w:fldChar w:fldCharType="begin"/>
      </w:r>
      <w:r>
        <w:rPr>
          <w:noProof/>
        </w:rPr>
        <w:instrText xml:space="preserve"> HYPERLINK \l "_Toc482611777" </w:instrText>
      </w:r>
      <w:ins w:id="297" w:author="Грон Елена Анатольевна" w:date="2018-11-14T15:11:00Z">
        <w:r w:rsidR="00960DDB">
          <w:rPr>
            <w:noProof/>
          </w:rPr>
        </w:r>
      </w:ins>
      <w:r>
        <w:rPr>
          <w:noProof/>
        </w:rPr>
        <w:fldChar w:fldCharType="separate"/>
      </w:r>
      <w:r w:rsidR="00B378C7" w:rsidRPr="00A5099D">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B378C7">
        <w:rPr>
          <w:noProof/>
          <w:webHidden/>
        </w:rPr>
        <w:tab/>
      </w:r>
      <w:r w:rsidR="00B378C7">
        <w:rPr>
          <w:noProof/>
          <w:webHidden/>
        </w:rPr>
        <w:fldChar w:fldCharType="begin"/>
      </w:r>
      <w:r w:rsidR="00B378C7">
        <w:rPr>
          <w:noProof/>
          <w:webHidden/>
        </w:rPr>
        <w:instrText xml:space="preserve"> PAGEREF _Toc482611777 \h </w:instrText>
      </w:r>
      <w:r w:rsidR="00B378C7">
        <w:rPr>
          <w:noProof/>
          <w:webHidden/>
        </w:rPr>
      </w:r>
      <w:r w:rsidR="00B378C7">
        <w:rPr>
          <w:noProof/>
          <w:webHidden/>
        </w:rPr>
        <w:fldChar w:fldCharType="separate"/>
      </w:r>
      <w:ins w:id="298" w:author="Грон Елена Анатольевна" w:date="2018-11-14T15:13:00Z">
        <w:r>
          <w:rPr>
            <w:noProof/>
            <w:webHidden/>
          </w:rPr>
          <w:t>141</w:t>
        </w:r>
      </w:ins>
      <w:del w:id="299" w:author="Грон Елена Анатольевна" w:date="2018-11-14T15:11:00Z">
        <w:r w:rsidR="00C569DB" w:rsidDel="00960DDB">
          <w:rPr>
            <w:noProof/>
            <w:webHidden/>
          </w:rPr>
          <w:delText>140</w:delText>
        </w:r>
      </w:del>
      <w:r w:rsidR="00B378C7">
        <w:rPr>
          <w:noProof/>
          <w:webHidden/>
        </w:rPr>
        <w:fldChar w:fldCharType="end"/>
      </w:r>
      <w:r>
        <w:rPr>
          <w:noProof/>
        </w:rPr>
        <w:fldChar w:fldCharType="end"/>
      </w:r>
    </w:p>
    <w:p w:rsidR="00B378C7" w:rsidRDefault="007040EB">
      <w:pPr>
        <w:pStyle w:val="36"/>
        <w:rPr>
          <w:rFonts w:eastAsiaTheme="minorEastAsia" w:cstheme="minorBidi"/>
        </w:rPr>
      </w:pPr>
      <w:r>
        <w:fldChar w:fldCharType="begin"/>
      </w:r>
      <w:r>
        <w:instrText xml:space="preserve"> HYPERLINK \l "_Toc482611778" </w:instrText>
      </w:r>
      <w:ins w:id="300" w:author="Грон Елена Анатольевна" w:date="2018-11-14T15:11:00Z"/>
      <w:r>
        <w:fldChar w:fldCharType="separate"/>
      </w:r>
      <w:r w:rsidR="00B378C7" w:rsidRPr="00A5099D">
        <w:rPr>
          <w:rStyle w:val="af4"/>
        </w:rPr>
        <w:t>8.9.2. Сведения о кредитной организации – эмитенте представляемых ценных бумаг</w:t>
      </w:r>
      <w:r w:rsidR="00B378C7">
        <w:rPr>
          <w:webHidden/>
        </w:rPr>
        <w:tab/>
      </w:r>
      <w:r w:rsidR="00B378C7">
        <w:rPr>
          <w:webHidden/>
        </w:rPr>
        <w:fldChar w:fldCharType="begin"/>
      </w:r>
      <w:r w:rsidR="00B378C7">
        <w:rPr>
          <w:webHidden/>
        </w:rPr>
        <w:instrText xml:space="preserve"> PAGEREF _Toc482611778 \h </w:instrText>
      </w:r>
      <w:r w:rsidR="00B378C7">
        <w:rPr>
          <w:webHidden/>
        </w:rPr>
      </w:r>
      <w:r w:rsidR="00B378C7">
        <w:rPr>
          <w:webHidden/>
        </w:rPr>
        <w:fldChar w:fldCharType="separate"/>
      </w:r>
      <w:ins w:id="301" w:author="Грон Елена Анатольевна" w:date="2018-11-14T15:13:00Z">
        <w:r>
          <w:rPr>
            <w:webHidden/>
          </w:rPr>
          <w:t>141</w:t>
        </w:r>
      </w:ins>
      <w:del w:id="302" w:author="Грон Елена Анатольевна" w:date="2018-11-14T15:12:00Z">
        <w:r w:rsidR="00960DDB" w:rsidDel="007040EB">
          <w:rPr>
            <w:webHidden/>
          </w:rPr>
          <w:delText>141</w:delText>
        </w:r>
      </w:del>
      <w:r w:rsidR="00B378C7">
        <w:rPr>
          <w:webHidden/>
        </w:rPr>
        <w:fldChar w:fldCharType="end"/>
      </w:r>
      <w:r>
        <w:fldChar w:fldCharType="end"/>
      </w:r>
    </w:p>
    <w:p w:rsidR="00F83B4C" w:rsidRPr="00D21139" w:rsidRDefault="00270729" w:rsidP="007821A6">
      <w:pPr>
        <w:pStyle w:val="36"/>
      </w:pPr>
      <w:r w:rsidRPr="00D21139">
        <w:fldChar w:fldCharType="end"/>
      </w:r>
      <w:r w:rsidR="00F83B4C" w:rsidRPr="00D21139">
        <w:t xml:space="preserve"> </w:t>
      </w:r>
    </w:p>
    <w:p w:rsidR="00DB4A1B" w:rsidRPr="00396FF7" w:rsidRDefault="004D14BD" w:rsidP="007821A6">
      <w:pPr>
        <w:pStyle w:val="36"/>
      </w:pPr>
      <w:r w:rsidRPr="00CD5881">
        <w:t xml:space="preserve">Приложения </w:t>
      </w:r>
      <w:r w:rsidR="0058467C" w:rsidRPr="00CD5881">
        <w:t>:</w:t>
      </w:r>
      <w:r w:rsidR="00F83B4C" w:rsidRPr="00CD5881">
        <w:t xml:space="preserve"> </w:t>
      </w:r>
      <w:r w:rsidR="00DB4A1B" w:rsidRPr="00CD5881">
        <w:t>……………………………………………………………………………</w:t>
      </w:r>
      <w:r w:rsidR="007821A6" w:rsidRPr="00701955">
        <w:t>………..</w:t>
      </w:r>
      <w:r w:rsidR="00DB4A1B" w:rsidRPr="00CD5881">
        <w:t>…………</w:t>
      </w:r>
      <w:r w:rsidR="007821A6" w:rsidRPr="00701955">
        <w:t>………………………………………………….</w:t>
      </w:r>
      <w:r w:rsidR="00DB4A1B" w:rsidRPr="00CD5881">
        <w:t>…..</w:t>
      </w:r>
      <w:r w:rsidR="00396FF7" w:rsidRPr="00CD5881">
        <w:t>1</w:t>
      </w:r>
      <w:r w:rsidR="00396FF7" w:rsidRPr="009D6AA8">
        <w:t>42</w:t>
      </w:r>
    </w:p>
    <w:bookmarkEnd w:id="0"/>
    <w:bookmarkEnd w:id="1"/>
    <w:p w:rsidR="00F67181" w:rsidRPr="00347EBD" w:rsidRDefault="00871BF5" w:rsidP="00F67181">
      <w:pPr>
        <w:pStyle w:val="36"/>
      </w:pPr>
      <w:r>
        <w:t xml:space="preserve"> </w:t>
      </w:r>
      <w:r w:rsidR="0007624D">
        <w:t xml:space="preserve">Бухгалтерский баланс (публикуемая форма) на 01 </w:t>
      </w:r>
      <w:r w:rsidR="0077626E">
        <w:t xml:space="preserve">октября </w:t>
      </w:r>
      <w:r w:rsidR="0007624D">
        <w:t>2018 года</w:t>
      </w:r>
      <w:r>
        <w:t>.</w:t>
      </w:r>
    </w:p>
    <w:p w:rsidR="00A95E52" w:rsidRDefault="00A95E52">
      <w:pPr>
        <w:pStyle w:val="36"/>
      </w:pPr>
      <w:r>
        <w:t xml:space="preserve">Отчет о финансовых результатах (публикуемая форма) за </w:t>
      </w:r>
      <w:r w:rsidR="0077626E">
        <w:t xml:space="preserve">9 месяцев </w:t>
      </w:r>
      <w:r>
        <w:t>2018 года</w:t>
      </w:r>
      <w:r w:rsidR="00871BF5">
        <w:t>.</w:t>
      </w:r>
      <w:r>
        <w:t xml:space="preserve"> </w:t>
      </w:r>
    </w:p>
    <w:p w:rsidR="00A95E52" w:rsidRPr="00A95E52" w:rsidRDefault="00A95E52">
      <w:pPr>
        <w:pStyle w:val="36"/>
      </w:pPr>
      <w:r>
        <w:t xml:space="preserve">Отчет об уровне достаточности капитала, величине резервов на покрытие сомнительных ссуд и иных активов (публикуемая форма) на 01 </w:t>
      </w:r>
      <w:r w:rsidR="0077626E">
        <w:t xml:space="preserve">октября </w:t>
      </w:r>
      <w:r>
        <w:t>2018 года</w:t>
      </w:r>
    </w:p>
    <w:p w:rsidR="00D22336" w:rsidRPr="00D22336" w:rsidRDefault="00D22336" w:rsidP="00D22336">
      <w:pPr>
        <w:pStyle w:val="36"/>
      </w:pP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303" w:name="_Toc482611660"/>
      <w:r w:rsidR="00421DDD">
        <w:rPr>
          <w:sz w:val="28"/>
          <w:szCs w:val="28"/>
        </w:rPr>
        <w:lastRenderedPageBreak/>
        <w:t>Введение</w:t>
      </w:r>
      <w:bookmarkEnd w:id="303"/>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04" w:name="_Toc482611661"/>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04"/>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lastRenderedPageBreak/>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305" w:name="_Toc482611662"/>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305"/>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A12C05">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Федеральному округу г.</w:t>
            </w:r>
            <w:r w:rsidR="0077626E">
              <w:rPr>
                <w:sz w:val="22"/>
                <w:szCs w:val="22"/>
              </w:rPr>
              <w:t xml:space="preserve"> </w:t>
            </w:r>
            <w:r w:rsidRPr="00412DDB">
              <w:rPr>
                <w:sz w:val="22"/>
                <w:szCs w:val="22"/>
              </w:rPr>
              <w:t>Москва</w:t>
            </w:r>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N кор.счета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6, пр</w:t>
            </w:r>
            <w:r w:rsidR="00B140EC" w:rsidRPr="00B378C7">
              <w:rPr>
                <w:sz w:val="14"/>
                <w:szCs w:val="14"/>
              </w:rPr>
              <w:t>–</w:t>
            </w:r>
            <w:r w:rsidRPr="00B378C7">
              <w:rPr>
                <w:sz w:val="14"/>
                <w:szCs w:val="14"/>
              </w:rPr>
              <w:t>т акад.Сахарова,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в ГУ ЦБ РФ по Цен-тральному федерально-му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190000, г.Санкт</w:t>
            </w:r>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в ГУ ЦБ РФ по Цен-тральному федерально-му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кор.счета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9, Am Stadtpark</w:t>
            </w:r>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306" w:name="_Toc482611663"/>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306"/>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277F67" w:rsidP="00F237F6">
            <w:pPr>
              <w:jc w:val="center"/>
              <w:rPr>
                <w:b/>
                <w:bCs/>
                <w:sz w:val="20"/>
                <w:szCs w:val="20"/>
              </w:rPr>
            </w:pPr>
            <w:r w:rsidRPr="00412DDB">
              <w:rPr>
                <w:b/>
                <w:bCs/>
                <w:sz w:val="20"/>
                <w:szCs w:val="20"/>
              </w:rPr>
              <w:t>Закрытое акционерное общество</w:t>
            </w:r>
          </w:p>
          <w:p w:rsidR="00277F67" w:rsidRPr="00412DDB" w:rsidRDefault="00277F67" w:rsidP="00F237F6">
            <w:pPr>
              <w:jc w:val="center"/>
              <w:rPr>
                <w:sz w:val="20"/>
                <w:szCs w:val="20"/>
              </w:rPr>
            </w:pPr>
            <w:r w:rsidRPr="00412DDB">
              <w:rPr>
                <w:b/>
                <w:bCs/>
                <w:sz w:val="20"/>
                <w:szCs w:val="20"/>
              </w:rPr>
              <w:t xml:space="preserve">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ЗАО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7040EB"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r w:rsidR="00277F67" w:rsidRPr="00412DDB">
                <w:rPr>
                  <w:rStyle w:val="af4"/>
                  <w:sz w:val="20"/>
                  <w:szCs w:val="20"/>
                  <w:lang w:val="en-US"/>
                </w:rPr>
                <w:t>ru</w:t>
              </w:r>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организации аудиторов,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C3137F" w:rsidRPr="00C3137F">
              <w:rPr>
                <w:b/>
                <w:sz w:val="22"/>
                <w:szCs w:val="22"/>
              </w:rPr>
              <w:t>Российский Союз аудиторов» (Ассоциация)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 xml:space="preserve">Местонахождение саморегулируемой организации аудиторов,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107031 Москва, Петровский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7F2D53">
            <w:pPr>
              <w:pStyle w:val="em-4"/>
            </w:pPr>
            <w:r w:rsidRPr="00412DDB">
              <w:t>20</w:t>
            </w:r>
            <w:r>
              <w:t>1</w:t>
            </w:r>
            <w:r>
              <w:rPr>
                <w:lang w:val="en-US"/>
              </w:rPr>
              <w:t>2</w:t>
            </w:r>
            <w:r w:rsidR="00B140EC">
              <w:t>–</w:t>
            </w:r>
            <w:r w:rsidRPr="00412DDB">
              <w:t>201</w:t>
            </w:r>
            <w:r>
              <w:rPr>
                <w:lang w:val="en-US"/>
              </w:rPr>
              <w:t>7</w:t>
            </w:r>
            <w:r w:rsidRPr="00412DDB">
              <w:t xml:space="preserve"> </w:t>
            </w:r>
            <w:r w:rsidR="00277F67" w:rsidRPr="00412DDB">
              <w:t>г.г.</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не проводилась</w:t>
            </w:r>
          </w:p>
        </w:tc>
        <w:tc>
          <w:tcPr>
            <w:tcW w:w="7088" w:type="dxa"/>
            <w:gridSpan w:val="2"/>
          </w:tcPr>
          <w:p w:rsidR="00282CD9" w:rsidRPr="00A90856" w:rsidRDefault="00282CD9" w:rsidP="00A90856">
            <w:pPr>
              <w:pStyle w:val="em-4"/>
              <w:ind w:firstLine="0"/>
            </w:pPr>
            <w:r w:rsidRPr="00412DDB">
              <w:t>независимая проверка промежуточной</w:t>
            </w:r>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4D10B6">
            <w:pPr>
              <w:pStyle w:val="em-4"/>
              <w:ind w:firstLine="0"/>
            </w:pPr>
            <w:r w:rsidRPr="00412DDB">
              <w:t>(финансовой) отчетности кредитной организации – эмитента за период</w:t>
            </w:r>
            <w:r w:rsidR="001D1AAA" w:rsidRPr="00412DDB">
              <w:t xml:space="preserve"> </w:t>
            </w:r>
            <w:r w:rsidR="007F2D53" w:rsidRPr="00412DDB">
              <w:t>20</w:t>
            </w:r>
            <w:r w:rsidR="007F2D53">
              <w:t>1</w:t>
            </w:r>
            <w:r w:rsidR="007F2D53" w:rsidRPr="000018D5">
              <w:t>2</w:t>
            </w:r>
            <w:r w:rsidR="00B140EC">
              <w:t>–</w:t>
            </w:r>
            <w:r w:rsidR="007F2D53" w:rsidRPr="00412DDB">
              <w:t>201</w:t>
            </w:r>
            <w:r w:rsidR="007F2D53" w:rsidRPr="000018D5">
              <w:t>7</w:t>
            </w:r>
            <w:r w:rsidR="007F2D53" w:rsidRPr="00412DDB">
              <w:t xml:space="preserve"> </w:t>
            </w:r>
            <w:r w:rsidR="001D1AAA" w:rsidRPr="00412DDB">
              <w:t>г.г.</w:t>
            </w:r>
            <w:r w:rsidR="004D10B6">
              <w:t xml:space="preserve"> В течение 2018 года</w:t>
            </w:r>
            <w:r w:rsidR="00D31FDD" w:rsidRPr="00412DDB">
              <w:t xml:space="preserve"> будет проводиться </w:t>
            </w:r>
            <w:r w:rsidR="004D10B6">
              <w:t xml:space="preserve"> независимая проверка промежуточной (полугодовой) отчетности по МСФО.</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lastRenderedPageBreak/>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pPr>
              <w:pStyle w:val="em-4"/>
            </w:pPr>
            <w:r w:rsidRPr="004D14BD">
              <w:rPr>
                <w:bCs/>
              </w:rPr>
              <w:t xml:space="preserve">В течение </w:t>
            </w:r>
            <w:r w:rsidR="0077626E">
              <w:rPr>
                <w:bCs/>
              </w:rPr>
              <w:t>3</w:t>
            </w:r>
            <w:r w:rsidR="00B140EC" w:rsidRPr="004D14BD">
              <w:rPr>
                <w:bCs/>
              </w:rPr>
              <w:t>–</w:t>
            </w:r>
            <w:r w:rsidRPr="004D14BD">
              <w:rPr>
                <w:bCs/>
              </w:rPr>
              <w:t xml:space="preserve">го квартала </w:t>
            </w:r>
            <w:r w:rsidR="007F2D53" w:rsidRPr="004D14BD">
              <w:rPr>
                <w:bCs/>
              </w:rPr>
              <w:t>201</w:t>
            </w:r>
            <w:r w:rsidR="007F2D53" w:rsidRPr="000018D5">
              <w:rPr>
                <w:bCs/>
              </w:rPr>
              <w:t>8</w:t>
            </w:r>
            <w:r w:rsidR="007F2D53">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вознаграждении аудитора: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r w:rsidR="00B140EC">
              <w:rPr>
                <w:sz w:val="22"/>
                <w:szCs w:val="22"/>
              </w:rPr>
              <w:t>–</w:t>
            </w:r>
            <w:r w:rsidRPr="00412DDB">
              <w:rPr>
                <w:sz w:val="22"/>
                <w:szCs w:val="22"/>
              </w:rPr>
              <w:t>эмитентом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193FA2" w:rsidTr="00E97274">
        <w:trPr>
          <w:jc w:val="center"/>
        </w:trPr>
        <w:tc>
          <w:tcPr>
            <w:tcW w:w="1908" w:type="dxa"/>
          </w:tcPr>
          <w:p w:rsidR="00B37CA9" w:rsidRPr="00193FA2" w:rsidRDefault="00B37CA9" w:rsidP="00F237F6">
            <w:pPr>
              <w:jc w:val="center"/>
              <w:rPr>
                <w:sz w:val="22"/>
                <w:szCs w:val="22"/>
              </w:rPr>
            </w:pPr>
            <w:r w:rsidRPr="00193FA2">
              <w:rPr>
                <w:sz w:val="22"/>
                <w:szCs w:val="22"/>
              </w:rPr>
              <w:t>1</w:t>
            </w:r>
          </w:p>
        </w:tc>
        <w:tc>
          <w:tcPr>
            <w:tcW w:w="3226" w:type="dxa"/>
          </w:tcPr>
          <w:p w:rsidR="00B37CA9" w:rsidRPr="00193FA2" w:rsidRDefault="00B37CA9" w:rsidP="00F237F6">
            <w:pPr>
              <w:jc w:val="center"/>
              <w:rPr>
                <w:sz w:val="22"/>
                <w:szCs w:val="22"/>
              </w:rPr>
            </w:pPr>
            <w:r w:rsidRPr="00193FA2">
              <w:rPr>
                <w:sz w:val="22"/>
                <w:szCs w:val="22"/>
              </w:rPr>
              <w:t>2</w:t>
            </w:r>
          </w:p>
        </w:tc>
        <w:tc>
          <w:tcPr>
            <w:tcW w:w="2449" w:type="dxa"/>
          </w:tcPr>
          <w:p w:rsidR="00B37CA9" w:rsidRPr="00193FA2" w:rsidRDefault="00B37CA9" w:rsidP="00F237F6">
            <w:pPr>
              <w:jc w:val="center"/>
              <w:rPr>
                <w:sz w:val="22"/>
                <w:szCs w:val="22"/>
              </w:rPr>
            </w:pPr>
            <w:r w:rsidRPr="00193FA2">
              <w:rPr>
                <w:sz w:val="22"/>
                <w:szCs w:val="22"/>
              </w:rPr>
              <w:t>3</w:t>
            </w:r>
          </w:p>
        </w:tc>
        <w:tc>
          <w:tcPr>
            <w:tcW w:w="2245" w:type="dxa"/>
          </w:tcPr>
          <w:p w:rsidR="00B37CA9" w:rsidRPr="00193FA2" w:rsidRDefault="00B37CA9" w:rsidP="00F237F6">
            <w:pPr>
              <w:jc w:val="center"/>
              <w:rPr>
                <w:sz w:val="22"/>
                <w:szCs w:val="22"/>
              </w:rPr>
            </w:pPr>
            <w:r w:rsidRPr="00193FA2">
              <w:rPr>
                <w:sz w:val="22"/>
                <w:szCs w:val="22"/>
              </w:rPr>
              <w:t>4</w:t>
            </w:r>
          </w:p>
        </w:tc>
      </w:tr>
      <w:tr w:rsidR="00636F93" w:rsidRPr="00193FA2" w:rsidTr="00E97274">
        <w:trPr>
          <w:jc w:val="center"/>
        </w:trPr>
        <w:tc>
          <w:tcPr>
            <w:tcW w:w="1908" w:type="dxa"/>
          </w:tcPr>
          <w:p w:rsidR="00636F93" w:rsidRPr="00193FA2" w:rsidRDefault="00636F93" w:rsidP="00193FA2">
            <w:pPr>
              <w:jc w:val="center"/>
              <w:rPr>
                <w:sz w:val="22"/>
                <w:szCs w:val="22"/>
              </w:rPr>
            </w:pPr>
            <w:r w:rsidRPr="00193FA2">
              <w:rPr>
                <w:sz w:val="22"/>
                <w:szCs w:val="22"/>
              </w:rPr>
              <w:t>201</w:t>
            </w:r>
            <w:r w:rsidR="00193FA2" w:rsidRPr="00193FA2">
              <w:rPr>
                <w:sz w:val="22"/>
                <w:szCs w:val="22"/>
              </w:rPr>
              <w:t>7</w:t>
            </w:r>
          </w:p>
        </w:tc>
        <w:tc>
          <w:tcPr>
            <w:tcW w:w="3226" w:type="dxa"/>
          </w:tcPr>
          <w:p w:rsidR="00636F93" w:rsidRPr="00193FA2" w:rsidRDefault="00636F93" w:rsidP="00021F44">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636F93" w:rsidRPr="00193FA2" w:rsidRDefault="00193FA2" w:rsidP="0076622A">
            <w:pPr>
              <w:jc w:val="right"/>
              <w:rPr>
                <w:sz w:val="22"/>
                <w:szCs w:val="22"/>
              </w:rPr>
            </w:pPr>
            <w:r w:rsidRPr="00193FA2">
              <w:rPr>
                <w:sz w:val="22"/>
                <w:szCs w:val="22"/>
              </w:rPr>
              <w:t>18 101</w:t>
            </w:r>
          </w:p>
        </w:tc>
        <w:tc>
          <w:tcPr>
            <w:tcW w:w="2245" w:type="dxa"/>
          </w:tcPr>
          <w:p w:rsidR="00636F93" w:rsidRPr="00193FA2" w:rsidRDefault="00636F9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307" w:name="_Toc482611664"/>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30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308" w:name="_Toc482611665"/>
      <w:r w:rsidRPr="00412DDB">
        <w:t>1.</w:t>
      </w:r>
      <w:r w:rsidR="00636F93">
        <w:t>4</w:t>
      </w:r>
      <w:r w:rsidRPr="00412DDB">
        <w:t>. Сведения о консультантах кредитной организации – эмитента</w:t>
      </w:r>
      <w:bookmarkEnd w:id="308"/>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ца(если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309" w:name="_Toc482611666"/>
      <w:r w:rsidRPr="00412DDB">
        <w:t>1.</w:t>
      </w:r>
      <w:r w:rsidR="005B0424">
        <w:t>5</w:t>
      </w:r>
      <w:r w:rsidR="00B40E73">
        <w:t>. Сведения о</w:t>
      </w:r>
      <w:r w:rsidRPr="00412DDB">
        <w:t xml:space="preserve"> лицах, подписавших ежеквартальный отчет</w:t>
      </w:r>
      <w:bookmarkEnd w:id="309"/>
    </w:p>
    <w:p w:rsidR="00B37CA9" w:rsidRPr="00412DDB" w:rsidRDefault="00B37CA9" w:rsidP="001E277F">
      <w:pPr>
        <w:pStyle w:val="em-1"/>
      </w:pPr>
      <w:r w:rsidRPr="00412DDB">
        <w:rPr>
          <w:rStyle w:val="af0"/>
          <w:vanish/>
        </w:rPr>
        <w:footnoteReference w:id="10"/>
      </w:r>
    </w:p>
    <w:tbl>
      <w:tblPr>
        <w:tblW w:w="9570" w:type="dxa"/>
        <w:tblLook w:val="01E0" w:firstRow="1" w:lastRow="1" w:firstColumn="1" w:lastColumn="1" w:noHBand="0" w:noVBand="0"/>
      </w:tblPr>
      <w:tblGrid>
        <w:gridCol w:w="9570"/>
      </w:tblGrid>
      <w:tr w:rsidR="00C569DB" w:rsidRPr="00412DDB" w:rsidTr="0013352C">
        <w:tc>
          <w:tcPr>
            <w:tcW w:w="9570" w:type="dxa"/>
          </w:tcPr>
          <w:p w:rsidR="00C569DB" w:rsidRPr="00021F44" w:rsidRDefault="00C569DB" w:rsidP="0009473B">
            <w:pPr>
              <w:pStyle w:val="em-4"/>
              <w:rPr>
                <w:bCs/>
              </w:rPr>
            </w:pPr>
            <w:r>
              <w:rPr>
                <w:bCs/>
              </w:rPr>
              <w:t>Филатов Илья Валентинович, 1976 г. рожд., Председатель Правления ПАО «МТС–</w:t>
            </w:r>
            <w:r w:rsidRPr="00412DDB">
              <w:rPr>
                <w:bCs/>
              </w:rPr>
              <w:t>Банк»</w:t>
            </w:r>
            <w:r>
              <w:rPr>
                <w:bCs/>
              </w:rPr>
              <w:t>.</w:t>
            </w:r>
          </w:p>
          <w:p w:rsidR="00C569DB" w:rsidRPr="00412DDB" w:rsidRDefault="0077626E">
            <w:pPr>
              <w:pStyle w:val="em-4"/>
            </w:pPr>
            <w:r>
              <w:rPr>
                <w:bCs/>
              </w:rPr>
              <w:t>Елтышев Алексей Владимирович</w:t>
            </w:r>
            <w:r w:rsidR="00C569DB">
              <w:rPr>
                <w:bCs/>
              </w:rPr>
              <w:t xml:space="preserve">, </w:t>
            </w:r>
            <w:r>
              <w:rPr>
                <w:bCs/>
              </w:rPr>
              <w:t>1970</w:t>
            </w:r>
            <w:r w:rsidRPr="00412DDB">
              <w:rPr>
                <w:bCs/>
              </w:rPr>
              <w:t xml:space="preserve"> </w:t>
            </w:r>
            <w:r w:rsidR="00C569DB" w:rsidRPr="00412DDB">
              <w:rPr>
                <w:bCs/>
              </w:rPr>
              <w:t xml:space="preserve">г. рожд., </w:t>
            </w:r>
            <w:r>
              <w:rPr>
                <w:bCs/>
              </w:rPr>
              <w:t>г</w:t>
            </w:r>
            <w:r w:rsidR="00C569DB" w:rsidRPr="00412DDB">
              <w:rPr>
                <w:bCs/>
              </w:rPr>
              <w:t>лавн</w:t>
            </w:r>
            <w:r>
              <w:rPr>
                <w:bCs/>
              </w:rPr>
              <w:t>ый</w:t>
            </w:r>
            <w:r w:rsidR="00C569DB" w:rsidRPr="00412DDB">
              <w:rPr>
                <w:bCs/>
              </w:rPr>
              <w:t xml:space="preserve"> бухгалтер </w:t>
            </w:r>
            <w:r w:rsidR="00C569DB">
              <w:rPr>
                <w:bCs/>
              </w:rPr>
              <w:t>П</w:t>
            </w:r>
            <w:r w:rsidR="00C569DB" w:rsidRPr="00412DDB">
              <w:rPr>
                <w:bCs/>
              </w:rPr>
              <w:t>АО «МТС</w:t>
            </w:r>
            <w:r w:rsidR="00C569DB">
              <w:rPr>
                <w:bCs/>
              </w:rPr>
              <w:t>–</w:t>
            </w:r>
            <w:r w:rsidR="00C569DB" w:rsidRPr="00412DDB">
              <w:rPr>
                <w:bCs/>
              </w:rPr>
              <w:t>Банк»</w:t>
            </w:r>
            <w:r w:rsidR="00C569DB">
              <w:rPr>
                <w:bCs/>
              </w:rPr>
              <w:t>.</w:t>
            </w:r>
          </w:p>
        </w:tc>
      </w:tr>
      <w:tr w:rsidR="00C569DB" w:rsidRPr="00412DDB" w:rsidTr="0013352C">
        <w:tc>
          <w:tcPr>
            <w:tcW w:w="9570" w:type="dxa"/>
          </w:tcPr>
          <w:p w:rsidR="00C569DB" w:rsidRPr="00412DDB" w:rsidRDefault="00C569D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t>–</w:t>
            </w:r>
            <w:r w:rsidRPr="00412DDB">
              <w:t xml:space="preserve"> для юридических лиц)</w:t>
            </w:r>
          </w:p>
        </w:tc>
      </w:tr>
    </w:tbl>
    <w:p w:rsidR="00BA640A" w:rsidRPr="004B0BAD" w:rsidRDefault="00BA640A" w:rsidP="00A50B2A">
      <w:pPr>
        <w:pStyle w:val="em-"/>
      </w:pPr>
    </w:p>
    <w:p w:rsidR="00B37CA9" w:rsidRPr="00412DDB" w:rsidRDefault="00B37CA9" w:rsidP="00A50B2A">
      <w:pPr>
        <w:pStyle w:val="em-"/>
      </w:pPr>
      <w:bookmarkStart w:id="310" w:name="_Toc482611667"/>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310"/>
    </w:p>
    <w:p w:rsidR="00B37CA9" w:rsidRPr="00412DDB" w:rsidRDefault="00B37CA9" w:rsidP="00B37CA9">
      <w:pPr>
        <w:pStyle w:val="prilozheniereazdel"/>
        <w:spacing w:before="0" w:after="0"/>
        <w:rPr>
          <w:b w:val="0"/>
        </w:rPr>
      </w:pPr>
    </w:p>
    <w:p w:rsidR="00404BB9" w:rsidRPr="00412DDB" w:rsidRDefault="00B37CA9" w:rsidP="00404BB9">
      <w:pPr>
        <w:pStyle w:val="em-1"/>
      </w:pPr>
      <w:bookmarkStart w:id="311" w:name="_Toc482611668"/>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270161">
        <w:t>6</w:t>
      </w:r>
      <w:r w:rsidR="00270161" w:rsidRPr="00412DDB">
        <w:t xml:space="preserve"> месяц</w:t>
      </w:r>
      <w:r w:rsidR="00270161">
        <w:t>ев</w:t>
      </w:r>
      <w:r w:rsidR="00270161" w:rsidRPr="00412DDB">
        <w:t xml:space="preserve"> </w:t>
      </w:r>
      <w:r w:rsidR="003406CB" w:rsidRPr="00412DDB">
        <w:t>текущего года, а также за аналоги</w:t>
      </w:r>
      <w:r w:rsidR="003406CB" w:rsidRPr="00412DDB">
        <w:t>ч</w:t>
      </w:r>
      <w:r w:rsidR="003406CB" w:rsidRPr="00412DDB">
        <w:t>ный период предшествующего года</w:t>
      </w:r>
      <w:r w:rsidR="00404BB9" w:rsidRPr="00412DDB">
        <w:t>:</w:t>
      </w:r>
      <w:bookmarkEnd w:id="311"/>
      <w:r w:rsidR="00404BB9" w:rsidRPr="00412DDB">
        <w:rPr>
          <w:rStyle w:val="af0"/>
          <w:vanish/>
        </w:rPr>
        <w:footnoteReference w:id="11"/>
      </w:r>
    </w:p>
    <w:p w:rsidR="00CE3CAC" w:rsidRPr="00412DDB" w:rsidRDefault="00CE3CAC" w:rsidP="00CE3CAC">
      <w:pPr>
        <w:pStyle w:val="em-1"/>
        <w:rPr>
          <w:b w:val="0"/>
        </w:rPr>
      </w:pPr>
    </w:p>
    <w:p w:rsidR="004105C9" w:rsidRPr="00412DDB" w:rsidRDefault="004105C9" w:rsidP="004105C9">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w:t>
            </w:r>
            <w:r w:rsidRPr="00412DDB">
              <w:rPr>
                <w:b/>
                <w:bCs/>
                <w:sz w:val="22"/>
                <w:szCs w:val="22"/>
              </w:rPr>
              <w:lastRenderedPageBreak/>
              <w:t>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lastRenderedPageBreak/>
              <w:t>Наименование показателя</w:t>
            </w:r>
          </w:p>
        </w:tc>
        <w:tc>
          <w:tcPr>
            <w:tcW w:w="6120" w:type="dxa"/>
            <w:vAlign w:val="center"/>
          </w:tcPr>
          <w:p w:rsidR="004105C9" w:rsidRPr="000018D5" w:rsidRDefault="004105C9">
            <w:pPr>
              <w:pStyle w:val="tabl"/>
              <w:jc w:val="center"/>
              <w:rPr>
                <w:b/>
                <w:bCs/>
                <w:sz w:val="22"/>
                <w:szCs w:val="22"/>
                <w:lang w:val="en-US"/>
              </w:rPr>
            </w:pPr>
            <w:r w:rsidRPr="00412DDB">
              <w:rPr>
                <w:b/>
                <w:bCs/>
                <w:sz w:val="22"/>
                <w:szCs w:val="22"/>
              </w:rPr>
              <w:t>01.</w:t>
            </w:r>
            <w:r w:rsidR="00ED330E">
              <w:rPr>
                <w:b/>
                <w:bCs/>
                <w:sz w:val="22"/>
                <w:szCs w:val="22"/>
              </w:rPr>
              <w:t>10</w:t>
            </w:r>
            <w:r w:rsidRPr="00412DDB">
              <w:rPr>
                <w:b/>
                <w:bCs/>
                <w:sz w:val="22"/>
                <w:szCs w:val="22"/>
              </w:rPr>
              <w:t>.</w:t>
            </w:r>
            <w:r w:rsidR="007F2D53" w:rsidRPr="00412DDB">
              <w:rPr>
                <w:b/>
                <w:bCs/>
                <w:sz w:val="22"/>
                <w:szCs w:val="22"/>
              </w:rPr>
              <w:t>201</w:t>
            </w:r>
            <w:r w:rsidR="007F2D53">
              <w:rPr>
                <w:b/>
                <w:bCs/>
                <w:sz w:val="22"/>
                <w:szCs w:val="22"/>
                <w:lang w:val="en-US"/>
              </w:rPr>
              <w:t>8</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lastRenderedPageBreak/>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424"/>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74B11" w:rsidRDefault="00820835" w:rsidP="00CB5D75">
            <w:pPr>
              <w:jc w:val="center"/>
            </w:pPr>
            <w:r>
              <w:t>10 404 390</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191874" w:rsidRPr="00412DDB">
              <w:rPr>
                <w:sz w:val="22"/>
                <w:szCs w:val="22"/>
              </w:rPr>
              <w:t xml:space="preserve"> </w:t>
            </w:r>
            <w:r w:rsidRPr="00412DDB">
              <w:rPr>
                <w:sz w:val="22"/>
                <w:szCs w:val="22"/>
              </w:rPr>
              <w:t>тыс. руб.</w:t>
            </w:r>
          </w:p>
        </w:tc>
        <w:tc>
          <w:tcPr>
            <w:tcW w:w="6120" w:type="dxa"/>
            <w:vAlign w:val="center"/>
          </w:tcPr>
          <w:p w:rsidR="004105C9" w:rsidRPr="002225A7" w:rsidRDefault="00A36482" w:rsidP="00AF58C2">
            <w:pPr>
              <w:jc w:val="center"/>
            </w:pPr>
            <w:r>
              <w:t>23 826 277</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A36482" w:rsidP="00AF58C2">
            <w:pPr>
              <w:jc w:val="center"/>
            </w:pPr>
            <w:r>
              <w:t>3 071 554</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CF2718" w:rsidRDefault="00A36482" w:rsidP="00CF2718">
            <w:pPr>
              <w:jc w:val="center"/>
            </w:pPr>
            <w:r>
              <w:t>2,69</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2D21B3" w:rsidRDefault="00A36482" w:rsidP="00F03614">
            <w:pPr>
              <w:jc w:val="center"/>
            </w:pPr>
            <w:r>
              <w:t>17,63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EC452F" w:rsidP="00AF58C2">
            <w:pPr>
              <w:jc w:val="center"/>
            </w:pPr>
            <w:r>
              <w:t>122 211 728</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0018D5" w:rsidRDefault="00E00692">
            <w:pPr>
              <w:pStyle w:val="tabl"/>
              <w:jc w:val="center"/>
              <w:rPr>
                <w:b/>
                <w:bCs/>
                <w:sz w:val="22"/>
                <w:szCs w:val="22"/>
                <w:lang w:val="en-US"/>
              </w:rPr>
            </w:pPr>
            <w:r>
              <w:rPr>
                <w:b/>
                <w:bCs/>
                <w:sz w:val="22"/>
                <w:szCs w:val="22"/>
                <w:lang w:val="en-US"/>
              </w:rPr>
              <w:t>01.01.2018</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0A5599" w:rsidP="00AF58C2">
            <w:pPr>
              <w:jc w:val="center"/>
              <w:rPr>
                <w:sz w:val="22"/>
                <w:szCs w:val="22"/>
              </w:rPr>
            </w:pPr>
            <w:r>
              <w:rPr>
                <w:sz w:val="22"/>
                <w:szCs w:val="22"/>
              </w:rPr>
              <w:t>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D74A8F" w:rsidRDefault="008F227D" w:rsidP="00CB5D75">
            <w:pPr>
              <w:jc w:val="center"/>
              <w:rPr>
                <w:color w:val="FF0000"/>
              </w:rPr>
            </w:pPr>
            <w:r>
              <w:t>10 404 390</w:t>
            </w:r>
          </w:p>
        </w:tc>
      </w:tr>
      <w:tr w:rsidR="004105C9" w:rsidRPr="00412DDB" w:rsidTr="00D74A8F">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3D79C8" w:rsidRPr="00412DDB">
              <w:rPr>
                <w:sz w:val="22"/>
                <w:szCs w:val="22"/>
              </w:rPr>
              <w:t>, т</w:t>
            </w:r>
            <w:r w:rsidRPr="00412DDB">
              <w:rPr>
                <w:sz w:val="22"/>
                <w:szCs w:val="22"/>
              </w:rPr>
              <w:t>ыс. руб.</w:t>
            </w:r>
          </w:p>
        </w:tc>
        <w:tc>
          <w:tcPr>
            <w:tcW w:w="6120" w:type="dxa"/>
            <w:vAlign w:val="center"/>
          </w:tcPr>
          <w:p w:rsidR="004105C9" w:rsidRPr="0034452E" w:rsidRDefault="00A30019" w:rsidP="00D74A8F">
            <w:pPr>
              <w:jc w:val="center"/>
            </w:pPr>
            <w:r>
              <w:rPr>
                <w:lang w:val="en-US"/>
              </w:rPr>
              <w:t>23 264 170</w:t>
            </w:r>
          </w:p>
        </w:tc>
      </w:tr>
      <w:tr w:rsidR="004105C9" w:rsidRPr="00412DDB" w:rsidTr="000018D5">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3D79C8" w:rsidRPr="00412DDB">
              <w:rPr>
                <w:sz w:val="22"/>
                <w:szCs w:val="22"/>
              </w:rPr>
              <w:t>, т</w:t>
            </w:r>
            <w:r w:rsidRPr="00412DDB">
              <w:rPr>
                <w:sz w:val="22"/>
                <w:szCs w:val="22"/>
              </w:rPr>
              <w:t>ыс. руб.</w:t>
            </w:r>
          </w:p>
        </w:tc>
        <w:tc>
          <w:tcPr>
            <w:tcW w:w="6120" w:type="dxa"/>
            <w:vAlign w:val="center"/>
          </w:tcPr>
          <w:p w:rsidR="004105C9" w:rsidRPr="000018D5" w:rsidRDefault="00690627">
            <w:pPr>
              <w:jc w:val="center"/>
              <w:rPr>
                <w:lang w:val="en-US"/>
              </w:rPr>
            </w:pPr>
            <w:r w:rsidRPr="000018D5">
              <w:rPr>
                <w:lang w:val="en-US"/>
              </w:rPr>
              <w:t>2</w:t>
            </w:r>
            <w:r>
              <w:rPr>
                <w:lang w:val="en-US"/>
              </w:rPr>
              <w:t xml:space="preserve"> </w:t>
            </w:r>
            <w:r w:rsidRPr="000018D5">
              <w:rPr>
                <w:lang w:val="en-US"/>
              </w:rPr>
              <w:t>027</w:t>
            </w:r>
            <w:r>
              <w:rPr>
                <w:lang w:val="en-US"/>
              </w:rPr>
              <w:t xml:space="preserve"> </w:t>
            </w:r>
            <w:r w:rsidRPr="000018D5">
              <w:rPr>
                <w:lang w:val="en-US"/>
              </w:rPr>
              <w:t>900</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977798" w:rsidRDefault="00F324D9" w:rsidP="000208D1">
            <w:pPr>
              <w:jc w:val="center"/>
            </w:pPr>
            <w:r>
              <w:rPr>
                <w:lang w:val="en-US"/>
              </w:rPr>
              <w:t>1</w:t>
            </w:r>
            <w:r>
              <w:t>,53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977798" w:rsidRDefault="00F324D9" w:rsidP="0035561F">
            <w:pPr>
              <w:jc w:val="center"/>
            </w:pPr>
            <w:r>
              <w:t>9,16</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3D79C8" w:rsidRPr="00412DDB">
              <w:rPr>
                <w:sz w:val="22"/>
                <w:szCs w:val="22"/>
              </w:rPr>
              <w:t>, т</w:t>
            </w:r>
            <w:r w:rsidRPr="00412DDB">
              <w:rPr>
                <w:sz w:val="22"/>
                <w:szCs w:val="22"/>
              </w:rPr>
              <w:t>ыс. руб.</w:t>
            </w:r>
          </w:p>
        </w:tc>
        <w:tc>
          <w:tcPr>
            <w:tcW w:w="6120" w:type="dxa"/>
            <w:vAlign w:val="center"/>
          </w:tcPr>
          <w:p w:rsidR="004105C9" w:rsidRPr="0034452E" w:rsidRDefault="008823AE" w:rsidP="00AF58C2">
            <w:pPr>
              <w:jc w:val="center"/>
            </w:pPr>
            <w:r>
              <w:t>116 021 956</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0018D5" w:rsidRDefault="004105C9">
            <w:pPr>
              <w:pStyle w:val="tabl"/>
              <w:jc w:val="center"/>
              <w:rPr>
                <w:b/>
                <w:bCs/>
                <w:sz w:val="22"/>
                <w:szCs w:val="22"/>
                <w:lang w:val="en-US"/>
              </w:rPr>
            </w:pPr>
            <w:r w:rsidRPr="00412DDB">
              <w:rPr>
                <w:b/>
                <w:bCs/>
                <w:sz w:val="22"/>
                <w:szCs w:val="22"/>
              </w:rPr>
              <w:t>01.</w:t>
            </w:r>
            <w:r w:rsidR="00E160A6">
              <w:rPr>
                <w:b/>
                <w:bCs/>
                <w:sz w:val="22"/>
                <w:szCs w:val="22"/>
              </w:rPr>
              <w:t>10</w:t>
            </w:r>
            <w:r w:rsidRPr="00412DDB">
              <w:rPr>
                <w:b/>
                <w:bCs/>
                <w:sz w:val="22"/>
                <w:szCs w:val="22"/>
              </w:rPr>
              <w:t>.</w:t>
            </w:r>
            <w:r w:rsidR="007F2D53" w:rsidRPr="00412DDB">
              <w:rPr>
                <w:b/>
                <w:bCs/>
                <w:sz w:val="22"/>
                <w:szCs w:val="22"/>
              </w:rPr>
              <w:t>201</w:t>
            </w:r>
            <w:r w:rsidR="007F2D53">
              <w:rPr>
                <w:b/>
                <w:bCs/>
                <w:sz w:val="22"/>
                <w:szCs w:val="22"/>
                <w:lang w:val="en-US"/>
              </w:rPr>
              <w:t>7</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1.</w:t>
            </w:r>
          </w:p>
        </w:tc>
        <w:tc>
          <w:tcPr>
            <w:tcW w:w="2880" w:type="dxa"/>
            <w:vAlign w:val="center"/>
          </w:tcPr>
          <w:p w:rsidR="007F2D53" w:rsidRPr="00412DDB" w:rsidRDefault="007F2D53" w:rsidP="00AF58C2">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7F2D53" w:rsidRPr="00412DDB" w:rsidRDefault="007F2D53" w:rsidP="0034452E">
            <w:pPr>
              <w:jc w:val="center"/>
            </w:pPr>
            <w:r>
              <w:t>10 404 390</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2.</w:t>
            </w:r>
          </w:p>
        </w:tc>
        <w:tc>
          <w:tcPr>
            <w:tcW w:w="2880" w:type="dxa"/>
            <w:vAlign w:val="center"/>
          </w:tcPr>
          <w:p w:rsidR="007F2D53" w:rsidRPr="00412DDB" w:rsidRDefault="007F2D53"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7F2D53" w:rsidRPr="002225A7" w:rsidRDefault="00E160A6" w:rsidP="0034452E">
            <w:pPr>
              <w:jc w:val="center"/>
            </w:pPr>
            <w:r>
              <w:t>22 743 077</w:t>
            </w:r>
          </w:p>
        </w:tc>
      </w:tr>
      <w:tr w:rsidR="007F2D53" w:rsidRPr="00412DDB" w:rsidTr="00AF58C2">
        <w:trPr>
          <w:trHeight w:val="600"/>
        </w:trPr>
        <w:tc>
          <w:tcPr>
            <w:tcW w:w="540" w:type="dxa"/>
            <w:vAlign w:val="center"/>
          </w:tcPr>
          <w:p w:rsidR="007F2D53" w:rsidRPr="00412DDB" w:rsidRDefault="007F2D53" w:rsidP="00AF58C2">
            <w:pPr>
              <w:pStyle w:val="tabl"/>
              <w:jc w:val="center"/>
              <w:rPr>
                <w:sz w:val="22"/>
                <w:szCs w:val="22"/>
              </w:rPr>
            </w:pPr>
            <w:r w:rsidRPr="00412DDB">
              <w:rPr>
                <w:sz w:val="22"/>
                <w:szCs w:val="22"/>
              </w:rPr>
              <w:t>3.</w:t>
            </w:r>
          </w:p>
        </w:tc>
        <w:tc>
          <w:tcPr>
            <w:tcW w:w="2880" w:type="dxa"/>
            <w:vAlign w:val="center"/>
          </w:tcPr>
          <w:p w:rsidR="007F2D53" w:rsidRPr="00412DDB" w:rsidRDefault="007F2D53"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7F2D53" w:rsidRPr="00F67181" w:rsidRDefault="00E160A6" w:rsidP="00BC2B26">
            <w:pPr>
              <w:jc w:val="center"/>
            </w:pPr>
            <w:r>
              <w:t>2 384 914</w:t>
            </w:r>
          </w:p>
        </w:tc>
      </w:tr>
      <w:tr w:rsidR="007F2D53" w:rsidRPr="00412DDB" w:rsidTr="00AF58C2">
        <w:trPr>
          <w:trHeight w:val="676"/>
        </w:trPr>
        <w:tc>
          <w:tcPr>
            <w:tcW w:w="540" w:type="dxa"/>
            <w:vAlign w:val="center"/>
          </w:tcPr>
          <w:p w:rsidR="007F2D53" w:rsidRPr="00412DDB" w:rsidRDefault="007F2D53" w:rsidP="00AF58C2">
            <w:pPr>
              <w:pStyle w:val="tabl"/>
              <w:jc w:val="center"/>
              <w:rPr>
                <w:sz w:val="22"/>
                <w:szCs w:val="22"/>
              </w:rPr>
            </w:pPr>
            <w:r w:rsidRPr="00412DDB">
              <w:rPr>
                <w:sz w:val="22"/>
                <w:szCs w:val="22"/>
              </w:rPr>
              <w:t>4.</w:t>
            </w:r>
          </w:p>
        </w:tc>
        <w:tc>
          <w:tcPr>
            <w:tcW w:w="2880" w:type="dxa"/>
            <w:vAlign w:val="center"/>
          </w:tcPr>
          <w:p w:rsidR="007F2D53" w:rsidRPr="00412DDB" w:rsidRDefault="007F2D53" w:rsidP="00AF58C2">
            <w:pPr>
              <w:pStyle w:val="tabl"/>
              <w:jc w:val="center"/>
              <w:rPr>
                <w:sz w:val="22"/>
                <w:szCs w:val="22"/>
              </w:rPr>
            </w:pPr>
            <w:r w:rsidRPr="00412DDB">
              <w:rPr>
                <w:sz w:val="22"/>
                <w:szCs w:val="22"/>
              </w:rPr>
              <w:t>Рентабельность активов, %</w:t>
            </w:r>
          </w:p>
        </w:tc>
        <w:tc>
          <w:tcPr>
            <w:tcW w:w="6120" w:type="dxa"/>
            <w:vAlign w:val="center"/>
          </w:tcPr>
          <w:p w:rsidR="007F2D53" w:rsidRPr="002D21B3" w:rsidRDefault="00E160A6">
            <w:pPr>
              <w:jc w:val="center"/>
            </w:pPr>
            <w:r>
              <w:t>2</w:t>
            </w:r>
            <w:r w:rsidR="007F2D53">
              <w:t>,</w:t>
            </w:r>
            <w:r w:rsidR="00820835">
              <w:t>4</w:t>
            </w:r>
            <w:r>
              <w:t>5</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5.</w:t>
            </w:r>
          </w:p>
        </w:tc>
        <w:tc>
          <w:tcPr>
            <w:tcW w:w="2880" w:type="dxa"/>
            <w:vAlign w:val="center"/>
          </w:tcPr>
          <w:p w:rsidR="007F2D53" w:rsidRPr="00412DDB" w:rsidRDefault="007F2D53" w:rsidP="00AF58C2">
            <w:pPr>
              <w:pStyle w:val="tabl"/>
              <w:jc w:val="center"/>
              <w:rPr>
                <w:sz w:val="22"/>
                <w:szCs w:val="22"/>
              </w:rPr>
            </w:pPr>
            <w:r w:rsidRPr="00412DDB">
              <w:rPr>
                <w:sz w:val="22"/>
                <w:szCs w:val="22"/>
              </w:rPr>
              <w:t>Рентабельность капитала, %</w:t>
            </w:r>
          </w:p>
        </w:tc>
        <w:tc>
          <w:tcPr>
            <w:tcW w:w="6120" w:type="dxa"/>
            <w:vAlign w:val="center"/>
          </w:tcPr>
          <w:p w:rsidR="007F2D53" w:rsidRPr="002D21B3" w:rsidRDefault="00E160A6">
            <w:pPr>
              <w:jc w:val="center"/>
            </w:pPr>
            <w:r>
              <w:t>14</w:t>
            </w:r>
            <w:r w:rsidR="007F2D53">
              <w:t>,</w:t>
            </w:r>
            <w:r w:rsidR="00820835">
              <w:t>6</w:t>
            </w:r>
            <w:r>
              <w:t>7</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lastRenderedPageBreak/>
              <w:t>6.</w:t>
            </w:r>
          </w:p>
        </w:tc>
        <w:tc>
          <w:tcPr>
            <w:tcW w:w="2880" w:type="dxa"/>
            <w:vAlign w:val="center"/>
          </w:tcPr>
          <w:p w:rsidR="007F2D53" w:rsidRPr="00412DDB" w:rsidRDefault="007F2D53" w:rsidP="00AF58C2">
            <w:pPr>
              <w:pStyle w:val="tabl"/>
              <w:jc w:val="center"/>
              <w:rPr>
                <w:sz w:val="22"/>
                <w:szCs w:val="22"/>
              </w:rPr>
            </w:pPr>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
        </w:tc>
        <w:tc>
          <w:tcPr>
            <w:tcW w:w="6120" w:type="dxa"/>
            <w:vAlign w:val="center"/>
          </w:tcPr>
          <w:p w:rsidR="007F2D53" w:rsidRPr="00F67181" w:rsidRDefault="00E160A6" w:rsidP="0034452E">
            <w:pPr>
              <w:jc w:val="center"/>
            </w:pPr>
            <w:r>
              <w:t>105 813 873</w:t>
            </w:r>
          </w:p>
        </w:tc>
      </w:tr>
    </w:tbl>
    <w:p w:rsidR="00AD68E5" w:rsidRPr="00412DDB" w:rsidRDefault="00AD68E5" w:rsidP="00BE754F">
      <w:pPr>
        <w:pStyle w:val="em-4"/>
        <w:ind w:firstLine="0"/>
      </w:pPr>
    </w:p>
    <w:p w:rsidR="0010101E" w:rsidRPr="00412DDB" w:rsidRDefault="0010101E" w:rsidP="0010101E">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10101E" w:rsidRPr="00412DDB" w:rsidTr="003D79C8">
        <w:tc>
          <w:tcPr>
            <w:tcW w:w="10031" w:type="dxa"/>
          </w:tcPr>
          <w:p w:rsidR="00850074" w:rsidRPr="00FE1B9D" w:rsidRDefault="00850074" w:rsidP="00AF58C2">
            <w:pPr>
              <w:ind w:firstLine="567"/>
              <w:jc w:val="both"/>
              <w:rPr>
                <w:sz w:val="22"/>
                <w:szCs w:val="22"/>
              </w:rPr>
            </w:pPr>
          </w:p>
          <w:p w:rsidR="0010101E" w:rsidRPr="00FE1B9D" w:rsidRDefault="0010101E" w:rsidP="00AF58C2">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10101E" w:rsidRPr="00FE1B9D" w:rsidRDefault="0010101E" w:rsidP="00AF58C2">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10101E" w:rsidRPr="00FE1B9D" w:rsidRDefault="0010101E" w:rsidP="00AF58C2">
            <w:pPr>
              <w:pStyle w:val="em-4"/>
            </w:pPr>
            <w:r w:rsidRPr="00FE1B9D">
              <w:t xml:space="preserve">В состав привлеченных средств включены: </w:t>
            </w:r>
            <w:r w:rsidR="003D79C8" w:rsidRPr="00FE1B9D">
              <w:t>м</w:t>
            </w:r>
            <w:r w:rsidRPr="00FE1B9D">
              <w:t>ежбанковские кредиты полученные,</w:t>
            </w:r>
            <w:r w:rsidR="00671578" w:rsidRPr="00FE1B9D">
              <w:t xml:space="preserve"> </w:t>
            </w:r>
            <w:r w:rsidRPr="00FE1B9D">
              <w:t>средства на счетах клиентов, депозиты, прочие привлеченные средства.</w:t>
            </w:r>
          </w:p>
          <w:p w:rsidR="0010101E" w:rsidRPr="00FE1B9D" w:rsidRDefault="0010101E" w:rsidP="00AF58C2">
            <w:pPr>
              <w:pStyle w:val="em-4"/>
            </w:pPr>
            <w:r w:rsidRPr="00FE1B9D">
              <w:t>Собст</w:t>
            </w:r>
            <w:r w:rsidR="00560BF9">
              <w:t>венные средства (капитал) Банка рассчитаны</w:t>
            </w:r>
            <w:r w:rsidRPr="00FE1B9D">
              <w:t xml:space="preserve"> согласно Положению ЦБ РФ «О методике определения </w:t>
            </w:r>
            <w:r w:rsidR="00671578" w:rsidRPr="00FE1B9D">
              <w:t xml:space="preserve">величины </w:t>
            </w:r>
            <w:r w:rsidRPr="00FE1B9D">
              <w:t>собственных средств (капитала) кредитных организаций</w:t>
            </w:r>
            <w:r w:rsidR="00671578" w:rsidRPr="00FE1B9D">
              <w:t xml:space="preserve"> («Базель </w:t>
            </w:r>
            <w:r w:rsidR="00671578" w:rsidRPr="00FE1B9D">
              <w:rPr>
                <w:lang w:val="en-US"/>
              </w:rPr>
              <w:t>III</w:t>
            </w:r>
            <w:r w:rsidRPr="00FE1B9D">
              <w:t>»</w:t>
            </w:r>
            <w:r w:rsidR="00671578" w:rsidRPr="00FE1B9D">
              <w:t>)»</w:t>
            </w:r>
            <w:r w:rsidRPr="00FE1B9D">
              <w:t xml:space="preserve"> №</w:t>
            </w:r>
            <w:r w:rsidR="00671578" w:rsidRPr="00FE1B9D">
              <w:t xml:space="preserve"> 395</w:t>
            </w:r>
            <w:r w:rsidR="00B140EC" w:rsidRPr="00FE1B9D">
              <w:t>–</w:t>
            </w:r>
            <w:r w:rsidRPr="00FE1B9D">
              <w:t xml:space="preserve">П от </w:t>
            </w:r>
            <w:r w:rsidR="00671578" w:rsidRPr="00FE1B9D">
              <w:t>28.12</w:t>
            </w:r>
            <w:r w:rsidRPr="00FE1B9D">
              <w:t>.20</w:t>
            </w:r>
            <w:r w:rsidR="00671578" w:rsidRPr="00FE1B9D">
              <w:t>12</w:t>
            </w:r>
            <w:r w:rsidRPr="00FE1B9D">
              <w:t>.</w:t>
            </w:r>
          </w:p>
          <w:p w:rsidR="0010101E" w:rsidRPr="00FE1B9D" w:rsidRDefault="0010101E" w:rsidP="00AF58C2">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 xml:space="preserve">риод» формы отчетности 0409807 «Отчет о </w:t>
            </w:r>
            <w:r w:rsidR="001C2320" w:rsidRPr="00FE1B9D">
              <w:rPr>
                <w:sz w:val="22"/>
                <w:szCs w:val="22"/>
              </w:rPr>
              <w:t>финансовых результатах</w:t>
            </w:r>
            <w:r w:rsidRPr="00FE1B9D">
              <w:rPr>
                <w:sz w:val="22"/>
                <w:szCs w:val="22"/>
              </w:rPr>
              <w:t xml:space="preserve"> (публикуемая форма)»</w:t>
            </w:r>
          </w:p>
          <w:p w:rsidR="0010101E" w:rsidRPr="00FE1B9D" w:rsidRDefault="0010101E" w:rsidP="00AF58C2">
            <w:pPr>
              <w:contextualSpacing/>
              <w:jc w:val="both"/>
              <w:rPr>
                <w:sz w:val="22"/>
                <w:szCs w:val="22"/>
              </w:rPr>
            </w:pPr>
            <w:r w:rsidRPr="00FE1B9D">
              <w:rPr>
                <w:sz w:val="22"/>
                <w:szCs w:val="22"/>
              </w:rPr>
              <w:t xml:space="preserve">          Сумма активов определяется как значение по строке 1</w:t>
            </w:r>
            <w:r w:rsidR="00560BF9">
              <w:rPr>
                <w:sz w:val="22"/>
                <w:szCs w:val="22"/>
              </w:rPr>
              <w:t>3</w:t>
            </w:r>
            <w:r w:rsidRPr="00FE1B9D">
              <w:rPr>
                <w:sz w:val="22"/>
                <w:szCs w:val="22"/>
              </w:rPr>
              <w:t xml:space="preserve"> «Всего активов» формы отчетности 0409806 «Бухгалтерский баланс (публикуемая форма)».</w:t>
            </w:r>
          </w:p>
          <w:p w:rsidR="0010101E" w:rsidRPr="00FE1B9D" w:rsidRDefault="0010101E" w:rsidP="00AF58C2">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850074" w:rsidRPr="00FE1B9D" w:rsidRDefault="00850074" w:rsidP="00AF58C2">
            <w:pPr>
              <w:ind w:firstLine="567"/>
              <w:contextualSpacing/>
              <w:jc w:val="both"/>
              <w:rPr>
                <w:sz w:val="22"/>
                <w:szCs w:val="22"/>
              </w:rPr>
            </w:pPr>
          </w:p>
        </w:tc>
      </w:tr>
    </w:tbl>
    <w:p w:rsidR="0010101E" w:rsidRPr="00412DDB" w:rsidRDefault="0010101E" w:rsidP="0010101E">
      <w:pPr>
        <w:pStyle w:val="em-4"/>
        <w:rPr>
          <w:b/>
          <w:i/>
          <w:szCs w:val="20"/>
        </w:rPr>
      </w:pPr>
    </w:p>
    <w:p w:rsidR="0010101E" w:rsidRPr="00412DDB" w:rsidRDefault="0010101E" w:rsidP="0010101E">
      <w:pPr>
        <w:pStyle w:val="em-4"/>
        <w:rPr>
          <w:b/>
          <w:i/>
        </w:rPr>
      </w:pPr>
      <w:r w:rsidRPr="00412DDB">
        <w:rPr>
          <w:b/>
          <w:i/>
          <w:szCs w:val="20"/>
        </w:rPr>
        <w:t xml:space="preserve">Дополнительные показатели, характеризующие </w:t>
      </w:r>
      <w:r w:rsidRPr="00412DDB">
        <w:rPr>
          <w:b/>
          <w:i/>
        </w:rPr>
        <w:t>финансово</w:t>
      </w:r>
      <w:r w:rsidR="00B140EC">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Дополнительные показатели не используются.</w:t>
            </w:r>
          </w:p>
        </w:tc>
      </w:tr>
    </w:tbl>
    <w:p w:rsidR="0010101E" w:rsidRPr="00412DDB" w:rsidRDefault="0010101E" w:rsidP="0010101E">
      <w:pPr>
        <w:pStyle w:val="em-4"/>
      </w:pPr>
    </w:p>
    <w:p w:rsidR="0010101E" w:rsidRPr="00412DDB" w:rsidRDefault="0010101E" w:rsidP="0010101E">
      <w:pPr>
        <w:pStyle w:val="em-4"/>
      </w:pPr>
      <w:r w:rsidRPr="00412DDB">
        <w:t>Методика расчета дополнительных показателей</w:t>
      </w:r>
      <w:r w:rsidR="003D79C8">
        <w:t>:</w:t>
      </w:r>
      <w:r w:rsidRPr="00412DDB">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Не используется</w:t>
            </w:r>
            <w:r w:rsidR="003D79C8">
              <w:t>.</w:t>
            </w:r>
          </w:p>
        </w:tc>
      </w:tr>
    </w:tbl>
    <w:p w:rsidR="0010101E" w:rsidRPr="00412DDB" w:rsidRDefault="0010101E" w:rsidP="0010101E">
      <w:pPr>
        <w:pStyle w:val="em-4"/>
      </w:pPr>
    </w:p>
    <w:p w:rsidR="0010101E" w:rsidRPr="00412DDB" w:rsidRDefault="0010101E" w:rsidP="0010101E">
      <w:pPr>
        <w:pStyle w:val="em-4"/>
      </w:pPr>
      <w:r w:rsidRPr="00412DDB">
        <w:t>Анализ финансово</w:t>
      </w:r>
      <w:r w:rsidR="00B140EC">
        <w:t>–</w:t>
      </w:r>
      <w:r w:rsidRPr="00412DDB">
        <w:t xml:space="preserve">экономической деятельности кредитной организации </w:t>
      </w:r>
      <w:r w:rsidR="00B140EC">
        <w:t>–</w:t>
      </w:r>
      <w:r w:rsidRPr="00412DDB">
        <w:t xml:space="preserve"> эмитента на основе эк</w:t>
      </w:r>
      <w:r w:rsidRPr="00412DDB">
        <w:t>о</w:t>
      </w:r>
      <w:r w:rsidRPr="00412DDB">
        <w:t>номического анализа динамики приведенных показателей</w:t>
      </w:r>
      <w:r w:rsidR="003D79C8">
        <w:t>:</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B55138" w:rsidP="00AF58C2">
            <w:pPr>
              <w:pStyle w:val="em-4"/>
            </w:pPr>
            <w:r w:rsidRPr="00412DDB">
              <w:t>Не приводится</w:t>
            </w:r>
            <w:r w:rsidR="003D79C8">
              <w:t>.</w:t>
            </w:r>
          </w:p>
        </w:tc>
      </w:tr>
    </w:tbl>
    <w:p w:rsidR="0010101E" w:rsidRPr="00412DDB" w:rsidRDefault="0010101E" w:rsidP="00BE754F">
      <w:pPr>
        <w:pStyle w:val="em-4"/>
        <w:ind w:firstLine="0"/>
      </w:pPr>
    </w:p>
    <w:p w:rsidR="00B37CA9" w:rsidRPr="00412DDB" w:rsidRDefault="00B37CA9" w:rsidP="00AD68E5">
      <w:pPr>
        <w:pStyle w:val="em-1"/>
      </w:pPr>
      <w:bookmarkStart w:id="312" w:name="_Toc482611669"/>
      <w:r w:rsidRPr="00412DDB">
        <w:t xml:space="preserve">2.2. Рыночная капитализация кредитной организации </w:t>
      </w:r>
      <w:r w:rsidR="00B140EC">
        <w:t>–</w:t>
      </w:r>
      <w:r w:rsidRPr="00412DDB">
        <w:t xml:space="preserve"> эмитента</w:t>
      </w:r>
      <w:bookmarkEnd w:id="312"/>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313" w:name="_Toc482611670"/>
      <w:r w:rsidRPr="00412DDB">
        <w:t>2.3. Обязательства кредитной организации – эмитента</w:t>
      </w:r>
      <w:bookmarkEnd w:id="313"/>
    </w:p>
    <w:p w:rsidR="00B37CA9" w:rsidRPr="00412DDB" w:rsidRDefault="00B37CA9" w:rsidP="00B37CA9">
      <w:pPr>
        <w:ind w:firstLine="720"/>
        <w:jc w:val="both"/>
        <w:rPr>
          <w:b/>
          <w:bCs/>
        </w:rPr>
      </w:pPr>
    </w:p>
    <w:p w:rsidR="00B37CA9" w:rsidRPr="00412DDB" w:rsidRDefault="00B37CA9" w:rsidP="005F5641">
      <w:pPr>
        <w:pStyle w:val="em-7"/>
      </w:pPr>
      <w:bookmarkStart w:id="314" w:name="_Toc482611671"/>
      <w:r w:rsidRPr="00412DDB">
        <w:t>2.3.1. Заемные средства и кредиторская задолженность</w:t>
      </w:r>
      <w:bookmarkEnd w:id="314"/>
      <w:r w:rsidRPr="00412DDB">
        <w:rPr>
          <w:rStyle w:val="af0"/>
          <w:b w:val="0"/>
          <w:bCs/>
          <w:vanish/>
        </w:rPr>
        <w:footnoteReference w:id="16"/>
      </w:r>
    </w:p>
    <w:p w:rsidR="00B37CA9" w:rsidRPr="00412DDB" w:rsidRDefault="00B37CA9" w:rsidP="00B37CA9">
      <w:pPr>
        <w:ind w:firstLine="720"/>
        <w:jc w:val="both"/>
        <w:rPr>
          <w:b/>
          <w:bCs/>
          <w:sz w:val="22"/>
          <w:szCs w:val="22"/>
        </w:rPr>
      </w:pPr>
    </w:p>
    <w:p w:rsidR="0010101E" w:rsidRPr="00412DDB" w:rsidRDefault="0010101E" w:rsidP="0010101E">
      <w:pPr>
        <w:pStyle w:val="em-4"/>
      </w:pPr>
      <w:r w:rsidRPr="00412DDB">
        <w:lastRenderedPageBreak/>
        <w:t>Структура заемных средств кредитной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пп</w:t>
            </w:r>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2C336C" w:rsidRPr="00412DDB">
              <w:rPr>
                <w:sz w:val="22"/>
                <w:szCs w:val="22"/>
              </w:rPr>
              <w:t xml:space="preserve"> </w:t>
            </w:r>
            <w:r w:rsidRPr="00412DDB">
              <w:rPr>
                <w:sz w:val="22"/>
                <w:szCs w:val="22"/>
              </w:rPr>
              <w:t>тыс</w:t>
            </w:r>
            <w:r w:rsidR="002C336C" w:rsidRPr="00412DDB">
              <w:rPr>
                <w:sz w:val="22"/>
                <w:szCs w:val="22"/>
              </w:rPr>
              <w:t>.</w:t>
            </w:r>
            <w:r w:rsidRPr="00412DDB">
              <w:rPr>
                <w:sz w:val="22"/>
                <w:szCs w:val="22"/>
              </w:rPr>
              <w:t xml:space="preserve">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5355E2">
            <w:pPr>
              <w:jc w:val="center"/>
              <w:rPr>
                <w:bCs/>
                <w:sz w:val="22"/>
                <w:szCs w:val="22"/>
              </w:rPr>
            </w:pPr>
            <w:r w:rsidRPr="00412DDB">
              <w:rPr>
                <w:bCs/>
                <w:sz w:val="22"/>
                <w:szCs w:val="22"/>
              </w:rPr>
              <w:t>201</w:t>
            </w:r>
            <w:r>
              <w:rPr>
                <w:bCs/>
                <w:sz w:val="22"/>
                <w:szCs w:val="22"/>
              </w:rPr>
              <w:t>7</w:t>
            </w:r>
            <w:r w:rsidRPr="00412DDB">
              <w:rPr>
                <w:bCs/>
                <w:sz w:val="22"/>
                <w:szCs w:val="22"/>
              </w:rPr>
              <w:t xml:space="preserve"> </w:t>
            </w:r>
            <w:r w:rsidR="0010101E" w:rsidRPr="00412DDB">
              <w:rPr>
                <w:bCs/>
                <w:sz w:val="22"/>
                <w:szCs w:val="22"/>
              </w:rPr>
              <w:t>год</w:t>
            </w:r>
          </w:p>
        </w:tc>
        <w:tc>
          <w:tcPr>
            <w:tcW w:w="3002" w:type="dxa"/>
          </w:tcPr>
          <w:p w:rsidR="0010101E" w:rsidRPr="006E47AE" w:rsidRDefault="0010101E">
            <w:pPr>
              <w:jc w:val="center"/>
              <w:rPr>
                <w:bCs/>
                <w:sz w:val="22"/>
                <w:szCs w:val="22"/>
              </w:rPr>
            </w:pPr>
            <w:r w:rsidRPr="00412DDB">
              <w:rPr>
                <w:bCs/>
                <w:sz w:val="22"/>
                <w:szCs w:val="22"/>
              </w:rPr>
              <w:t>01.</w:t>
            </w:r>
            <w:r w:rsidR="00EC452F">
              <w:rPr>
                <w:bCs/>
                <w:sz w:val="22"/>
                <w:szCs w:val="22"/>
              </w:rPr>
              <w:t>10</w:t>
            </w:r>
            <w:r w:rsidRPr="00412DDB">
              <w:rPr>
                <w:bCs/>
                <w:sz w:val="22"/>
                <w:szCs w:val="22"/>
              </w:rPr>
              <w:t>.</w:t>
            </w:r>
            <w:r w:rsidR="005355E2" w:rsidRPr="00412DDB">
              <w:rPr>
                <w:bCs/>
                <w:sz w:val="22"/>
                <w:szCs w:val="22"/>
              </w:rPr>
              <w:t>201</w:t>
            </w:r>
            <w:r w:rsidR="005355E2">
              <w:rPr>
                <w:bCs/>
                <w:sz w:val="22"/>
                <w:szCs w:val="22"/>
              </w:rPr>
              <w:t>8</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10101E" w:rsidRPr="002747E9" w:rsidRDefault="00595521" w:rsidP="002747E9">
            <w:pPr>
              <w:jc w:val="center"/>
              <w:rPr>
                <w:bCs/>
                <w:sz w:val="22"/>
                <w:szCs w:val="22"/>
              </w:rPr>
            </w:pPr>
            <w:r>
              <w:rPr>
                <w:bCs/>
                <w:sz w:val="22"/>
                <w:szCs w:val="22"/>
              </w:rPr>
              <w:t>0</w:t>
            </w:r>
          </w:p>
        </w:tc>
        <w:tc>
          <w:tcPr>
            <w:tcW w:w="3002" w:type="dxa"/>
            <w:vAlign w:val="center"/>
          </w:tcPr>
          <w:p w:rsidR="0010101E" w:rsidRPr="00897359" w:rsidRDefault="00595521"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10101E" w:rsidRPr="002747E9" w:rsidRDefault="00595E3B" w:rsidP="002747E9">
            <w:pPr>
              <w:jc w:val="center"/>
              <w:rPr>
                <w:bCs/>
                <w:sz w:val="22"/>
                <w:szCs w:val="22"/>
              </w:rPr>
            </w:pPr>
            <w:r>
              <w:rPr>
                <w:bCs/>
                <w:sz w:val="22"/>
                <w:szCs w:val="22"/>
              </w:rPr>
              <w:t>0</w:t>
            </w:r>
          </w:p>
        </w:tc>
        <w:tc>
          <w:tcPr>
            <w:tcW w:w="3002" w:type="dxa"/>
            <w:vAlign w:val="center"/>
          </w:tcPr>
          <w:p w:rsidR="0010101E" w:rsidRPr="00595521" w:rsidRDefault="00C24D5C" w:rsidP="00595521">
            <w:pPr>
              <w:jc w:val="center"/>
              <w:rPr>
                <w:bCs/>
                <w:sz w:val="22"/>
                <w:szCs w:val="22"/>
              </w:rPr>
            </w:pPr>
            <w:r>
              <w:rPr>
                <w:bCs/>
                <w:sz w:val="22"/>
                <w:szCs w:val="22"/>
              </w:rPr>
              <w:t>149 833</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банков</w:t>
            </w:r>
            <w:r w:rsidR="00B140EC">
              <w:rPr>
                <w:bCs/>
                <w:sz w:val="20"/>
                <w:szCs w:val="20"/>
              </w:rPr>
              <w:t>–</w:t>
            </w:r>
            <w:r w:rsidRPr="00412DDB">
              <w:rPr>
                <w:bCs/>
                <w:sz w:val="20"/>
                <w:szCs w:val="20"/>
              </w:rPr>
              <w:t>нерезидентов</w:t>
            </w:r>
          </w:p>
        </w:tc>
        <w:tc>
          <w:tcPr>
            <w:tcW w:w="3002" w:type="dxa"/>
            <w:vAlign w:val="center"/>
          </w:tcPr>
          <w:p w:rsidR="0010101E" w:rsidRPr="002747E9" w:rsidRDefault="00595E3B" w:rsidP="00595521">
            <w:pPr>
              <w:jc w:val="center"/>
              <w:rPr>
                <w:bCs/>
                <w:sz w:val="22"/>
                <w:szCs w:val="22"/>
              </w:rPr>
            </w:pPr>
            <w:r>
              <w:rPr>
                <w:bCs/>
                <w:sz w:val="22"/>
                <w:szCs w:val="22"/>
              </w:rPr>
              <w:t>27 000</w:t>
            </w:r>
          </w:p>
        </w:tc>
        <w:tc>
          <w:tcPr>
            <w:tcW w:w="3002" w:type="dxa"/>
            <w:vAlign w:val="center"/>
          </w:tcPr>
          <w:p w:rsidR="0010101E" w:rsidRPr="00595521" w:rsidRDefault="00C24D5C"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10101E" w:rsidRPr="002747E9" w:rsidRDefault="00595E3B" w:rsidP="002747E9">
            <w:pPr>
              <w:jc w:val="center"/>
              <w:rPr>
                <w:bCs/>
                <w:sz w:val="22"/>
                <w:szCs w:val="22"/>
              </w:rPr>
            </w:pPr>
            <w:r>
              <w:rPr>
                <w:bCs/>
                <w:sz w:val="22"/>
                <w:szCs w:val="22"/>
              </w:rPr>
              <w:t>11 116 904</w:t>
            </w:r>
          </w:p>
        </w:tc>
        <w:tc>
          <w:tcPr>
            <w:tcW w:w="3002" w:type="dxa"/>
            <w:vAlign w:val="center"/>
          </w:tcPr>
          <w:p w:rsidR="0010101E" w:rsidRPr="00595521" w:rsidRDefault="00C24D5C" w:rsidP="00595521">
            <w:pPr>
              <w:jc w:val="center"/>
              <w:rPr>
                <w:bCs/>
                <w:sz w:val="22"/>
                <w:szCs w:val="22"/>
              </w:rPr>
            </w:pPr>
            <w:r>
              <w:rPr>
                <w:bCs/>
                <w:sz w:val="22"/>
                <w:szCs w:val="22"/>
              </w:rPr>
              <w:t>8 294 562</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10101E" w:rsidRPr="002747E9" w:rsidRDefault="00595E3B" w:rsidP="002747E9">
            <w:pPr>
              <w:jc w:val="center"/>
              <w:rPr>
                <w:bCs/>
                <w:sz w:val="22"/>
                <w:szCs w:val="22"/>
              </w:rPr>
            </w:pPr>
            <w:r>
              <w:rPr>
                <w:bCs/>
                <w:sz w:val="22"/>
                <w:szCs w:val="22"/>
              </w:rPr>
              <w:t>59 120 399</w:t>
            </w:r>
          </w:p>
        </w:tc>
        <w:tc>
          <w:tcPr>
            <w:tcW w:w="3002" w:type="dxa"/>
            <w:vAlign w:val="center"/>
          </w:tcPr>
          <w:p w:rsidR="0010101E" w:rsidRPr="00595521" w:rsidRDefault="00C24D5C" w:rsidP="00595521">
            <w:pPr>
              <w:jc w:val="center"/>
              <w:rPr>
                <w:bCs/>
                <w:sz w:val="22"/>
                <w:szCs w:val="22"/>
              </w:rPr>
            </w:pPr>
            <w:r>
              <w:rPr>
                <w:bCs/>
                <w:sz w:val="22"/>
                <w:szCs w:val="22"/>
              </w:rPr>
              <w:t>59 215 069</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10101E" w:rsidRPr="002747E9" w:rsidRDefault="00595E3B" w:rsidP="002747E9">
            <w:pPr>
              <w:jc w:val="center"/>
              <w:rPr>
                <w:bCs/>
                <w:sz w:val="22"/>
                <w:szCs w:val="22"/>
              </w:rPr>
            </w:pPr>
            <w:r>
              <w:rPr>
                <w:bCs/>
                <w:sz w:val="22"/>
                <w:szCs w:val="22"/>
              </w:rPr>
              <w:t>171 876</w:t>
            </w:r>
          </w:p>
        </w:tc>
        <w:tc>
          <w:tcPr>
            <w:tcW w:w="3002" w:type="dxa"/>
            <w:vAlign w:val="center"/>
          </w:tcPr>
          <w:p w:rsidR="0010101E" w:rsidRPr="00595521" w:rsidRDefault="00C24D5C" w:rsidP="00595521">
            <w:pPr>
              <w:jc w:val="center"/>
              <w:rPr>
                <w:bCs/>
                <w:sz w:val="22"/>
                <w:szCs w:val="22"/>
              </w:rPr>
            </w:pPr>
            <w:r>
              <w:rPr>
                <w:bCs/>
                <w:sz w:val="22"/>
                <w:szCs w:val="22"/>
              </w:rPr>
              <w:t>459 383</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2747E9" w:rsidRDefault="00595E3B" w:rsidP="002747E9">
            <w:pPr>
              <w:jc w:val="center"/>
              <w:rPr>
                <w:bCs/>
                <w:sz w:val="22"/>
                <w:szCs w:val="22"/>
              </w:rPr>
            </w:pPr>
            <w:r>
              <w:rPr>
                <w:bCs/>
                <w:sz w:val="22"/>
                <w:szCs w:val="22"/>
              </w:rPr>
              <w:t>70 436 179</w:t>
            </w:r>
          </w:p>
        </w:tc>
        <w:tc>
          <w:tcPr>
            <w:tcW w:w="3002" w:type="dxa"/>
          </w:tcPr>
          <w:p w:rsidR="0010101E" w:rsidRPr="00595521" w:rsidRDefault="00C24D5C" w:rsidP="002747E9">
            <w:pPr>
              <w:jc w:val="center"/>
              <w:rPr>
                <w:bCs/>
                <w:sz w:val="22"/>
                <w:szCs w:val="22"/>
              </w:rPr>
            </w:pPr>
            <w:r>
              <w:rPr>
                <w:bCs/>
                <w:sz w:val="22"/>
                <w:szCs w:val="22"/>
              </w:rPr>
              <w:t>68 118 847</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 том числе просроченные</w:t>
            </w:r>
          </w:p>
        </w:tc>
        <w:tc>
          <w:tcPr>
            <w:tcW w:w="3002" w:type="dxa"/>
            <w:vAlign w:val="center"/>
          </w:tcPr>
          <w:p w:rsidR="0010101E" w:rsidRPr="00412DDB" w:rsidRDefault="0010101E" w:rsidP="002747E9">
            <w:pPr>
              <w:jc w:val="center"/>
              <w:rPr>
                <w:bCs/>
                <w:sz w:val="22"/>
                <w:szCs w:val="22"/>
              </w:rPr>
            </w:pPr>
            <w:r w:rsidRPr="00412DDB">
              <w:rPr>
                <w:bCs/>
                <w:sz w:val="22"/>
                <w:szCs w:val="22"/>
              </w:rPr>
              <w:t>0</w:t>
            </w:r>
          </w:p>
        </w:tc>
        <w:tc>
          <w:tcPr>
            <w:tcW w:w="3002" w:type="dxa"/>
          </w:tcPr>
          <w:p w:rsidR="0010101E" w:rsidRPr="00412DDB" w:rsidRDefault="0010101E" w:rsidP="002747E9">
            <w:pPr>
              <w:jc w:val="center"/>
              <w:rPr>
                <w:bCs/>
                <w:sz w:val="22"/>
                <w:szCs w:val="22"/>
              </w:rPr>
            </w:pPr>
            <w:r w:rsidRPr="00412DDB">
              <w:rPr>
                <w:bCs/>
                <w:sz w:val="22"/>
                <w:szCs w:val="22"/>
              </w:rPr>
              <w:t>0</w:t>
            </w:r>
          </w:p>
        </w:tc>
      </w:tr>
    </w:tbl>
    <w:p w:rsidR="0010101E" w:rsidRPr="00412DDB" w:rsidRDefault="0010101E" w:rsidP="0010101E">
      <w:pPr>
        <w:ind w:firstLine="720"/>
        <w:jc w:val="both"/>
        <w:rPr>
          <w:b/>
          <w:bCs/>
          <w:sz w:val="22"/>
          <w:szCs w:val="22"/>
        </w:rPr>
      </w:pPr>
    </w:p>
    <w:p w:rsidR="0010101E" w:rsidRPr="00412DDB" w:rsidRDefault="0010101E" w:rsidP="0010101E">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пп</w:t>
            </w:r>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775224" w:rsidRPr="00412DDB">
              <w:rPr>
                <w:sz w:val="22"/>
                <w:szCs w:val="22"/>
                <w:lang w:val="en-US"/>
              </w:rPr>
              <w:t xml:space="preserve"> </w:t>
            </w:r>
            <w:r w:rsidRPr="00412DDB">
              <w:rPr>
                <w:sz w:val="22"/>
                <w:szCs w:val="22"/>
              </w:rPr>
              <w:t>тыс.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595E3B">
            <w:pPr>
              <w:jc w:val="center"/>
              <w:rPr>
                <w:bCs/>
                <w:sz w:val="22"/>
                <w:szCs w:val="22"/>
              </w:rPr>
            </w:pPr>
            <w:r w:rsidRPr="00412DDB">
              <w:rPr>
                <w:bCs/>
                <w:sz w:val="22"/>
                <w:szCs w:val="22"/>
              </w:rPr>
              <w:t>201</w:t>
            </w:r>
            <w:r>
              <w:rPr>
                <w:bCs/>
                <w:sz w:val="22"/>
                <w:szCs w:val="22"/>
              </w:rPr>
              <w:t>7</w:t>
            </w:r>
            <w:r w:rsidRPr="00412DDB">
              <w:rPr>
                <w:bCs/>
                <w:sz w:val="22"/>
                <w:szCs w:val="22"/>
              </w:rPr>
              <w:t xml:space="preserve"> </w:t>
            </w:r>
            <w:r w:rsidR="0010101E" w:rsidRPr="00412DDB">
              <w:rPr>
                <w:bCs/>
                <w:sz w:val="22"/>
                <w:szCs w:val="22"/>
              </w:rPr>
              <w:t>год</w:t>
            </w:r>
          </w:p>
        </w:tc>
        <w:tc>
          <w:tcPr>
            <w:tcW w:w="3002" w:type="dxa"/>
          </w:tcPr>
          <w:p w:rsidR="0010101E" w:rsidRPr="006E47AE" w:rsidRDefault="0010101E">
            <w:pPr>
              <w:jc w:val="center"/>
              <w:rPr>
                <w:bCs/>
                <w:sz w:val="22"/>
                <w:szCs w:val="22"/>
              </w:rPr>
            </w:pPr>
            <w:r w:rsidRPr="00412DDB">
              <w:rPr>
                <w:bCs/>
                <w:sz w:val="22"/>
                <w:szCs w:val="22"/>
              </w:rPr>
              <w:t>01.</w:t>
            </w:r>
            <w:r w:rsidR="00C24D5C">
              <w:rPr>
                <w:bCs/>
                <w:sz w:val="22"/>
                <w:szCs w:val="22"/>
              </w:rPr>
              <w:t>10</w:t>
            </w:r>
            <w:r w:rsidRPr="00412DDB">
              <w:rPr>
                <w:bCs/>
                <w:sz w:val="22"/>
                <w:szCs w:val="22"/>
              </w:rPr>
              <w:t>.</w:t>
            </w:r>
            <w:r w:rsidR="00595E3B" w:rsidRPr="00412DDB">
              <w:rPr>
                <w:bCs/>
                <w:sz w:val="22"/>
                <w:szCs w:val="22"/>
              </w:rPr>
              <w:t>201</w:t>
            </w:r>
            <w:r w:rsidR="00595E3B">
              <w:rPr>
                <w:bCs/>
                <w:sz w:val="22"/>
                <w:szCs w:val="22"/>
              </w:rPr>
              <w:t>8</w:t>
            </w:r>
          </w:p>
        </w:tc>
      </w:tr>
      <w:tr w:rsidR="0010101E" w:rsidRPr="00412DDB" w:rsidTr="00595521">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vAlign w:val="center"/>
          </w:tcPr>
          <w:p w:rsidR="0010101E" w:rsidRPr="00412DDB" w:rsidRDefault="00595521" w:rsidP="00595521">
            <w:pPr>
              <w:jc w:val="center"/>
              <w:rPr>
                <w:bCs/>
                <w:sz w:val="22"/>
                <w:szCs w:val="22"/>
              </w:rPr>
            </w:pPr>
            <w:r>
              <w:rPr>
                <w:bCs/>
                <w:sz w:val="22"/>
                <w:szCs w:val="22"/>
              </w:rPr>
              <w:t>3</w:t>
            </w:r>
          </w:p>
        </w:tc>
        <w:tc>
          <w:tcPr>
            <w:tcW w:w="3002" w:type="dxa"/>
            <w:vAlign w:val="center"/>
          </w:tcPr>
          <w:p w:rsidR="0010101E" w:rsidRPr="00412DDB" w:rsidRDefault="00595521" w:rsidP="00595521">
            <w:pPr>
              <w:jc w:val="center"/>
              <w:rPr>
                <w:bCs/>
                <w:sz w:val="22"/>
                <w:szCs w:val="22"/>
              </w:rPr>
            </w:pPr>
            <w:r>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Расчеты с клиентами по фактори</w:t>
            </w:r>
            <w:r w:rsidRPr="00412DDB">
              <w:rPr>
                <w:bCs/>
                <w:sz w:val="20"/>
                <w:szCs w:val="20"/>
              </w:rPr>
              <w:t>н</w:t>
            </w:r>
            <w:r w:rsidRPr="00412DDB">
              <w:rPr>
                <w:bCs/>
                <w:sz w:val="20"/>
                <w:szCs w:val="20"/>
              </w:rPr>
              <w:t>говым, форфейтинговым операц</w:t>
            </w:r>
            <w:r w:rsidRPr="00412DDB">
              <w:rPr>
                <w:bCs/>
                <w:sz w:val="20"/>
                <w:szCs w:val="20"/>
              </w:rPr>
              <w:t>и</w:t>
            </w:r>
            <w:r w:rsidRPr="00412DDB">
              <w:rPr>
                <w:bCs/>
                <w:sz w:val="20"/>
                <w:szCs w:val="20"/>
              </w:rPr>
              <w:t>ям</w:t>
            </w:r>
          </w:p>
        </w:tc>
        <w:tc>
          <w:tcPr>
            <w:tcW w:w="3002" w:type="dxa"/>
            <w:vAlign w:val="center"/>
          </w:tcPr>
          <w:p w:rsidR="0010101E" w:rsidRPr="008A2939" w:rsidRDefault="008A2939" w:rsidP="00595521">
            <w:pPr>
              <w:jc w:val="center"/>
              <w:rPr>
                <w:bCs/>
                <w:sz w:val="22"/>
                <w:szCs w:val="22"/>
              </w:rPr>
            </w:pPr>
            <w:r>
              <w:rPr>
                <w:bCs/>
                <w:sz w:val="22"/>
                <w:szCs w:val="22"/>
              </w:rPr>
              <w:t>39 396</w:t>
            </w:r>
          </w:p>
        </w:tc>
        <w:tc>
          <w:tcPr>
            <w:tcW w:w="3002" w:type="dxa"/>
            <w:vAlign w:val="center"/>
          </w:tcPr>
          <w:p w:rsidR="006F1AC9" w:rsidRPr="008A2939" w:rsidRDefault="00C24D5C" w:rsidP="00595521">
            <w:pPr>
              <w:jc w:val="center"/>
              <w:rPr>
                <w:bCs/>
                <w:sz w:val="22"/>
                <w:szCs w:val="22"/>
              </w:rPr>
            </w:pPr>
            <w:r>
              <w:rPr>
                <w:bCs/>
                <w:sz w:val="22"/>
                <w:szCs w:val="22"/>
              </w:rPr>
              <w:t>22 303</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10101E" w:rsidRPr="008A2939" w:rsidRDefault="008A2939" w:rsidP="00595521">
            <w:pPr>
              <w:jc w:val="center"/>
              <w:rPr>
                <w:bCs/>
                <w:sz w:val="22"/>
                <w:szCs w:val="22"/>
              </w:rPr>
            </w:pPr>
            <w:r>
              <w:rPr>
                <w:bCs/>
                <w:sz w:val="22"/>
                <w:szCs w:val="22"/>
              </w:rPr>
              <w:t>0</w:t>
            </w:r>
          </w:p>
        </w:tc>
        <w:tc>
          <w:tcPr>
            <w:tcW w:w="3002" w:type="dxa"/>
            <w:vAlign w:val="center"/>
          </w:tcPr>
          <w:p w:rsidR="0010101E" w:rsidRPr="008A2939" w:rsidRDefault="00595E3B"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Расчеты по налогам и сборам</w:t>
            </w:r>
          </w:p>
        </w:tc>
        <w:tc>
          <w:tcPr>
            <w:tcW w:w="3002" w:type="dxa"/>
            <w:vAlign w:val="center"/>
          </w:tcPr>
          <w:p w:rsidR="0010101E" w:rsidRPr="00185EE6" w:rsidRDefault="00595E3B" w:rsidP="00595521">
            <w:pPr>
              <w:jc w:val="center"/>
              <w:rPr>
                <w:bCs/>
                <w:sz w:val="22"/>
                <w:szCs w:val="22"/>
              </w:rPr>
            </w:pPr>
            <w:r>
              <w:rPr>
                <w:bCs/>
                <w:sz w:val="22"/>
                <w:szCs w:val="22"/>
              </w:rPr>
              <w:t>136 844</w:t>
            </w:r>
          </w:p>
        </w:tc>
        <w:tc>
          <w:tcPr>
            <w:tcW w:w="3002" w:type="dxa"/>
            <w:vAlign w:val="center"/>
          </w:tcPr>
          <w:p w:rsidR="0010101E" w:rsidRPr="008A2939" w:rsidRDefault="00C24D5C" w:rsidP="00595521">
            <w:pPr>
              <w:jc w:val="center"/>
              <w:rPr>
                <w:bCs/>
                <w:sz w:val="22"/>
                <w:szCs w:val="22"/>
              </w:rPr>
            </w:pPr>
            <w:r>
              <w:rPr>
                <w:bCs/>
                <w:sz w:val="22"/>
                <w:szCs w:val="22"/>
              </w:rPr>
              <w:t>265 623</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10101E" w:rsidRPr="00185EE6" w:rsidRDefault="00595E3B" w:rsidP="00595521">
            <w:pPr>
              <w:jc w:val="center"/>
              <w:rPr>
                <w:bCs/>
                <w:sz w:val="22"/>
                <w:szCs w:val="22"/>
              </w:rPr>
            </w:pPr>
            <w:r>
              <w:rPr>
                <w:bCs/>
                <w:sz w:val="22"/>
                <w:szCs w:val="22"/>
              </w:rPr>
              <w:t>147 606</w:t>
            </w:r>
          </w:p>
        </w:tc>
        <w:tc>
          <w:tcPr>
            <w:tcW w:w="3002" w:type="dxa"/>
            <w:vAlign w:val="center"/>
          </w:tcPr>
          <w:p w:rsidR="006F1AC9" w:rsidRPr="008A2939" w:rsidRDefault="00C24D5C" w:rsidP="00595521">
            <w:pPr>
              <w:jc w:val="center"/>
              <w:rPr>
                <w:bCs/>
                <w:sz w:val="22"/>
                <w:szCs w:val="22"/>
              </w:rPr>
            </w:pPr>
            <w:r>
              <w:rPr>
                <w:bCs/>
                <w:sz w:val="22"/>
                <w:szCs w:val="22"/>
              </w:rPr>
              <w:t>376 649</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10101E" w:rsidRPr="008A2939" w:rsidRDefault="00595E3B" w:rsidP="00595521">
            <w:pPr>
              <w:jc w:val="center"/>
              <w:rPr>
                <w:bCs/>
                <w:sz w:val="22"/>
                <w:szCs w:val="22"/>
              </w:rPr>
            </w:pPr>
            <w:r>
              <w:rPr>
                <w:bCs/>
                <w:sz w:val="22"/>
                <w:szCs w:val="22"/>
              </w:rPr>
              <w:t>108 867</w:t>
            </w:r>
          </w:p>
        </w:tc>
        <w:tc>
          <w:tcPr>
            <w:tcW w:w="3002" w:type="dxa"/>
            <w:vAlign w:val="center"/>
          </w:tcPr>
          <w:p w:rsidR="0010101E" w:rsidRPr="008A2939" w:rsidRDefault="00C24D5C" w:rsidP="00595521">
            <w:pPr>
              <w:jc w:val="center"/>
              <w:rPr>
                <w:bCs/>
                <w:sz w:val="22"/>
                <w:szCs w:val="22"/>
              </w:rPr>
            </w:pPr>
            <w:r>
              <w:rPr>
                <w:bCs/>
                <w:sz w:val="22"/>
                <w:szCs w:val="22"/>
              </w:rPr>
              <w:t>147 302</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tc>
        <w:tc>
          <w:tcPr>
            <w:tcW w:w="3273" w:type="dxa"/>
          </w:tcPr>
          <w:p w:rsidR="0010101E" w:rsidRPr="00412DDB" w:rsidRDefault="0010101E" w:rsidP="00AF58C2">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10101E" w:rsidRPr="008A2939" w:rsidRDefault="00595E3B" w:rsidP="00595521">
            <w:pPr>
              <w:jc w:val="center"/>
              <w:rPr>
                <w:bCs/>
                <w:sz w:val="22"/>
                <w:szCs w:val="22"/>
              </w:rPr>
            </w:pPr>
            <w:r>
              <w:rPr>
                <w:bCs/>
                <w:sz w:val="22"/>
                <w:szCs w:val="22"/>
              </w:rPr>
              <w:t>284 628</w:t>
            </w:r>
          </w:p>
        </w:tc>
        <w:tc>
          <w:tcPr>
            <w:tcW w:w="3002" w:type="dxa"/>
            <w:vAlign w:val="center"/>
          </w:tcPr>
          <w:p w:rsidR="0010101E" w:rsidRPr="008A2939" w:rsidRDefault="00C24D5C" w:rsidP="00595521">
            <w:pPr>
              <w:jc w:val="center"/>
              <w:rPr>
                <w:bCs/>
                <w:sz w:val="22"/>
                <w:szCs w:val="22"/>
              </w:rPr>
            </w:pPr>
            <w:r>
              <w:rPr>
                <w:bCs/>
                <w:sz w:val="22"/>
                <w:szCs w:val="22"/>
              </w:rPr>
              <w:t>326 552</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7</w:t>
            </w: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8A2939" w:rsidRDefault="00595E3B" w:rsidP="00595521">
            <w:pPr>
              <w:jc w:val="center"/>
              <w:rPr>
                <w:bCs/>
                <w:sz w:val="22"/>
                <w:szCs w:val="22"/>
              </w:rPr>
            </w:pPr>
            <w:r>
              <w:rPr>
                <w:bCs/>
                <w:sz w:val="22"/>
                <w:szCs w:val="22"/>
              </w:rPr>
              <w:t>717 341</w:t>
            </w:r>
          </w:p>
        </w:tc>
        <w:tc>
          <w:tcPr>
            <w:tcW w:w="3002" w:type="dxa"/>
            <w:vAlign w:val="center"/>
          </w:tcPr>
          <w:p w:rsidR="0010101E" w:rsidRPr="008A2939" w:rsidRDefault="00C24D5C" w:rsidP="00595521">
            <w:pPr>
              <w:jc w:val="center"/>
              <w:rPr>
                <w:bCs/>
                <w:sz w:val="22"/>
                <w:szCs w:val="22"/>
              </w:rPr>
            </w:pPr>
            <w:r>
              <w:rPr>
                <w:bCs/>
                <w:sz w:val="22"/>
                <w:szCs w:val="22"/>
              </w:rPr>
              <w:t>1 138 429</w:t>
            </w:r>
          </w:p>
        </w:tc>
      </w:tr>
      <w:tr w:rsidR="0010101E" w:rsidRPr="00412DDB" w:rsidTr="00AF58C2">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 том числе просроченная</w:t>
            </w:r>
          </w:p>
        </w:tc>
        <w:tc>
          <w:tcPr>
            <w:tcW w:w="3002" w:type="dxa"/>
          </w:tcPr>
          <w:p w:rsidR="0010101E" w:rsidRPr="00412DDB" w:rsidRDefault="0010101E" w:rsidP="00AF58C2">
            <w:pPr>
              <w:jc w:val="center"/>
              <w:rPr>
                <w:bCs/>
                <w:sz w:val="22"/>
                <w:szCs w:val="22"/>
              </w:rPr>
            </w:pPr>
            <w:r w:rsidRPr="00412DDB">
              <w:rPr>
                <w:bCs/>
                <w:sz w:val="22"/>
                <w:szCs w:val="22"/>
              </w:rPr>
              <w:t>0</w:t>
            </w:r>
          </w:p>
        </w:tc>
        <w:tc>
          <w:tcPr>
            <w:tcW w:w="3002" w:type="dxa"/>
          </w:tcPr>
          <w:p w:rsidR="0010101E" w:rsidRPr="00412DDB" w:rsidRDefault="0010101E" w:rsidP="00AF58C2">
            <w:pPr>
              <w:jc w:val="center"/>
              <w:rPr>
                <w:bCs/>
                <w:sz w:val="22"/>
                <w:szCs w:val="22"/>
              </w:rPr>
            </w:pPr>
            <w:r w:rsidRPr="00412DDB">
              <w:rPr>
                <w:bCs/>
                <w:sz w:val="22"/>
                <w:szCs w:val="22"/>
              </w:rPr>
              <w:t>0</w:t>
            </w:r>
          </w:p>
        </w:tc>
      </w:tr>
    </w:tbl>
    <w:p w:rsidR="0010101E" w:rsidRPr="00412DDB" w:rsidRDefault="0010101E" w:rsidP="0010101E">
      <w:pPr>
        <w:ind w:firstLine="720"/>
        <w:jc w:val="both"/>
        <w:rPr>
          <w:bCs/>
          <w:sz w:val="22"/>
          <w:szCs w:val="22"/>
        </w:rPr>
      </w:pPr>
    </w:p>
    <w:p w:rsidR="0010101E" w:rsidRPr="00412DDB" w:rsidRDefault="0010101E" w:rsidP="0010101E">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sidR="00B140EC">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sidR="00B140EC">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10101E" w:rsidRPr="00412DDB" w:rsidTr="003D79C8">
        <w:tc>
          <w:tcPr>
            <w:tcW w:w="10173" w:type="dxa"/>
          </w:tcPr>
          <w:p w:rsidR="004917D7" w:rsidRDefault="004917D7" w:rsidP="00AF58C2">
            <w:pPr>
              <w:pStyle w:val="em-4"/>
            </w:pPr>
          </w:p>
          <w:p w:rsidR="0010101E" w:rsidRPr="00412DDB" w:rsidRDefault="0010101E" w:rsidP="00AF58C2">
            <w:pPr>
              <w:pStyle w:val="em-4"/>
            </w:pPr>
            <w:r w:rsidRPr="00412DDB">
              <w:t>Просроченная задолженность по заемным средствам и просроченная кредиторская задолженность отсутствуют.</w:t>
            </w: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наличии в составе кредиторской задолженности кредитной организации </w:t>
      </w:r>
      <w:r w:rsidR="00B140EC">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10101E" w:rsidRDefault="0010101E" w:rsidP="0010101E">
      <w:pPr>
        <w:pStyle w:val="em-4"/>
        <w:rPr>
          <w:b/>
        </w:rPr>
      </w:pPr>
      <w:r w:rsidRPr="00412DDB">
        <w:lastRenderedPageBreak/>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rsidR="00B140EC">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3D79C8" w:rsidRPr="00412DDB" w:rsidRDefault="003D79C8" w:rsidP="0010101E">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полное фирменное наименование юридического лица (для некоммерческой организации </w:t>
            </w:r>
            <w:r w:rsidR="00B140EC">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Pr>
          <w:p w:rsidR="00511C67" w:rsidRPr="00412DDB" w:rsidRDefault="00511C67" w:rsidP="00A810D9">
            <w:pPr>
              <w:pStyle w:val="em-4"/>
              <w:ind w:firstLine="0"/>
            </w:pPr>
            <w:r w:rsidRPr="00412DDB">
              <w:t>сумма задолженности</w:t>
            </w:r>
          </w:p>
        </w:tc>
        <w:tc>
          <w:tcPr>
            <w:tcW w:w="3240" w:type="dxa"/>
            <w:gridSpan w:val="2"/>
          </w:tcPr>
          <w:p w:rsidR="00511C67" w:rsidRPr="00412DDB" w:rsidRDefault="00B140EC" w:rsidP="00A810D9">
            <w:pPr>
              <w:pStyle w:val="em-4"/>
              <w:ind w:firstLine="0"/>
            </w:pPr>
            <w:r>
              <w:t>–</w:t>
            </w:r>
          </w:p>
        </w:tc>
        <w:tc>
          <w:tcPr>
            <w:tcW w:w="822" w:type="dxa"/>
            <w:gridSpan w:val="2"/>
          </w:tcPr>
          <w:p w:rsidR="00511C67" w:rsidRPr="00412DDB" w:rsidRDefault="00511C67" w:rsidP="00A810D9">
            <w:pPr>
              <w:pStyle w:val="em-4"/>
              <w:ind w:firstLine="0"/>
            </w:pPr>
            <w:r w:rsidRPr="00412DDB">
              <w:t>руб.</w:t>
            </w:r>
          </w:p>
        </w:tc>
      </w:tr>
      <w:tr w:rsidR="0010101E" w:rsidRPr="00412DDB" w:rsidTr="003D79C8">
        <w:trPr>
          <w:gridBefore w:val="1"/>
          <w:wBefore w:w="648" w:type="dxa"/>
        </w:trPr>
        <w:tc>
          <w:tcPr>
            <w:tcW w:w="4881" w:type="dxa"/>
            <w:gridSpan w:val="3"/>
          </w:tcPr>
          <w:p w:rsidR="0010101E" w:rsidRPr="00412DDB" w:rsidRDefault="00511C67" w:rsidP="00AF58C2">
            <w:pPr>
              <w:pStyle w:val="em-4"/>
              <w:ind w:firstLine="0"/>
            </w:pPr>
            <w:r w:rsidRPr="00412DDB">
              <w:t>размер и условия просроченной задолженности</w:t>
            </w:r>
          </w:p>
        </w:tc>
        <w:tc>
          <w:tcPr>
            <w:tcW w:w="4062" w:type="dxa"/>
            <w:gridSpan w:val="4"/>
          </w:tcPr>
          <w:p w:rsidR="0010101E" w:rsidRPr="00412DDB" w:rsidRDefault="0010101E" w:rsidP="00AF58C2">
            <w:pPr>
              <w:pStyle w:val="em-4"/>
              <w:ind w:firstLine="0"/>
            </w:pP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511C67" w:rsidRPr="00412DDB" w:rsidRDefault="00511C67" w:rsidP="00AF58C2">
            <w:pPr>
              <w:pStyle w:val="em-4"/>
              <w:ind w:firstLine="0"/>
            </w:pPr>
          </w:p>
          <w:p w:rsidR="0010101E" w:rsidRPr="00412DDB" w:rsidRDefault="0010101E" w:rsidP="00AF58C2">
            <w:pPr>
              <w:pStyle w:val="em-4"/>
              <w:ind w:firstLine="0"/>
              <w:rPr>
                <w:lang w:val="en-US"/>
              </w:rPr>
            </w:pPr>
            <w:r w:rsidRPr="00412DDB">
              <w:t>Данный кредитор</w:t>
            </w:r>
          </w:p>
        </w:tc>
        <w:tc>
          <w:tcPr>
            <w:tcW w:w="1461" w:type="dxa"/>
          </w:tcPr>
          <w:p w:rsidR="00511C67" w:rsidRPr="00412DDB" w:rsidRDefault="00511C67" w:rsidP="00AF58C2">
            <w:pPr>
              <w:pStyle w:val="em-4"/>
              <w:ind w:firstLine="0"/>
              <w:rPr>
                <w:lang w:val="en-US"/>
              </w:rPr>
            </w:pPr>
          </w:p>
          <w:p w:rsidR="0010101E" w:rsidRPr="003D79C8" w:rsidRDefault="003D79C8" w:rsidP="003D79C8">
            <w:pPr>
              <w:pStyle w:val="em-4"/>
              <w:ind w:hanging="65"/>
            </w:pPr>
            <w:r>
              <w:t>не является</w:t>
            </w:r>
          </w:p>
        </w:tc>
        <w:tc>
          <w:tcPr>
            <w:tcW w:w="6222" w:type="dxa"/>
            <w:gridSpan w:val="5"/>
          </w:tcPr>
          <w:p w:rsidR="00511C67" w:rsidRPr="00412DDB" w:rsidRDefault="00511C67" w:rsidP="00AF58C2">
            <w:pPr>
              <w:pStyle w:val="em-4"/>
              <w:ind w:firstLine="0"/>
            </w:pPr>
          </w:p>
          <w:p w:rsidR="0010101E" w:rsidRPr="00412DDB" w:rsidRDefault="0010101E" w:rsidP="00AF58C2">
            <w:pPr>
              <w:pStyle w:val="em-4"/>
              <w:ind w:firstLine="0"/>
            </w:pPr>
            <w:r w:rsidRPr="00412DDB">
              <w:t>аффилированным лицом кредитной организации – эмитента:</w:t>
            </w: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10101E" w:rsidRPr="00412DDB" w:rsidRDefault="0010101E" w:rsidP="00AF58C2">
            <w:pPr>
              <w:pStyle w:val="em-6"/>
            </w:pPr>
            <w:r w:rsidRPr="00412DDB">
              <w:t xml:space="preserve">                    (указывается: является или не является)</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аффилированного лица </w:t>
            </w:r>
            <w:r w:rsidR="00B140EC">
              <w:t>–</w:t>
            </w:r>
            <w:r w:rsidRPr="00412DDB">
              <w:t xml:space="preserve"> хозяйственного общества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обыкновенных акций кредитной организации </w:t>
            </w:r>
            <w:r w:rsidR="00B140EC">
              <w:t>–</w:t>
            </w:r>
            <w:r w:rsidRPr="00412DDB">
              <w:t xml:space="preserve"> эмитента, прина</w:t>
            </w:r>
            <w:r w:rsidRPr="00412DDB">
              <w:t>д</w:t>
            </w:r>
            <w:r w:rsidRPr="00412DDB">
              <w:t>лежащих аффилированному лицу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r w:rsidRPr="00412DDB">
              <w:t xml:space="preserve">должности, которые аффилированное лицо, являющееся физическим лицом, занимает в кредитной организации </w:t>
            </w:r>
            <w:r w:rsidR="00B140EC">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
        </w:tc>
      </w:tr>
    </w:tbl>
    <w:p w:rsidR="0010101E" w:rsidRPr="00412DDB" w:rsidRDefault="0010101E" w:rsidP="0010101E">
      <w:pPr>
        <w:pStyle w:val="em-4"/>
      </w:pPr>
    </w:p>
    <w:p w:rsidR="0010101E" w:rsidRPr="00412DDB" w:rsidRDefault="0010101E" w:rsidP="0010101E">
      <w:pPr>
        <w:pStyle w:val="em-4"/>
        <w:rPr>
          <w:b/>
          <w:i/>
        </w:rPr>
      </w:pPr>
      <w:r w:rsidRPr="00412DDB">
        <w:rPr>
          <w:b/>
          <w:i/>
        </w:rPr>
        <w:t>Информация о выполнении нормативов обязательных резервов установленных Центральным банком Российской Федерации (наличии недовзносов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10101E" w:rsidRPr="00412DDB" w:rsidRDefault="0010101E" w:rsidP="0010101E">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10101E" w:rsidRPr="00412DDB" w:rsidTr="00AF58C2">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недовзноса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4</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pPr>
              <w:jc w:val="center"/>
              <w:rPr>
                <w:sz w:val="22"/>
                <w:szCs w:val="22"/>
              </w:rPr>
            </w:pPr>
            <w:r w:rsidRPr="00412DDB">
              <w:rPr>
                <w:sz w:val="22"/>
                <w:szCs w:val="22"/>
              </w:rPr>
              <w:t>01.</w:t>
            </w:r>
            <w:r w:rsidR="008A2939">
              <w:rPr>
                <w:sz w:val="22"/>
                <w:szCs w:val="22"/>
              </w:rPr>
              <w:t>01</w:t>
            </w:r>
            <w:r w:rsidRPr="00412DDB">
              <w:rPr>
                <w:sz w:val="22"/>
                <w:szCs w:val="22"/>
              </w:rPr>
              <w:t>.</w:t>
            </w:r>
            <w:r w:rsidR="00595E3B" w:rsidRPr="00412DDB">
              <w:rPr>
                <w:sz w:val="22"/>
                <w:szCs w:val="22"/>
              </w:rPr>
              <w:t>201</w:t>
            </w:r>
            <w:r w:rsidR="00595E3B">
              <w:rPr>
                <w:sz w:val="22"/>
                <w:szCs w:val="22"/>
              </w:rPr>
              <w:t>7</w:t>
            </w:r>
            <w:r w:rsidR="00595E3B" w:rsidRPr="00412DDB">
              <w:rPr>
                <w:sz w:val="22"/>
                <w:szCs w:val="22"/>
              </w:rPr>
              <w:t xml:space="preserve"> </w:t>
            </w:r>
            <w:r w:rsidRPr="00412DDB">
              <w:rPr>
                <w:sz w:val="22"/>
                <w:szCs w:val="22"/>
              </w:rPr>
              <w:t>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r w:rsidR="00671578" w:rsidRPr="00412DDB" w:rsidTr="00671578">
        <w:trPr>
          <w:trHeight w:val="240"/>
        </w:trPr>
        <w:tc>
          <w:tcPr>
            <w:tcW w:w="1440" w:type="dxa"/>
            <w:tcBorders>
              <w:top w:val="single" w:sz="6" w:space="0" w:color="auto"/>
              <w:left w:val="single" w:sz="6" w:space="0" w:color="auto"/>
              <w:bottom w:val="single" w:sz="6" w:space="0" w:color="auto"/>
              <w:right w:val="single" w:sz="6" w:space="0" w:color="auto"/>
            </w:tcBorders>
          </w:tcPr>
          <w:p w:rsidR="00671578" w:rsidRPr="00412DDB" w:rsidRDefault="00671578">
            <w:pPr>
              <w:jc w:val="center"/>
              <w:rPr>
                <w:sz w:val="22"/>
                <w:szCs w:val="22"/>
              </w:rPr>
            </w:pPr>
            <w:r w:rsidRPr="00412DDB">
              <w:rPr>
                <w:sz w:val="22"/>
                <w:szCs w:val="22"/>
              </w:rPr>
              <w:t>01.01.</w:t>
            </w:r>
            <w:r w:rsidR="00595E3B" w:rsidRPr="00412DDB">
              <w:rPr>
                <w:sz w:val="22"/>
                <w:szCs w:val="22"/>
              </w:rPr>
              <w:t>201</w:t>
            </w:r>
            <w:r w:rsidR="00595E3B">
              <w:rPr>
                <w:sz w:val="22"/>
                <w:szCs w:val="22"/>
              </w:rPr>
              <w:t>8</w:t>
            </w:r>
            <w:r w:rsidR="00595E3B" w:rsidRPr="00412DDB">
              <w:rPr>
                <w:sz w:val="22"/>
                <w:szCs w:val="22"/>
              </w:rPr>
              <w:t xml:space="preserve"> </w:t>
            </w:r>
            <w:r w:rsidRPr="00412DDB">
              <w:rPr>
                <w:sz w:val="22"/>
                <w:szCs w:val="22"/>
              </w:rPr>
              <w:t>г.</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671578" w:rsidRPr="00412DDB" w:rsidRDefault="00671578" w:rsidP="005D01FD">
            <w:pPr>
              <w:jc w:val="center"/>
              <w:rPr>
                <w:sz w:val="22"/>
                <w:szCs w:val="22"/>
              </w:rPr>
            </w:pPr>
            <w:r w:rsidRPr="00412DDB">
              <w:rPr>
                <w:sz w:val="22"/>
                <w:szCs w:val="22"/>
              </w:rPr>
              <w:t>0</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pPr>
              <w:jc w:val="center"/>
              <w:rPr>
                <w:sz w:val="22"/>
                <w:szCs w:val="22"/>
              </w:rPr>
            </w:pPr>
            <w:r w:rsidRPr="00412DDB">
              <w:rPr>
                <w:sz w:val="22"/>
                <w:szCs w:val="22"/>
              </w:rPr>
              <w:t>01.</w:t>
            </w:r>
            <w:r w:rsidR="00C24D5C">
              <w:rPr>
                <w:sz w:val="22"/>
                <w:szCs w:val="22"/>
              </w:rPr>
              <w:t>10</w:t>
            </w:r>
            <w:r w:rsidRPr="00412DDB">
              <w:rPr>
                <w:sz w:val="22"/>
                <w:szCs w:val="22"/>
              </w:rPr>
              <w:t>.</w:t>
            </w:r>
            <w:r w:rsidR="00595E3B" w:rsidRPr="00412DDB">
              <w:rPr>
                <w:sz w:val="22"/>
                <w:szCs w:val="22"/>
              </w:rPr>
              <w:t>201</w:t>
            </w:r>
            <w:r w:rsidR="00595E3B">
              <w:rPr>
                <w:sz w:val="22"/>
                <w:szCs w:val="22"/>
              </w:rPr>
              <w:t>8</w:t>
            </w:r>
            <w:r w:rsidR="00595E3B" w:rsidRPr="00412DDB">
              <w:rPr>
                <w:sz w:val="22"/>
                <w:szCs w:val="22"/>
              </w:rPr>
              <w:t xml:space="preserve"> </w:t>
            </w:r>
            <w:r w:rsidRPr="00412DDB">
              <w:rPr>
                <w:sz w:val="22"/>
                <w:szCs w:val="22"/>
              </w:rPr>
              <w:t>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bl>
    <w:p w:rsidR="0010101E" w:rsidRPr="00412DDB" w:rsidRDefault="0010101E" w:rsidP="0010101E">
      <w:pPr>
        <w:pStyle w:val="em-4"/>
      </w:pPr>
    </w:p>
    <w:p w:rsidR="00B37CA9" w:rsidRPr="00412DDB" w:rsidRDefault="00B37CA9" w:rsidP="003A7505">
      <w:pPr>
        <w:pStyle w:val="em-7"/>
      </w:pPr>
      <w:bookmarkStart w:id="315" w:name="_Toc482611672"/>
      <w:r w:rsidRPr="00412DDB">
        <w:t xml:space="preserve">2.3.2. Кредитная история кредитной организации </w:t>
      </w:r>
      <w:r w:rsidR="00B140EC">
        <w:t>–</w:t>
      </w:r>
      <w:r w:rsidRPr="00412DDB">
        <w:t xml:space="preserve"> эмитента</w:t>
      </w:r>
      <w:bookmarkEnd w:id="315"/>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 xml:space="preserve">в течение </w:t>
            </w:r>
            <w:r w:rsidR="00595E3B" w:rsidRPr="00DB4A1B">
              <w:t>201</w:t>
            </w:r>
            <w:r w:rsidR="00595E3B">
              <w:t>7</w:t>
            </w:r>
            <w:r w:rsidR="00595E3B" w:rsidRPr="00DB4A1B">
              <w:t xml:space="preserve"> </w:t>
            </w:r>
            <w:r w:rsidR="00CB355D" w:rsidRPr="00DB4A1B">
              <w:t xml:space="preserve">года и </w:t>
            </w:r>
            <w:r w:rsidR="008A2939">
              <w:t>1</w:t>
            </w:r>
            <w:r w:rsidR="00B140EC" w:rsidRPr="00DB4A1B">
              <w:t>–</w:t>
            </w:r>
            <w:r w:rsidR="00CB355D" w:rsidRPr="00DB4A1B">
              <w:t>го</w:t>
            </w:r>
            <w:r w:rsidR="0013352C">
              <w:t>,</w:t>
            </w:r>
            <w:r w:rsidR="00CB355D" w:rsidRPr="00DB4A1B">
              <w:t xml:space="preserve"> </w:t>
            </w:r>
            <w:r w:rsidR="009D6AA8">
              <w:t xml:space="preserve"> 2-го </w:t>
            </w:r>
            <w:r w:rsidR="0013352C">
              <w:t xml:space="preserve">и 3-го </w:t>
            </w:r>
            <w:r w:rsidR="00CB355D" w:rsidRPr="00DB4A1B">
              <w:t>квартал</w:t>
            </w:r>
            <w:r w:rsidR="009D6AA8">
              <w:t>ов</w:t>
            </w:r>
            <w:r w:rsidR="00CB355D" w:rsidRPr="00DB4A1B">
              <w:t xml:space="preserve"> </w:t>
            </w:r>
            <w:r w:rsidR="00595E3B" w:rsidRPr="00DB4A1B">
              <w:t>201</w:t>
            </w:r>
            <w:r w:rsidR="00595E3B">
              <w:t>8</w:t>
            </w:r>
            <w:r w:rsidR="00595E3B" w:rsidRPr="00DB4A1B">
              <w:t xml:space="preserve"> </w:t>
            </w:r>
            <w:r w:rsidR="00305273" w:rsidRPr="00DB4A1B">
              <w:t>г</w:t>
            </w:r>
            <w:r w:rsidR="00CB355D" w:rsidRPr="00DB4A1B">
              <w:t>ода</w:t>
            </w:r>
            <w:r w:rsidR="00305273" w:rsidRPr="00DB4A1B">
              <w:t xml:space="preserve"> не привлекался.</w:t>
            </w:r>
          </w:p>
          <w:p w:rsidR="009A0C0C" w:rsidRPr="007821A6" w:rsidRDefault="009A0C0C" w:rsidP="009A0C0C">
            <w:pPr>
              <w:pStyle w:val="em-4"/>
            </w:pPr>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C55E61">
              <w:t>30</w:t>
            </w:r>
            <w:r w:rsidR="00C55E61" w:rsidRPr="007821A6">
              <w:t xml:space="preserve"> </w:t>
            </w:r>
            <w:r w:rsidR="0013352C">
              <w:t xml:space="preserve"> сентября</w:t>
            </w:r>
            <w:r w:rsidRPr="007821A6">
              <w:t xml:space="preserve"> </w:t>
            </w:r>
            <w:r w:rsidR="00595E3B" w:rsidRPr="007821A6">
              <w:t>201</w:t>
            </w:r>
            <w:r w:rsidR="00595E3B">
              <w:t>8</w:t>
            </w:r>
            <w:r w:rsidR="00595E3B" w:rsidRPr="007821A6">
              <w:t xml:space="preserve"> </w:t>
            </w:r>
            <w:r w:rsidRPr="007821A6">
              <w:t>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w:t>
            </w:r>
            <w:r w:rsidRPr="007821A6">
              <w:t>б</w:t>
            </w:r>
            <w:r w:rsidRPr="007821A6">
              <w:t xml:space="preserve">ственных документарных процентных неконвертируемых облигаций на предъявителя серии 02, 03, 04, </w:t>
            </w:r>
            <w:r w:rsidRPr="007821A6">
              <w:lastRenderedPageBreak/>
              <w:t>05 на общую сумму 16 000 000 000 рублей, совокупная номинальная стоимость которых составляет м</w:t>
            </w:r>
            <w:r w:rsidRPr="007821A6">
              <w:t>е</w:t>
            </w:r>
            <w:r w:rsidRPr="007821A6">
              <w:t>нее 5 процентов балансовой стоимости активов кредитной организации</w:t>
            </w:r>
            <w:r w:rsidR="00B140EC" w:rsidRPr="007821A6">
              <w:t>–</w:t>
            </w:r>
            <w:r w:rsidRPr="007821A6">
              <w:t>эмитента на дату окончания п</w:t>
            </w:r>
            <w:r w:rsidRPr="007821A6">
              <w:t>о</w:t>
            </w:r>
            <w:r w:rsidRPr="007821A6">
              <w:t>следнего завершенного квартала, предшествующего государственной регистрации отчета об итогах в</w:t>
            </w:r>
            <w:r w:rsidRPr="007821A6">
              <w:t>ы</w:t>
            </w:r>
            <w:r w:rsidRPr="007821A6">
              <w:t>пуска облигаций</w:t>
            </w:r>
            <w:r w:rsidR="00AF58C2" w:rsidRPr="007821A6">
              <w:t>.</w:t>
            </w:r>
          </w:p>
          <w:p w:rsidR="00AF58C2" w:rsidRPr="007821A6" w:rsidRDefault="00D95638" w:rsidP="00AF58C2">
            <w:pPr>
              <w:pStyle w:val="em-4"/>
            </w:pPr>
            <w:r w:rsidRPr="007821A6">
              <w:t xml:space="preserve">По состоянию на 1 </w:t>
            </w:r>
            <w:r w:rsidR="00C24D5C">
              <w:t>октября</w:t>
            </w:r>
            <w:r w:rsidR="00C24D5C" w:rsidRPr="007821A6">
              <w:t xml:space="preserve"> </w:t>
            </w:r>
            <w:r w:rsidR="00595E3B" w:rsidRPr="007821A6">
              <w:t>201</w:t>
            </w:r>
            <w:r w:rsidR="00595E3B">
              <w:t>8</w:t>
            </w:r>
            <w:r w:rsidR="00595E3B" w:rsidRPr="007821A6">
              <w:t xml:space="preserve"> </w:t>
            </w:r>
            <w:r w:rsidRPr="007821A6">
              <w:t>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lastRenderedPageBreak/>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316" w:name="_Toc482611673"/>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316"/>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A84E42" w:rsidRPr="00D84AC9">
        <w:rPr>
          <w:color w:val="000000" w:themeColor="text1"/>
          <w:sz w:val="22"/>
          <w:szCs w:val="22"/>
        </w:rPr>
        <w:t>января</w:t>
      </w:r>
      <w:r w:rsidR="00AF58C2" w:rsidRPr="00D84AC9">
        <w:rPr>
          <w:color w:val="000000" w:themeColor="text1"/>
          <w:sz w:val="22"/>
          <w:szCs w:val="22"/>
        </w:rPr>
        <w:t xml:space="preserve"> </w:t>
      </w:r>
      <w:r w:rsidR="00595E3B" w:rsidRPr="00D84AC9">
        <w:rPr>
          <w:color w:val="000000" w:themeColor="text1"/>
          <w:sz w:val="22"/>
          <w:szCs w:val="22"/>
        </w:rPr>
        <w:t>201</w:t>
      </w:r>
      <w:r w:rsidR="00595E3B">
        <w:rPr>
          <w:color w:val="000000" w:themeColor="text1"/>
          <w:sz w:val="22"/>
          <w:szCs w:val="22"/>
        </w:rPr>
        <w:t>8</w:t>
      </w:r>
      <w:r w:rsidR="00595E3B" w:rsidRPr="00D84AC9">
        <w:rPr>
          <w:color w:val="000000" w:themeColor="text1"/>
          <w:sz w:val="22"/>
          <w:szCs w:val="22"/>
        </w:rPr>
        <w:t xml:space="preserve"> </w:t>
      </w:r>
      <w:r w:rsidRPr="00D84AC9">
        <w:rPr>
          <w:color w:val="000000" w:themeColor="text1"/>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пп</w:t>
            </w:r>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 xml:space="preserve">Общая сумма обязательств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3B2041" w:rsidP="00F46CC5">
            <w:pPr>
              <w:jc w:val="center"/>
              <w:rPr>
                <w:color w:val="000000" w:themeColor="text1"/>
                <w:sz w:val="20"/>
                <w:szCs w:val="20"/>
              </w:rPr>
            </w:pPr>
            <w:r>
              <w:rPr>
                <w:color w:val="000000" w:themeColor="text1"/>
                <w:sz w:val="20"/>
                <w:szCs w:val="20"/>
              </w:rPr>
              <w:t>5 580 449</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 xml:space="preserve">Общая сумма обязательств третьих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3B2041" w:rsidP="00F46CC5">
            <w:pPr>
              <w:jc w:val="center"/>
              <w:rPr>
                <w:color w:val="000000" w:themeColor="text1"/>
                <w:sz w:val="20"/>
                <w:szCs w:val="20"/>
              </w:rPr>
            </w:pPr>
            <w:r>
              <w:rPr>
                <w:color w:val="000000" w:themeColor="text1"/>
                <w:sz w:val="20"/>
                <w:szCs w:val="20"/>
              </w:rPr>
              <w:t>5 580 449</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3B2041" w:rsidP="00F237F6">
            <w:pPr>
              <w:jc w:val="center"/>
              <w:rPr>
                <w:bCs/>
                <w:color w:val="000000" w:themeColor="text1"/>
                <w:sz w:val="20"/>
                <w:szCs w:val="20"/>
              </w:rPr>
            </w:pPr>
            <w:r>
              <w:rPr>
                <w:color w:val="000000" w:themeColor="text1"/>
                <w:sz w:val="20"/>
                <w:szCs w:val="20"/>
              </w:rPr>
              <w:t>5 580 449</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 xml:space="preserve">Общая сумма обязательств третьих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3B2041" w:rsidP="00F237F6">
            <w:pPr>
              <w:jc w:val="center"/>
              <w:rPr>
                <w:bCs/>
                <w:color w:val="000000" w:themeColor="text1"/>
                <w:sz w:val="20"/>
                <w:szCs w:val="20"/>
              </w:rPr>
            </w:pPr>
            <w:r>
              <w:rPr>
                <w:color w:val="000000" w:themeColor="text1"/>
                <w:sz w:val="20"/>
                <w:szCs w:val="20"/>
              </w:rPr>
              <w:t>5 580 449</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C24D5C">
        <w:rPr>
          <w:sz w:val="22"/>
          <w:szCs w:val="22"/>
        </w:rPr>
        <w:t>октября</w:t>
      </w:r>
      <w:r w:rsidR="00C24D5C" w:rsidRPr="00412DDB">
        <w:rPr>
          <w:sz w:val="22"/>
          <w:szCs w:val="22"/>
        </w:rPr>
        <w:t xml:space="preserve"> </w:t>
      </w:r>
      <w:r w:rsidR="00595E3B" w:rsidRPr="00412DDB">
        <w:rPr>
          <w:sz w:val="22"/>
          <w:szCs w:val="22"/>
        </w:rPr>
        <w:t>201</w:t>
      </w:r>
      <w:r w:rsidR="00595E3B">
        <w:rPr>
          <w:sz w:val="22"/>
          <w:szCs w:val="22"/>
        </w:rPr>
        <w:t>8</w:t>
      </w:r>
      <w:r w:rsidR="00595E3B" w:rsidRPr="00412DDB">
        <w:rPr>
          <w:sz w:val="22"/>
          <w:szCs w:val="22"/>
        </w:rPr>
        <w:t xml:space="preserve"> </w:t>
      </w:r>
      <w:r w:rsidRPr="00412DDB">
        <w:rPr>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пп</w:t>
            </w:r>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 xml:space="preserve">Общая сумма обязательств кредитной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C24D5C" w:rsidP="00F46CC5">
            <w:pPr>
              <w:jc w:val="center"/>
              <w:rPr>
                <w:sz w:val="20"/>
                <w:szCs w:val="20"/>
              </w:rPr>
            </w:pPr>
            <w:r>
              <w:rPr>
                <w:sz w:val="20"/>
                <w:szCs w:val="20"/>
              </w:rPr>
              <w:t>7 143 745</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 xml:space="preserve">Общая сумма обязательств третьих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C24D5C" w:rsidP="00F46CC5">
            <w:pPr>
              <w:jc w:val="center"/>
              <w:rPr>
                <w:sz w:val="20"/>
                <w:szCs w:val="20"/>
              </w:rPr>
            </w:pPr>
            <w:r>
              <w:rPr>
                <w:sz w:val="20"/>
                <w:szCs w:val="20"/>
              </w:rPr>
              <w:t>7 143 745</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C24D5C" w:rsidP="00CA44C2">
            <w:pPr>
              <w:jc w:val="center"/>
              <w:rPr>
                <w:bCs/>
                <w:sz w:val="20"/>
                <w:szCs w:val="20"/>
              </w:rPr>
            </w:pPr>
            <w:r>
              <w:rPr>
                <w:sz w:val="20"/>
                <w:szCs w:val="20"/>
              </w:rPr>
              <w:t>7 143 745</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 xml:space="preserve">Общая сумма обязательств третьих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C24D5C" w:rsidP="00CA44C2">
            <w:pPr>
              <w:jc w:val="center"/>
              <w:rPr>
                <w:bCs/>
                <w:sz w:val="20"/>
                <w:szCs w:val="20"/>
              </w:rPr>
            </w:pPr>
            <w:r>
              <w:rPr>
                <w:sz w:val="20"/>
                <w:szCs w:val="20"/>
              </w:rPr>
              <w:t>7 143 745</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пп</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lastRenderedPageBreak/>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обязательств тр</w:t>
      </w:r>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 xml:space="preserve">Риск неисполнения или ненадлежащего исполнения обязательств третьими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обязательств третьими лиц</w:t>
            </w:r>
            <w:r w:rsidRPr="00412DDB">
              <w:rPr>
                <w:sz w:val="20"/>
                <w:szCs w:val="20"/>
              </w:rPr>
              <w:t>а</w:t>
            </w:r>
            <w:r w:rsidRPr="00412DDB">
              <w:rPr>
                <w:sz w:val="20"/>
                <w:szCs w:val="20"/>
              </w:rPr>
              <w:t xml:space="preserve">ми произведена в соответствии с методикой, приведенной в Положении ЦБ РФ от </w:t>
            </w:r>
            <w:r w:rsidR="007D5C2E">
              <w:rPr>
                <w:sz w:val="20"/>
                <w:szCs w:val="20"/>
              </w:rPr>
              <w:t>23.10.2017</w:t>
            </w:r>
            <w:r w:rsidRPr="00412DDB">
              <w:rPr>
                <w:sz w:val="20"/>
                <w:szCs w:val="20"/>
              </w:rPr>
              <w:t xml:space="preserve"> № </w:t>
            </w:r>
            <w:r w:rsidR="007D5C2E">
              <w:rPr>
                <w:sz w:val="20"/>
                <w:szCs w:val="20"/>
              </w:rPr>
              <w:t>611</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ствуют. Вероятность возникновения таких факторов, по мнению кредитной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317" w:name="_Toc482611674"/>
      <w:r w:rsidRPr="00412DDB">
        <w:t xml:space="preserve">2.3.4. Прочие обязательства кредитной организации </w:t>
      </w:r>
      <w:r w:rsidR="00B140EC">
        <w:t>–</w:t>
      </w:r>
      <w:r w:rsidRPr="00412DDB">
        <w:t xml:space="preserve"> эмитента</w:t>
      </w:r>
      <w:bookmarkEnd w:id="317"/>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318" w:name="_Toc482611675"/>
      <w:r w:rsidRPr="00412DDB">
        <w:t xml:space="preserve">2.4. Риски, связанные с приобретением размещаемых </w:t>
      </w:r>
      <w:r w:rsidR="007C2E1A">
        <w:t>(размещенных)</w:t>
      </w:r>
      <w:r w:rsidRPr="00412DDB">
        <w:t xml:space="preserve"> ценных бумаг</w:t>
      </w:r>
      <w:bookmarkEnd w:id="318"/>
      <w:r w:rsidRPr="00412DDB">
        <w:rPr>
          <w:rStyle w:val="af0"/>
          <w:b w:val="0"/>
          <w:bCs/>
          <w:vanish/>
          <w:szCs w:val="24"/>
        </w:rPr>
        <w:footnoteReference w:id="23"/>
      </w:r>
    </w:p>
    <w:p w:rsidR="00F83B2D" w:rsidRPr="00412DDB" w:rsidRDefault="00F83B2D" w:rsidP="00F83B2D">
      <w:pPr>
        <w:pStyle w:val="em-1"/>
      </w:pPr>
    </w:p>
    <w:p w:rsidR="00F83B2D" w:rsidRPr="00412DDB" w:rsidRDefault="00B37CA9" w:rsidP="00AB4C32">
      <w:pPr>
        <w:pStyle w:val="em-7"/>
        <w:rPr>
          <w:lang w:val="en-US"/>
        </w:rPr>
      </w:pPr>
      <w:bookmarkStart w:id="319" w:name="_Toc482611676"/>
      <w:r w:rsidRPr="00412DDB">
        <w:t>2.4.1. Кредитный риск</w:t>
      </w:r>
      <w:bookmarkEnd w:id="319"/>
    </w:p>
    <w:tbl>
      <w:tblPr>
        <w:tblW w:w="0" w:type="auto"/>
        <w:tblLook w:val="01E0" w:firstRow="1" w:lastRow="1" w:firstColumn="1" w:lastColumn="1" w:noHBand="0" w:noVBand="0"/>
      </w:tblPr>
      <w:tblGrid>
        <w:gridCol w:w="10031"/>
      </w:tblGrid>
      <w:tr w:rsidR="00F83B2D" w:rsidRPr="00412DDB" w:rsidTr="003D79C8">
        <w:tc>
          <w:tcPr>
            <w:tcW w:w="10031" w:type="dxa"/>
          </w:tcPr>
          <w:p w:rsidR="003D79C8" w:rsidRPr="00397B60" w:rsidRDefault="003D79C8" w:rsidP="00D95638">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w:t>
            </w:r>
          </w:p>
          <w:p w:rsidR="003637DC" w:rsidRPr="003637DC" w:rsidRDefault="003637DC" w:rsidP="003637DC">
            <w:pPr>
              <w:pStyle w:val="22"/>
              <w:ind w:firstLine="567"/>
              <w:jc w:val="both"/>
              <w:rPr>
                <w:sz w:val="20"/>
              </w:rPr>
            </w:pPr>
            <w:r w:rsidRPr="003637DC">
              <w:rPr>
                <w:sz w:val="20"/>
              </w:rPr>
              <w:t>Ссудная задолженность физических и юридических лиц в 201</w:t>
            </w:r>
            <w:r w:rsidR="0013352C">
              <w:rPr>
                <w:sz w:val="20"/>
              </w:rPr>
              <w:t>8</w:t>
            </w:r>
            <w:r w:rsidRPr="003637DC">
              <w:rPr>
                <w:sz w:val="20"/>
              </w:rPr>
              <w:t xml:space="preserve"> году формировала примерно 40% активов-нетто Банка. Кроме того, заметным источником риска, связанного с кредитными продуктами для компаний и и</w:t>
            </w:r>
            <w:r w:rsidRPr="003637DC">
              <w:rPr>
                <w:sz w:val="20"/>
              </w:rPr>
              <w:t>н</w:t>
            </w:r>
            <w:r w:rsidRPr="003637DC">
              <w:rPr>
                <w:sz w:val="20"/>
              </w:rPr>
              <w:t>дивидуальных клиентов, являлся ряд внебалансовых позиций, в частности, гарантии и поручительства, неиспол</w:t>
            </w:r>
            <w:r w:rsidRPr="003637DC">
              <w:rPr>
                <w:sz w:val="20"/>
              </w:rPr>
              <w:t>ь</w:t>
            </w:r>
            <w:r w:rsidRPr="003637DC">
              <w:rPr>
                <w:sz w:val="20"/>
              </w:rPr>
              <w:t>зованные лимиты по кредитным линиям и овердрафтам. Объем указанных позиций, отраженных в отчетности по РСБУ, на протяжении 2017 года не превышал 17% активов-нетто Банка. В части операций Банка на финансовых рынках чистый объем активов под риском в отчетном периоде был сопоставимым с суммарной чистой ссудной задолженностью в корпоративном и розничном сегментах бизнеса  (примерно 40% активов-нетто).</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портфеле ссуд, выданных юридическим лицам, Банк регулирует уровень кредитного риска за счет:</w:t>
            </w:r>
          </w:p>
          <w:p w:rsidR="003637DC" w:rsidRPr="003637DC" w:rsidRDefault="003637DC" w:rsidP="003637DC">
            <w:pPr>
              <w:pStyle w:val="22"/>
              <w:ind w:firstLine="567"/>
              <w:jc w:val="both"/>
              <w:rPr>
                <w:sz w:val="20"/>
              </w:rPr>
            </w:pPr>
            <w:r w:rsidRPr="003637DC">
              <w:rPr>
                <w:sz w:val="20"/>
              </w:rPr>
              <w:t>•</w:t>
            </w:r>
            <w:r w:rsidRPr="003637DC">
              <w:rPr>
                <w:sz w:val="20"/>
              </w:rPr>
              <w:tab/>
              <w:t>установления лимитов в отношении одного заемщика или группы заемщиков, а также отраслевых се</w:t>
            </w:r>
            <w:r w:rsidRPr="003637DC">
              <w:rPr>
                <w:sz w:val="20"/>
              </w:rPr>
              <w:t>г</w:t>
            </w:r>
            <w:r w:rsidRPr="003637DC">
              <w:rPr>
                <w:sz w:val="20"/>
              </w:rPr>
              <w:t xml:space="preserve">ментов; </w:t>
            </w:r>
          </w:p>
          <w:p w:rsidR="003637DC" w:rsidRPr="003637DC" w:rsidRDefault="003637DC" w:rsidP="003637DC">
            <w:pPr>
              <w:pStyle w:val="22"/>
              <w:ind w:firstLine="567"/>
              <w:jc w:val="both"/>
              <w:rPr>
                <w:sz w:val="20"/>
              </w:rPr>
            </w:pPr>
            <w:r w:rsidRPr="003637DC">
              <w:rPr>
                <w:sz w:val="20"/>
              </w:rPr>
              <w:t>•</w:t>
            </w:r>
            <w:r w:rsidRPr="003637DC">
              <w:rPr>
                <w:sz w:val="20"/>
              </w:rPr>
              <w:tab/>
              <w:t xml:space="preserve">установления критериев приемлемости кредитного качества заемщиков и требований по обеспеченности кредитов, дифференцированных в зависимости от риск-профиля клиентов; </w:t>
            </w:r>
          </w:p>
          <w:p w:rsidR="003637DC" w:rsidRPr="003637DC" w:rsidRDefault="003637DC" w:rsidP="003637DC">
            <w:pPr>
              <w:pStyle w:val="22"/>
              <w:ind w:firstLine="567"/>
              <w:jc w:val="both"/>
              <w:rPr>
                <w:sz w:val="20"/>
              </w:rPr>
            </w:pPr>
            <w:r w:rsidRPr="003637DC">
              <w:rPr>
                <w:sz w:val="20"/>
              </w:rPr>
              <w:t>•</w:t>
            </w:r>
            <w:r w:rsidRPr="003637DC">
              <w:rPr>
                <w:sz w:val="20"/>
              </w:rPr>
              <w:tab/>
              <w:t xml:space="preserve">контроля и корректировки риск-профиля кредитных продуктов банка. </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Лимиты в отношении уровня кредитного риска по продуктам, заемщикам, группам связанных заемщиков отраслям экономики, описаны в Кредитной политике, утвержденной Правлением, и пересматриваются на рег</w:t>
            </w:r>
            <w:r w:rsidRPr="003637DC">
              <w:rPr>
                <w:sz w:val="20"/>
              </w:rPr>
              <w:t>у</w:t>
            </w:r>
            <w:r w:rsidRPr="003637DC">
              <w:rPr>
                <w:sz w:val="20"/>
              </w:rPr>
              <w:t>лярной основе. Новая редакция Кредитной политики, принятая в 2016 году, установила четкие критерии прие</w:t>
            </w:r>
            <w:r w:rsidRPr="003637DC">
              <w:rPr>
                <w:sz w:val="20"/>
              </w:rPr>
              <w:t>м</w:t>
            </w:r>
            <w:r w:rsidRPr="003637DC">
              <w:rPr>
                <w:sz w:val="20"/>
              </w:rPr>
              <w:t>лемости кредитного качества заемщиков, требования по обеспеченности кредитов и ввела практику подтвержд</w:t>
            </w:r>
            <w:r w:rsidRPr="003637DC">
              <w:rPr>
                <w:sz w:val="20"/>
              </w:rPr>
              <w:t>е</w:t>
            </w:r>
            <w:r w:rsidRPr="003637DC">
              <w:rPr>
                <w:sz w:val="20"/>
              </w:rPr>
              <w:t>ния отдельных решений кредитного комитета Банка его Советом Директоров.</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 xml:space="preserve"> С учетом успешной практики применения Кредитной политики в 2017 году,  во внутренние нормативные документы   Банка были внесены изменения, связанные с частичным делегированием полномочий по принятию решений, не связанным с существенным кредитным риском, на нижестоящие уровни. Это привело к ускорению кредитного процесса.</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Мониторинг фактического размера рисков осуществляется регулярно для обеспечения полного соблюд</w:t>
            </w:r>
            <w:r w:rsidRPr="003637DC">
              <w:rPr>
                <w:sz w:val="20"/>
              </w:rPr>
              <w:t>е</w:t>
            </w:r>
            <w:r w:rsidRPr="003637DC">
              <w:rPr>
                <w:sz w:val="20"/>
              </w:rPr>
              <w:t>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w:t>
            </w:r>
            <w:r w:rsidRPr="003637DC">
              <w:rPr>
                <w:sz w:val="20"/>
              </w:rPr>
              <w:t>е</w:t>
            </w:r>
            <w:r w:rsidRPr="003637DC">
              <w:rPr>
                <w:sz w:val="20"/>
              </w:rPr>
              <w:t>ду. С 2016 года система была дополнительно детализирована в части распределения ответственности участву</w:t>
            </w:r>
            <w:r w:rsidRPr="003637DC">
              <w:rPr>
                <w:sz w:val="20"/>
              </w:rPr>
              <w:t>ю</w:t>
            </w:r>
            <w:r w:rsidRPr="003637DC">
              <w:rPr>
                <w:sz w:val="20"/>
              </w:rPr>
              <w:t>щих подразделений Банка, а также дополнена элементами мониторинга рыночной и экономической конъюнкт</w:t>
            </w:r>
            <w:r w:rsidRPr="003637DC">
              <w:rPr>
                <w:sz w:val="20"/>
              </w:rPr>
              <w:t>у</w:t>
            </w:r>
            <w:r w:rsidRPr="003637DC">
              <w:rPr>
                <w:sz w:val="20"/>
              </w:rPr>
              <w:t>ры.</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Основу процесса установления лимитов составляет: присвоение заемщику внутреннего кредитного ре</w:t>
            </w:r>
            <w:r w:rsidRPr="003637DC">
              <w:rPr>
                <w:sz w:val="20"/>
              </w:rPr>
              <w:t>й</w:t>
            </w:r>
            <w:r w:rsidRPr="003637DC">
              <w:rPr>
                <w:sz w:val="20"/>
              </w:rPr>
              <w:t>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регулярный мон</w:t>
            </w:r>
            <w:r w:rsidRPr="003637DC">
              <w:rPr>
                <w:sz w:val="20"/>
              </w:rPr>
              <w:t>и</w:t>
            </w:r>
            <w:r w:rsidRPr="003637DC">
              <w:rPr>
                <w:sz w:val="20"/>
              </w:rPr>
              <w:t>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получает и анализирует финанс</w:t>
            </w:r>
            <w:r w:rsidRPr="003637DC">
              <w:rPr>
                <w:sz w:val="20"/>
              </w:rPr>
              <w:t>о</w:t>
            </w:r>
            <w:r w:rsidRPr="003637DC">
              <w:rPr>
                <w:sz w:val="20"/>
              </w:rPr>
              <w:t>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бизнес-среды клиента.</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Когда Банк берет на себя внебалансовые обязательства, применяется та же методика контроля и управл</w:t>
            </w:r>
            <w:r w:rsidRPr="003637DC">
              <w:rPr>
                <w:sz w:val="20"/>
              </w:rPr>
              <w:t>е</w:t>
            </w:r>
            <w:r w:rsidRPr="003637DC">
              <w:rPr>
                <w:sz w:val="20"/>
              </w:rPr>
              <w:t>ния рисками, что и для операций, отраженных на балансе.</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Банке создано подразделение, занимающееся оценкой и контролем состояния кредитного обеспечения на регулярной основе. При оценке обеспечения Банк корректирует рыночную стоимость активов и сумму возмо</w:t>
            </w:r>
            <w:r w:rsidRPr="003637DC">
              <w:rPr>
                <w:sz w:val="20"/>
              </w:rPr>
              <w:t>ж</w:t>
            </w:r>
            <w:r w:rsidRPr="003637DC">
              <w:rPr>
                <w:sz w:val="20"/>
              </w:rPr>
              <w:t>ных издержек по их продаже.</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2017 году Банк внедрил в эксплуатацию промышленную модель внутренних кредитных рейтингов фи</w:t>
            </w:r>
            <w:r w:rsidRPr="003637DC">
              <w:rPr>
                <w:sz w:val="20"/>
              </w:rPr>
              <w:t>р</w:t>
            </w:r>
            <w:r w:rsidRPr="003637DC">
              <w:rPr>
                <w:sz w:val="20"/>
              </w:rPr>
              <w:t>мы OLIVER WYMAN, ведущего эксперта в области оценки банковских рисков, что позволило получать колич</w:t>
            </w:r>
            <w:r w:rsidRPr="003637DC">
              <w:rPr>
                <w:sz w:val="20"/>
              </w:rPr>
              <w:t>е</w:t>
            </w:r>
            <w:r w:rsidRPr="003637DC">
              <w:rPr>
                <w:sz w:val="20"/>
              </w:rPr>
              <w:t>ственную оценку вероятности дефолта (PD) заемщиков. Собственными силами была разработана методология расчета потерь в случае наступления дефолта (LGD). Все это позволило перейти к точной количественной оценке принимаемых Банком кредитных рисков в логике , в духе требований Базельских стандартов и МСФО 9.</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На основе полученных количественных  данных о кредитных рисках была разработана и внедрена в эк</w:t>
            </w:r>
            <w:r w:rsidRPr="003637DC">
              <w:rPr>
                <w:sz w:val="20"/>
              </w:rPr>
              <w:t>с</w:t>
            </w:r>
            <w:r w:rsidRPr="003637DC">
              <w:rPr>
                <w:sz w:val="20"/>
              </w:rPr>
              <w:t>плуатацию методология риск-ориентированного кредитного ценообразования (RBP), которая позволяет опред</w:t>
            </w:r>
            <w:r w:rsidRPr="003637DC">
              <w:rPr>
                <w:sz w:val="20"/>
              </w:rPr>
              <w:t>е</w:t>
            </w:r>
            <w:r w:rsidRPr="003637DC">
              <w:rPr>
                <w:sz w:val="20"/>
              </w:rPr>
              <w:t>лять точную себестоимость и цену кредитных продуктов с учетом всех возможных кредитных потерь и стоим</w:t>
            </w:r>
            <w:r w:rsidRPr="003637DC">
              <w:rPr>
                <w:sz w:val="20"/>
              </w:rPr>
              <w:t>о</w:t>
            </w:r>
            <w:r w:rsidRPr="003637DC">
              <w:rPr>
                <w:sz w:val="20"/>
              </w:rPr>
              <w:t xml:space="preserve">сти аллоцируемого капитала. </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Ключевую роль в управлении кредитным риском Банка играют Кредитный комитет и Малый кредитный комитет по розничному бизнесу. На заседаниях этих комитетов принимаются все решения в отношении ссуд, в</w:t>
            </w:r>
            <w:r w:rsidRPr="003637DC">
              <w:rPr>
                <w:sz w:val="20"/>
              </w:rPr>
              <w:t>ы</w:t>
            </w:r>
            <w:r w:rsidRPr="003637DC">
              <w:rPr>
                <w:sz w:val="20"/>
              </w:rPr>
              <w:t>даваемых Банком корпоративным клиентам и физическим лицам в рамках полномочий, установленных данным комитетам органами управления Банка. Управление кредитным риском, связанным с операциями на финансовых рынках (размещение средств в кредитных организациях, вложения в ценные бумаги), в части выставления лим</w:t>
            </w:r>
            <w:r w:rsidRPr="003637DC">
              <w:rPr>
                <w:sz w:val="20"/>
              </w:rPr>
              <w:t>и</w:t>
            </w:r>
            <w:r w:rsidRPr="003637DC">
              <w:rPr>
                <w:sz w:val="20"/>
              </w:rPr>
              <w:t>тов, осуществляет Лимитный комитет.</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результате изменений в Кредитной политике и процедурах контроля и управления кредитным риском, отмечается ряд положительных тенденций в изменении риск-профиля кредитного портфеля:</w:t>
            </w:r>
          </w:p>
          <w:p w:rsidR="003637DC" w:rsidRPr="003637DC" w:rsidRDefault="003637DC" w:rsidP="003637DC">
            <w:pPr>
              <w:pStyle w:val="22"/>
              <w:ind w:firstLine="567"/>
              <w:jc w:val="both"/>
              <w:rPr>
                <w:sz w:val="20"/>
              </w:rPr>
            </w:pPr>
            <w:r w:rsidRPr="003637DC">
              <w:rPr>
                <w:sz w:val="20"/>
              </w:rPr>
              <w:t>•</w:t>
            </w:r>
            <w:r w:rsidRPr="003637DC">
              <w:rPr>
                <w:sz w:val="20"/>
              </w:rPr>
              <w:tab/>
              <w:t>снижение риска концентрации, выразившееся в уменьшении доли 20 крупнейших заемщиков в портфеле;</w:t>
            </w:r>
          </w:p>
          <w:p w:rsidR="003637DC" w:rsidRPr="003637DC" w:rsidRDefault="003637DC" w:rsidP="003637DC">
            <w:pPr>
              <w:pStyle w:val="22"/>
              <w:ind w:firstLine="567"/>
              <w:jc w:val="both"/>
              <w:rPr>
                <w:sz w:val="20"/>
              </w:rPr>
            </w:pPr>
            <w:r w:rsidRPr="003637DC">
              <w:rPr>
                <w:sz w:val="20"/>
              </w:rPr>
              <w:t>•</w:t>
            </w:r>
            <w:r w:rsidRPr="003637DC">
              <w:rPr>
                <w:sz w:val="20"/>
              </w:rPr>
              <w:tab/>
              <w:t xml:space="preserve">значительное увеличение в портфеле доли кредитов заемщикам наиболее высокого кредитного качества, что в частности привело к снижению стоимости риска по рабочему портфелю до весьма комфортного уровня – - 0,2%; </w:t>
            </w:r>
          </w:p>
          <w:p w:rsidR="00F83B2D" w:rsidRPr="00397B60" w:rsidRDefault="003637DC" w:rsidP="003637DC">
            <w:pPr>
              <w:pStyle w:val="22"/>
              <w:ind w:firstLine="567"/>
              <w:jc w:val="both"/>
              <w:rPr>
                <w:sz w:val="20"/>
              </w:rPr>
            </w:pPr>
            <w:r w:rsidRPr="003637DC">
              <w:rPr>
                <w:sz w:val="20"/>
              </w:rPr>
              <w:t>•</w:t>
            </w:r>
            <w:r w:rsidRPr="003637DC">
              <w:rPr>
                <w:sz w:val="20"/>
              </w:rPr>
              <w:tab/>
              <w:t>снижение доли и уровня проблемных активов.</w:t>
            </w:r>
          </w:p>
        </w:tc>
      </w:tr>
      <w:tr w:rsidR="00F83B2D" w:rsidRPr="00412DDB" w:rsidTr="003D79C8">
        <w:tc>
          <w:tcPr>
            <w:tcW w:w="10031" w:type="dxa"/>
          </w:tcPr>
          <w:p w:rsidR="00F83B2D" w:rsidRPr="00412DDB" w:rsidRDefault="00F83B2D" w:rsidP="00F83B2D">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Pr="00412DDB">
              <w:t xml:space="preserve"> эмитентом в соответствии с условиями договора)</w:t>
            </w:r>
          </w:p>
        </w:tc>
      </w:tr>
    </w:tbl>
    <w:p w:rsidR="00F83B2D" w:rsidRPr="00412DDB" w:rsidRDefault="00B37CA9" w:rsidP="00AB4C32">
      <w:pPr>
        <w:pStyle w:val="em-7"/>
        <w:rPr>
          <w:lang w:val="en-US"/>
        </w:rPr>
      </w:pPr>
      <w:bookmarkStart w:id="320" w:name="_Toc482611677"/>
      <w:r w:rsidRPr="00412DDB">
        <w:t>2.4.2. Страновой риск</w:t>
      </w:r>
      <w:bookmarkEnd w:id="320"/>
    </w:p>
    <w:tbl>
      <w:tblPr>
        <w:tblW w:w="0" w:type="auto"/>
        <w:tblLook w:val="01E0" w:firstRow="1" w:lastRow="1" w:firstColumn="1" w:lastColumn="1" w:noHBand="0" w:noVBand="0"/>
      </w:tblPr>
      <w:tblGrid>
        <w:gridCol w:w="10173"/>
      </w:tblGrid>
      <w:tr w:rsidR="00F83B2D" w:rsidRPr="00412DDB" w:rsidTr="003D79C8">
        <w:tc>
          <w:tcPr>
            <w:tcW w:w="10173" w:type="dxa"/>
          </w:tcPr>
          <w:p w:rsidR="003D79C8" w:rsidRDefault="003D79C8" w:rsidP="00AF58C2">
            <w:pPr>
              <w:ind w:firstLine="709"/>
              <w:jc w:val="both"/>
              <w:rPr>
                <w:color w:val="FF0000"/>
                <w:sz w:val="20"/>
                <w:szCs w:val="20"/>
              </w:rPr>
            </w:pPr>
          </w:p>
          <w:p w:rsidR="000F6410" w:rsidRPr="00412DDB" w:rsidRDefault="000F6410" w:rsidP="000F6410">
            <w:pPr>
              <w:ind w:firstLine="709"/>
              <w:jc w:val="both"/>
              <w:rPr>
                <w:sz w:val="20"/>
                <w:szCs w:val="20"/>
              </w:rPr>
            </w:pPr>
            <w:r w:rsidRPr="00412DDB">
              <w:rPr>
                <w:sz w:val="20"/>
                <w:szCs w:val="20"/>
              </w:rPr>
              <w:t xml:space="preserve">Основной объем операций </w:t>
            </w:r>
            <w:r w:rsidR="00D84AC9">
              <w:rPr>
                <w:sz w:val="20"/>
                <w:szCs w:val="20"/>
              </w:rPr>
              <w:t>П</w:t>
            </w:r>
            <w:r w:rsidRPr="00412DDB">
              <w:rPr>
                <w:sz w:val="20"/>
                <w:szCs w:val="20"/>
              </w:rPr>
              <w:t xml:space="preserve">АО «МТС-Банк» приходится на Московский регион (более </w:t>
            </w:r>
            <w:r w:rsidR="00FA507A">
              <w:rPr>
                <w:sz w:val="20"/>
                <w:szCs w:val="20"/>
              </w:rPr>
              <w:t>90</w:t>
            </w:r>
            <w:r w:rsidRPr="00412DDB">
              <w:rPr>
                <w:sz w:val="20"/>
                <w:szCs w:val="20"/>
              </w:rPr>
              <w:t>% валюты б</w:t>
            </w:r>
            <w:r w:rsidRPr="00412DDB">
              <w:rPr>
                <w:sz w:val="20"/>
                <w:szCs w:val="20"/>
              </w:rPr>
              <w:t>а</w:t>
            </w:r>
            <w:r w:rsidRPr="00412DDB">
              <w:rPr>
                <w:sz w:val="20"/>
                <w:szCs w:val="20"/>
              </w:rPr>
              <w:t>ланса по состоянию на 01.</w:t>
            </w:r>
            <w:r w:rsidR="0013352C">
              <w:rPr>
                <w:sz w:val="20"/>
                <w:szCs w:val="20"/>
              </w:rPr>
              <w:t>1</w:t>
            </w:r>
            <w:r w:rsidR="00540EAA">
              <w:rPr>
                <w:sz w:val="20"/>
                <w:szCs w:val="20"/>
              </w:rPr>
              <w:t>0</w:t>
            </w:r>
            <w:r w:rsidRPr="00412DDB">
              <w:rPr>
                <w:sz w:val="20"/>
                <w:szCs w:val="20"/>
              </w:rPr>
              <w:t>.</w:t>
            </w:r>
            <w:r w:rsidR="003B2041" w:rsidRPr="00412DDB">
              <w:rPr>
                <w:sz w:val="20"/>
                <w:szCs w:val="20"/>
              </w:rPr>
              <w:t>201</w:t>
            </w:r>
            <w:r w:rsidR="003B2041">
              <w:rPr>
                <w:sz w:val="20"/>
                <w:szCs w:val="20"/>
              </w:rPr>
              <w:t>8</w:t>
            </w:r>
            <w:r w:rsidRPr="00412DDB">
              <w:rPr>
                <w:sz w:val="20"/>
                <w:szCs w:val="20"/>
              </w:rPr>
              <w:t>),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относительно высокими креди</w:t>
            </w:r>
            <w:r w:rsidRPr="00412DDB">
              <w:rPr>
                <w:sz w:val="20"/>
                <w:szCs w:val="20"/>
              </w:rPr>
              <w:t>т</w:t>
            </w:r>
            <w:r w:rsidRPr="00412DDB">
              <w:rPr>
                <w:sz w:val="20"/>
                <w:szCs w:val="20"/>
              </w:rPr>
              <w:t>ными рейтингами, и в определенной степени привилегированное положение, обусловленное наличием статуса п</w:t>
            </w:r>
            <w:r w:rsidRPr="00412DDB">
              <w:rPr>
                <w:sz w:val="20"/>
                <w:szCs w:val="20"/>
              </w:rPr>
              <w:t>о</w:t>
            </w:r>
            <w:r w:rsidRPr="00412DDB">
              <w:rPr>
                <w:sz w:val="20"/>
                <w:szCs w:val="20"/>
              </w:rPr>
              <w:t>литического центра страны, позволяют положительно оценивать текущие и перспективные условия функционир</w:t>
            </w:r>
            <w:r w:rsidRPr="00412DDB">
              <w:rPr>
                <w:sz w:val="20"/>
                <w:szCs w:val="20"/>
              </w:rPr>
              <w:t>о</w:t>
            </w:r>
            <w:r w:rsidRPr="00412DDB">
              <w:rPr>
                <w:sz w:val="20"/>
                <w:szCs w:val="20"/>
              </w:rPr>
              <w:t xml:space="preserve">вания на данной территории. Тем не менее, в целях дальнейшего развития деятельности </w:t>
            </w:r>
            <w:r w:rsidR="00D84AC9">
              <w:rPr>
                <w:sz w:val="20"/>
                <w:szCs w:val="20"/>
              </w:rPr>
              <w:t>П</w:t>
            </w:r>
            <w:r w:rsidRPr="00412DDB">
              <w:rPr>
                <w:sz w:val="20"/>
                <w:szCs w:val="20"/>
              </w:rPr>
              <w:t xml:space="preserve">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проникновения, </w:t>
            </w:r>
            <w:r w:rsidR="00D84AC9">
              <w:rPr>
                <w:sz w:val="20"/>
                <w:szCs w:val="20"/>
              </w:rPr>
              <w:t>П</w:t>
            </w:r>
            <w:r w:rsidRPr="00412DDB">
              <w:rPr>
                <w:sz w:val="20"/>
                <w:szCs w:val="20"/>
              </w:rPr>
              <w:t xml:space="preserve">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функционирующей инфраструктурой.  </w:t>
            </w:r>
          </w:p>
          <w:p w:rsidR="00F83B2D" w:rsidRPr="00412DDB" w:rsidRDefault="000F6410" w:rsidP="008C7838">
            <w:pPr>
              <w:pStyle w:val="em-4"/>
            </w:pPr>
            <w:r w:rsidRPr="00412DDB">
              <w:rPr>
                <w:sz w:val="20"/>
                <w:szCs w:val="20"/>
              </w:rPr>
              <w:t xml:space="preserve"> Филиальная сеть </w:t>
            </w:r>
            <w:r w:rsidR="00D84AC9">
              <w:rPr>
                <w:sz w:val="20"/>
                <w:szCs w:val="20"/>
              </w:rPr>
              <w:t>П</w:t>
            </w:r>
            <w:r w:rsidRPr="00412DDB">
              <w:rPr>
                <w:sz w:val="20"/>
                <w:szCs w:val="20"/>
              </w:rPr>
              <w:t xml:space="preserve">АО «МТС-Банк» представлена </w:t>
            </w:r>
            <w:r w:rsidR="008C7838">
              <w:rPr>
                <w:sz w:val="20"/>
                <w:szCs w:val="20"/>
              </w:rPr>
              <w:t>7</w:t>
            </w:r>
            <w:r w:rsidRPr="00412DDB">
              <w:rPr>
                <w:sz w:val="20"/>
                <w:szCs w:val="20"/>
              </w:rPr>
              <w:t xml:space="preserve"> филиалами, расположенными в г. Ростове-на-Дону, Санкт-Петербурге, Екатеринбурге, Уфе, Ставрополе, Новосибирске, Дальнем Востоке. Деятельности в регионах, подверженных существенному влиянию техногенных и политических рисков, </w:t>
            </w:r>
            <w:r w:rsidR="00D84AC9">
              <w:rPr>
                <w:sz w:val="20"/>
                <w:szCs w:val="20"/>
              </w:rPr>
              <w:t>П</w:t>
            </w:r>
            <w:r w:rsidRPr="00412DDB">
              <w:rPr>
                <w:sz w:val="20"/>
                <w:szCs w:val="20"/>
              </w:rPr>
              <w:t xml:space="preserve">АО  МТС-Банк не осуществляет. Региональная диверсификация операций филиалов </w:t>
            </w:r>
            <w:r w:rsidR="00D84AC9">
              <w:rPr>
                <w:sz w:val="20"/>
                <w:szCs w:val="20"/>
              </w:rPr>
              <w:t>П</w:t>
            </w:r>
            <w:r w:rsidRPr="00412DDB">
              <w:rPr>
                <w:sz w:val="20"/>
                <w:szCs w:val="20"/>
              </w:rPr>
              <w:t>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w:t>
            </w:r>
            <w:r w:rsidRPr="00412DDB">
              <w:rPr>
                <w:sz w:val="20"/>
                <w:szCs w:val="20"/>
              </w:rPr>
              <w:t>е</w:t>
            </w:r>
            <w:r w:rsidRPr="00412DDB">
              <w:rPr>
                <w:sz w:val="20"/>
                <w:szCs w:val="20"/>
              </w:rPr>
              <w:t xml:space="preserve">ние </w:t>
            </w:r>
            <w:r w:rsidR="00D84AC9">
              <w:rPr>
                <w:sz w:val="20"/>
                <w:szCs w:val="20"/>
              </w:rPr>
              <w:t>П</w:t>
            </w:r>
            <w:r w:rsidRPr="00412DDB">
              <w:rPr>
                <w:sz w:val="20"/>
                <w:szCs w:val="20"/>
              </w:rPr>
              <w:t>АО  МТС-Банк фактора регионального риска. Основная масса операций, контрагенты по которым являются резидентами прочих стран, представлена межбанковскими сделками. При этом контрагентами по данным операц</w:t>
            </w:r>
            <w:r w:rsidRPr="00412DDB">
              <w:rPr>
                <w:sz w:val="20"/>
                <w:szCs w:val="20"/>
              </w:rPr>
              <w:t>и</w:t>
            </w:r>
            <w:r w:rsidRPr="00412DDB">
              <w:rPr>
                <w:sz w:val="20"/>
                <w:szCs w:val="20"/>
              </w:rPr>
              <w:t xml:space="preserve">ям, как правило, выступают банки, имеющие высокие рейтинги крупнейших международных рейтинговых агентств, таких как </w:t>
            </w:r>
            <w:r w:rsidRPr="00412DDB">
              <w:rPr>
                <w:sz w:val="20"/>
                <w:szCs w:val="20"/>
                <w:lang w:val="en-US"/>
              </w:rPr>
              <w:t>S</w:t>
            </w:r>
            <w:r w:rsidRPr="00412DDB">
              <w:rPr>
                <w:sz w:val="20"/>
                <w:szCs w:val="20"/>
              </w:rPr>
              <w:t>&amp;</w:t>
            </w:r>
            <w:r w:rsidRPr="00412DDB">
              <w:rPr>
                <w:sz w:val="20"/>
                <w:szCs w:val="20"/>
                <w:lang w:val="en-US"/>
              </w:rPr>
              <w:t>P</w:t>
            </w:r>
            <w:r w:rsidRPr="00412DDB">
              <w:rPr>
                <w:sz w:val="20"/>
                <w:szCs w:val="20"/>
              </w:rPr>
              <w:t xml:space="preserve">,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Fitch</w:t>
            </w:r>
            <w:r w:rsidRPr="00412DDB">
              <w:rPr>
                <w:sz w:val="20"/>
                <w:szCs w:val="20"/>
              </w:rPr>
              <w:t xml:space="preserve"> </w:t>
            </w:r>
            <w:r w:rsidRPr="00412DDB">
              <w:rPr>
                <w:sz w:val="20"/>
                <w:szCs w:val="20"/>
                <w:lang w:val="en-US"/>
              </w:rPr>
              <w:t>Ratings</w:t>
            </w:r>
            <w:r w:rsidRPr="00412DDB">
              <w:rPr>
                <w:sz w:val="20"/>
                <w:szCs w:val="20"/>
              </w:rPr>
              <w:t>.</w:t>
            </w:r>
          </w:p>
        </w:tc>
      </w:tr>
      <w:tr w:rsidR="00F83B2D" w:rsidRPr="00412DDB" w:rsidTr="00937F97">
        <w:trPr>
          <w:trHeight w:val="80"/>
        </w:trPr>
        <w:tc>
          <w:tcPr>
            <w:tcW w:w="10173" w:type="dxa"/>
          </w:tcPr>
          <w:p w:rsidR="00E92399" w:rsidRPr="00412DDB" w:rsidRDefault="00F83B2D" w:rsidP="00F83B2D">
            <w:pPr>
              <w:pStyle w:val="em-6"/>
            </w:pPr>
            <w:r w:rsidRPr="00412DDB">
              <w:t xml:space="preserve">(Описывается риск (включая риск неперевода средств) возникновения у кредитной организации </w:t>
            </w:r>
            <w:r w:rsidR="00B140EC">
              <w:t>–</w:t>
            </w:r>
            <w:r w:rsidRPr="00412DDB">
              <w:t xml:space="preserve"> эмитента убытков в результате неисполнения иностранными контрагентами (юридическими, физическими лицами) обязательств из</w:t>
            </w:r>
            <w:r w:rsidR="00B140EC">
              <w:t>–</w:t>
            </w:r>
            <w:r w:rsidRPr="00412DDB">
              <w:t>за экономических, политических, социальных изменений, а также вследствие того, что валюта денежного обязательства может быть недоступна контрагенту из</w:t>
            </w:r>
            <w:r w:rsidR="00B140EC">
              <w:t>–</w:t>
            </w:r>
            <w:r w:rsidRPr="00412DDB">
              <w:t>за особенностей национального законодательства (независимо от финансового положения самого контрагента)</w:t>
            </w:r>
          </w:p>
        </w:tc>
      </w:tr>
    </w:tbl>
    <w:p w:rsidR="002241B5" w:rsidRPr="00412DDB" w:rsidRDefault="002241B5" w:rsidP="002241B5">
      <w:pPr>
        <w:pStyle w:val="em-4"/>
      </w:pPr>
    </w:p>
    <w:p w:rsidR="002241B5" w:rsidRPr="00412DDB" w:rsidRDefault="00B37CA9" w:rsidP="00AB4C32">
      <w:pPr>
        <w:pStyle w:val="em-7"/>
        <w:rPr>
          <w:lang w:val="en-US"/>
        </w:rPr>
      </w:pPr>
      <w:bookmarkStart w:id="321" w:name="_Toc482611678"/>
      <w:r w:rsidRPr="00412DDB">
        <w:t>2.4.3. Рыночный риск</w:t>
      </w:r>
      <w:bookmarkEnd w:id="321"/>
    </w:p>
    <w:tbl>
      <w:tblPr>
        <w:tblW w:w="0" w:type="auto"/>
        <w:tblLook w:val="01E0" w:firstRow="1" w:lastRow="1" w:firstColumn="1" w:lastColumn="1" w:noHBand="0" w:noVBand="0"/>
      </w:tblPr>
      <w:tblGrid>
        <w:gridCol w:w="10173"/>
      </w:tblGrid>
      <w:tr w:rsidR="002241B5" w:rsidRPr="00412DDB" w:rsidTr="003D79C8">
        <w:tc>
          <w:tcPr>
            <w:tcW w:w="10173" w:type="dxa"/>
          </w:tcPr>
          <w:p w:rsidR="008422A7" w:rsidRDefault="008422A7" w:rsidP="008422A7">
            <w:pPr>
              <w:pStyle w:val="22"/>
              <w:ind w:firstLine="567"/>
              <w:jc w:val="both"/>
              <w:rPr>
                <w:rFonts w:cs="Arial"/>
                <w:sz w:val="22"/>
                <w:szCs w:val="22"/>
              </w:rPr>
            </w:pPr>
          </w:p>
          <w:p w:rsidR="003637DC" w:rsidRPr="003637DC" w:rsidRDefault="003637DC" w:rsidP="003637DC">
            <w:pPr>
              <w:autoSpaceDE w:val="0"/>
              <w:autoSpaceDN w:val="0"/>
              <w:adjustRightInd w:val="0"/>
              <w:ind w:firstLine="567"/>
              <w:jc w:val="both"/>
              <w:rPr>
                <w:color w:val="000000"/>
                <w:sz w:val="20"/>
              </w:rPr>
            </w:pPr>
            <w:r w:rsidRPr="003637DC">
              <w:rPr>
                <w:color w:val="000000"/>
                <w:sz w:val="20"/>
              </w:rPr>
              <w:t>В Банке разработана и утверждена «Политика управления рыночным риском», в которой определен весь спектр источников риска, а также рыночный риск торгового портфеля ценных бумаг, валютный риск, риск потери ликвидности актива, процентный риск банковской книги. В рамках данной Политики разработана и введена в де</w:t>
            </w:r>
            <w:r w:rsidRPr="003637DC">
              <w:rPr>
                <w:color w:val="000000"/>
                <w:sz w:val="20"/>
              </w:rPr>
              <w:t>й</w:t>
            </w:r>
            <w:r w:rsidRPr="003637DC">
              <w:rPr>
                <w:color w:val="000000"/>
                <w:sz w:val="20"/>
              </w:rPr>
              <w:t>ствие «Методика оценки и контроля рыночного риска». Банк проводит регулярный бэк-тестинг применяемых м</w:t>
            </w:r>
            <w:r w:rsidRPr="003637DC">
              <w:rPr>
                <w:color w:val="000000"/>
                <w:sz w:val="20"/>
              </w:rPr>
              <w:t>о</w:t>
            </w:r>
            <w:r w:rsidRPr="003637DC">
              <w:rPr>
                <w:color w:val="000000"/>
                <w:sz w:val="20"/>
              </w:rPr>
              <w:t xml:space="preserve">делей HVaR. Результаты бэк-тестинга в 2017 году показали, что использованная Банком модель VaR соответствует критериям регуляторного стандарта «Базель </w:t>
            </w:r>
            <w:r w:rsidRPr="003637DC">
              <w:rPr>
                <w:color w:val="000000"/>
                <w:sz w:val="20"/>
                <w:lang w:val="en-US"/>
              </w:rPr>
              <w:t>II</w:t>
            </w:r>
            <w:r w:rsidRPr="003637DC">
              <w:rPr>
                <w:color w:val="000000"/>
                <w:sz w:val="20"/>
              </w:rPr>
              <w:t>». Агрегированная отчетность о рыночном риске на ежеквартальной основе представляется Правлению Банка и Совету Директоров. Более детальные отчеты направляются коллегиал</w:t>
            </w:r>
            <w:r w:rsidRPr="003637DC">
              <w:rPr>
                <w:color w:val="000000"/>
                <w:sz w:val="20"/>
              </w:rPr>
              <w:t>ь</w:t>
            </w:r>
            <w:r w:rsidRPr="003637DC">
              <w:rPr>
                <w:color w:val="000000"/>
                <w:sz w:val="20"/>
              </w:rPr>
              <w:t>ным органам и руководству Банка еженедельно/ежемесячно (в зависимости от типа отчета и его пользователя). С 2017 года в ежемесячную отчетность, предоставляемую на рассмотрение Правления Банка, включаются значения скорректированной на риск доходности торгового портфеля облигаций, а также основных его компонентов, кот</w:t>
            </w:r>
            <w:r w:rsidRPr="003637DC">
              <w:rPr>
                <w:color w:val="000000"/>
                <w:sz w:val="20"/>
              </w:rPr>
              <w:t>о</w:t>
            </w:r>
            <w:r w:rsidRPr="003637DC">
              <w:rPr>
                <w:color w:val="000000"/>
                <w:sz w:val="20"/>
              </w:rPr>
              <w:t xml:space="preserve">рые сопоставляются с аналогичными показателями рыночного бенчмарка.  </w:t>
            </w:r>
          </w:p>
          <w:p w:rsidR="002241B5" w:rsidRPr="00412DDB" w:rsidRDefault="002241B5" w:rsidP="00BA3101">
            <w:pPr>
              <w:pStyle w:val="22"/>
              <w:tabs>
                <w:tab w:val="left" w:pos="0"/>
                <w:tab w:val="left" w:pos="263"/>
              </w:tabs>
              <w:jc w:val="both"/>
            </w:pPr>
          </w:p>
        </w:tc>
      </w:tr>
      <w:tr w:rsidR="002241B5" w:rsidRPr="00412DDB" w:rsidTr="003D79C8">
        <w:tc>
          <w:tcPr>
            <w:tcW w:w="10173" w:type="dxa"/>
          </w:tcPr>
          <w:p w:rsidR="00E92399" w:rsidRPr="00412DDB" w:rsidRDefault="002241B5" w:rsidP="002241B5">
            <w:pPr>
              <w:pStyle w:val="em-6"/>
            </w:pPr>
            <w:r w:rsidRPr="00412DDB">
              <w:t xml:space="preserve">(Описывается риск возникновения у кредитной организации </w:t>
            </w:r>
            <w:r w:rsidR="00B140EC">
              <w:t>–</w:t>
            </w:r>
            <w:r w:rsidRPr="00412DDB">
              <w:t xml:space="preserve"> эмитента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кредитной организации </w:t>
            </w:r>
            <w:r w:rsidR="00B140EC">
              <w:t>–</w:t>
            </w:r>
            <w:r w:rsidRPr="00412DDB">
              <w:t xml:space="preserve"> эмитента, а также курсов иностранных валют и/или драгоценных металлов)</w:t>
            </w:r>
          </w:p>
        </w:tc>
      </w:tr>
    </w:tbl>
    <w:p w:rsidR="002241B5" w:rsidRPr="00412DDB" w:rsidRDefault="002241B5" w:rsidP="002241B5">
      <w:pPr>
        <w:pStyle w:val="em-4"/>
      </w:pPr>
    </w:p>
    <w:p w:rsidR="002241B5" w:rsidRPr="00412DDB" w:rsidRDefault="00B37CA9" w:rsidP="00AB4C32">
      <w:pPr>
        <w:pStyle w:val="em--"/>
        <w:rPr>
          <w:lang w:val="en-US"/>
        </w:rPr>
      </w:pPr>
      <w:bookmarkStart w:id="322" w:name="_Toc482611679"/>
      <w:r w:rsidRPr="00412DDB">
        <w:t>а) фондовый риск</w:t>
      </w:r>
      <w:bookmarkEnd w:id="322"/>
    </w:p>
    <w:tbl>
      <w:tblPr>
        <w:tblW w:w="0" w:type="auto"/>
        <w:tblLook w:val="01E0" w:firstRow="1" w:lastRow="1" w:firstColumn="1" w:lastColumn="1" w:noHBand="0" w:noVBand="0"/>
      </w:tblPr>
      <w:tblGrid>
        <w:gridCol w:w="9570"/>
        <w:gridCol w:w="603"/>
      </w:tblGrid>
      <w:tr w:rsidR="002241B5" w:rsidRPr="00412DDB" w:rsidTr="003D79C8">
        <w:tc>
          <w:tcPr>
            <w:tcW w:w="10173" w:type="dxa"/>
            <w:gridSpan w:val="2"/>
          </w:tcPr>
          <w:p w:rsidR="008422A7" w:rsidRDefault="008422A7" w:rsidP="008422A7">
            <w:pPr>
              <w:pStyle w:val="22"/>
              <w:ind w:firstLine="567"/>
              <w:jc w:val="both"/>
              <w:rPr>
                <w:rFonts w:cs="Arial"/>
                <w:sz w:val="22"/>
                <w:szCs w:val="22"/>
              </w:rPr>
            </w:pPr>
          </w:p>
          <w:p w:rsidR="000F6410" w:rsidRPr="00412DDB" w:rsidRDefault="000F6410" w:rsidP="000F6410">
            <w:pPr>
              <w:ind w:firstLine="709"/>
              <w:jc w:val="both"/>
              <w:rPr>
                <w:sz w:val="20"/>
                <w:szCs w:val="20"/>
              </w:rPr>
            </w:pPr>
            <w:r w:rsidRPr="00412DDB">
              <w:rPr>
                <w:sz w:val="20"/>
                <w:szCs w:val="20"/>
              </w:rPr>
              <w:t>В связи с тем, что большая часть портфеля ценных бумаг Банка сформирована облигациями,  подлежащ</w:t>
            </w:r>
            <w:r w:rsidRPr="00412DDB">
              <w:rPr>
                <w:sz w:val="20"/>
                <w:szCs w:val="20"/>
              </w:rPr>
              <w:t>и</w:t>
            </w:r>
            <w:r w:rsidRPr="00412DDB">
              <w:rPr>
                <w:sz w:val="20"/>
                <w:szCs w:val="20"/>
              </w:rPr>
              <w:t>ми регулярной переоценке по текущей справедливой стоимости, уровень рентабельности Банка может в сущ</w:t>
            </w:r>
            <w:r w:rsidRPr="00412DDB">
              <w:rPr>
                <w:sz w:val="20"/>
                <w:szCs w:val="20"/>
              </w:rPr>
              <w:t>е</w:t>
            </w:r>
            <w:r w:rsidRPr="00412DDB">
              <w:rPr>
                <w:sz w:val="20"/>
                <w:szCs w:val="20"/>
              </w:rPr>
              <w:t>ственной степени зависеть от колебаний конъюнктуры долгового рынка (торговой позиции в долговых инструме</w:t>
            </w:r>
            <w:r w:rsidRPr="00412DDB">
              <w:rPr>
                <w:sz w:val="20"/>
                <w:szCs w:val="20"/>
              </w:rPr>
              <w:t>н</w:t>
            </w:r>
            <w:r w:rsidRPr="00412DDB">
              <w:rPr>
                <w:sz w:val="20"/>
                <w:szCs w:val="20"/>
              </w:rPr>
              <w:t>тах у Банка нет).</w:t>
            </w:r>
          </w:p>
          <w:p w:rsidR="000F6410" w:rsidRPr="00412DDB" w:rsidRDefault="000F6410" w:rsidP="000F6410">
            <w:pPr>
              <w:ind w:firstLine="709"/>
              <w:jc w:val="both"/>
              <w:rPr>
                <w:sz w:val="20"/>
                <w:szCs w:val="20"/>
              </w:rPr>
            </w:pPr>
            <w:r w:rsidRPr="00412DDB">
              <w:rPr>
                <w:sz w:val="20"/>
                <w:szCs w:val="20"/>
              </w:rPr>
              <w:t>Управление рыночными рисками в данном аспекте осуществляется посредством установления позицио</w:t>
            </w:r>
            <w:r w:rsidRPr="00412DDB">
              <w:rPr>
                <w:sz w:val="20"/>
                <w:szCs w:val="20"/>
              </w:rPr>
              <w:t>н</w:t>
            </w:r>
            <w:r w:rsidRPr="00412DDB">
              <w:rPr>
                <w:sz w:val="20"/>
                <w:szCs w:val="20"/>
              </w:rPr>
              <w:t>ных лимитов, лимитирования объемов вложений в ценные бумаги отдельных эмитентов, установления лимитов стоп-лосс и ежедневного мониторинга финансовых результатов по портфелю ценных бумаг Банка.</w:t>
            </w:r>
          </w:p>
          <w:p w:rsidR="002241B5" w:rsidRPr="003D79C8" w:rsidRDefault="000F6410" w:rsidP="000F6410">
            <w:pPr>
              <w:pStyle w:val="em-4"/>
            </w:pPr>
            <w:r w:rsidRPr="00412DDB">
              <w:rPr>
                <w:sz w:val="20"/>
                <w:szCs w:val="20"/>
              </w:rPr>
              <w:t xml:space="preserve">Оценка фондового риска производится, в том числе, путем расчета показателя </w:t>
            </w:r>
            <w:r w:rsidRPr="00412DDB">
              <w:rPr>
                <w:sz w:val="20"/>
                <w:szCs w:val="20"/>
                <w:lang w:val="en-US"/>
              </w:rPr>
              <w:t>Value</w:t>
            </w:r>
            <w:r w:rsidRPr="00412DDB">
              <w:rPr>
                <w:sz w:val="20"/>
                <w:szCs w:val="20"/>
              </w:rPr>
              <w:t>-</w:t>
            </w:r>
            <w:r w:rsidRPr="00412DDB">
              <w:rPr>
                <w:sz w:val="20"/>
                <w:szCs w:val="20"/>
                <w:lang w:val="en-US"/>
              </w:rPr>
              <w:t>At</w:t>
            </w:r>
            <w:r w:rsidRPr="00412DDB">
              <w:rPr>
                <w:sz w:val="20"/>
                <w:szCs w:val="20"/>
              </w:rPr>
              <w:t>-</w:t>
            </w:r>
            <w:r w:rsidRPr="00412DDB">
              <w:rPr>
                <w:sz w:val="20"/>
                <w:szCs w:val="20"/>
                <w:lang w:val="en-US"/>
              </w:rPr>
              <w:t>Risk</w:t>
            </w:r>
            <w:r w:rsidRPr="00412DDB">
              <w:rPr>
                <w:sz w:val="20"/>
                <w:szCs w:val="20"/>
              </w:rPr>
              <w:t xml:space="preserve"> (</w:t>
            </w:r>
            <w:r w:rsidRPr="00412DDB">
              <w:rPr>
                <w:sz w:val="20"/>
                <w:szCs w:val="20"/>
                <w:lang w:val="en-US"/>
              </w:rPr>
              <w:t>VaR</w:t>
            </w:r>
            <w:r w:rsidRPr="00412DDB">
              <w:rPr>
                <w:sz w:val="20"/>
                <w:szCs w:val="20"/>
              </w:rPr>
              <w:t>-оценка риска) для оцениваемого портфеля активов на заданном временном горизонте с учетом сохранения конъюнктуры, сложившейся на выбранном горизонте. Осуществляется сценарное моделирование движения основных рыночных показателей.</w:t>
            </w:r>
          </w:p>
        </w:tc>
      </w:tr>
      <w:tr w:rsidR="002241B5" w:rsidRPr="00412DDB" w:rsidTr="00F237F6">
        <w:trPr>
          <w:gridAfter w:val="1"/>
          <w:wAfter w:w="603" w:type="dxa"/>
        </w:trPr>
        <w:tc>
          <w:tcPr>
            <w:tcW w:w="9570" w:type="dxa"/>
          </w:tcPr>
          <w:p w:rsidR="00E92399" w:rsidRPr="00412DDB" w:rsidRDefault="002241B5" w:rsidP="002241B5">
            <w:pPr>
              <w:pStyle w:val="em-6"/>
            </w:pPr>
            <w:r w:rsidRPr="00412DDB">
              <w:t>(Описывается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tc>
      </w:tr>
    </w:tbl>
    <w:p w:rsidR="002241B5" w:rsidRPr="00412DDB" w:rsidRDefault="002241B5" w:rsidP="002241B5">
      <w:pPr>
        <w:pStyle w:val="em-4"/>
      </w:pPr>
    </w:p>
    <w:p w:rsidR="00993DF9" w:rsidRPr="00412DDB" w:rsidRDefault="00B37CA9" w:rsidP="00AB4C32">
      <w:pPr>
        <w:pStyle w:val="em--"/>
        <w:rPr>
          <w:lang w:val="en-US"/>
        </w:rPr>
      </w:pPr>
      <w:bookmarkStart w:id="323" w:name="_Toc482611680"/>
      <w:r w:rsidRPr="00412DDB">
        <w:t>б) валютный риск</w:t>
      </w:r>
      <w:bookmarkEnd w:id="323"/>
    </w:p>
    <w:tbl>
      <w:tblPr>
        <w:tblW w:w="0" w:type="auto"/>
        <w:tblLook w:val="01E0" w:firstRow="1" w:lastRow="1" w:firstColumn="1" w:lastColumn="1" w:noHBand="0" w:noVBand="0"/>
      </w:tblPr>
      <w:tblGrid>
        <w:gridCol w:w="10173"/>
      </w:tblGrid>
      <w:tr w:rsidR="00993DF9" w:rsidRPr="00412DDB" w:rsidTr="003D79C8">
        <w:tc>
          <w:tcPr>
            <w:tcW w:w="10173" w:type="dxa"/>
          </w:tcPr>
          <w:p w:rsidR="00937F97" w:rsidRDefault="00937F97" w:rsidP="00937F97">
            <w:pPr>
              <w:pStyle w:val="22"/>
              <w:ind w:firstLine="567"/>
              <w:jc w:val="both"/>
              <w:rPr>
                <w:rFonts w:cs="Arial"/>
                <w:sz w:val="22"/>
                <w:szCs w:val="22"/>
              </w:rPr>
            </w:pPr>
          </w:p>
          <w:p w:rsidR="00993DF9" w:rsidRPr="00412DDB" w:rsidRDefault="003637DC" w:rsidP="00475D7D">
            <w:pPr>
              <w:pStyle w:val="em-4"/>
            </w:pPr>
            <w:r w:rsidRPr="003637DC">
              <w:rPr>
                <w:color w:val="000000"/>
                <w:sz w:val="20"/>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установленных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w:t>
            </w:r>
            <w:r w:rsidRPr="003637DC">
              <w:rPr>
                <w:color w:val="000000"/>
                <w:sz w:val="20"/>
              </w:rPr>
              <w:t>в</w:t>
            </w:r>
            <w:r w:rsidRPr="003637DC">
              <w:rPr>
                <w:color w:val="000000"/>
                <w:sz w:val="20"/>
              </w:rPr>
              <w:t>лены дневные лимиты открытой торговой валютной позиции и соответствующие лимиты стоп-лосс, а также вну</w:t>
            </w:r>
            <w:r w:rsidRPr="003637DC">
              <w:rPr>
                <w:color w:val="000000"/>
                <w:sz w:val="20"/>
              </w:rPr>
              <w:t>т</w:t>
            </w:r>
            <w:r w:rsidRPr="003637DC">
              <w:rPr>
                <w:color w:val="000000"/>
                <w:sz w:val="20"/>
              </w:rPr>
              <w:t>ридневные лимиты.</w:t>
            </w:r>
          </w:p>
        </w:tc>
      </w:tr>
      <w:tr w:rsidR="00993DF9" w:rsidRPr="00412DDB" w:rsidTr="003D79C8">
        <w:tc>
          <w:tcPr>
            <w:tcW w:w="10173" w:type="dxa"/>
          </w:tcPr>
          <w:p w:rsidR="00E92399" w:rsidRPr="00412DDB" w:rsidRDefault="00993DF9" w:rsidP="00993DF9">
            <w:pPr>
              <w:pStyle w:val="em-6"/>
            </w:pPr>
            <w:r w:rsidRPr="00412DDB">
              <w:t xml:space="preserve">(Описывается риск убытков вследствие неблагоприятного изменения курсов иностранных валют и (или) учетных цен на драгоценные металлы по открытым кредитной организацией </w:t>
            </w:r>
            <w:r w:rsidR="00B140EC">
              <w:t>–</w:t>
            </w:r>
            <w:r w:rsidRPr="00412DDB">
              <w:t xml:space="preserve"> эмитентом позициям в иностранных валютах и/или драгоценных металлах)</w:t>
            </w:r>
          </w:p>
        </w:tc>
      </w:tr>
      <w:tr w:rsidR="000F6410" w:rsidRPr="00412DDB" w:rsidTr="003D79C8">
        <w:tc>
          <w:tcPr>
            <w:tcW w:w="10173" w:type="dxa"/>
          </w:tcPr>
          <w:p w:rsidR="000F6410" w:rsidRPr="00412DDB" w:rsidRDefault="000F6410" w:rsidP="000F6410">
            <w:pPr>
              <w:pStyle w:val="em-6"/>
              <w:ind w:firstLine="567"/>
            </w:pPr>
          </w:p>
        </w:tc>
      </w:tr>
    </w:tbl>
    <w:p w:rsidR="00993DF9" w:rsidRPr="00412DDB" w:rsidRDefault="00B37CA9" w:rsidP="00AB4C32">
      <w:pPr>
        <w:pStyle w:val="em--"/>
        <w:rPr>
          <w:lang w:val="en-US"/>
        </w:rPr>
      </w:pPr>
      <w:bookmarkStart w:id="324" w:name="_Toc482611681"/>
      <w:r w:rsidRPr="00412DDB">
        <w:t>в) процентный риск</w:t>
      </w:r>
      <w:bookmarkEnd w:id="324"/>
    </w:p>
    <w:tbl>
      <w:tblPr>
        <w:tblW w:w="0" w:type="auto"/>
        <w:tblLook w:val="01E0" w:firstRow="1" w:lastRow="1" w:firstColumn="1" w:lastColumn="1" w:noHBand="0" w:noVBand="0"/>
      </w:tblPr>
      <w:tblGrid>
        <w:gridCol w:w="9570"/>
        <w:gridCol w:w="603"/>
      </w:tblGrid>
      <w:tr w:rsidR="00993DF9" w:rsidRPr="003637DC" w:rsidTr="003D79C8">
        <w:tc>
          <w:tcPr>
            <w:tcW w:w="10173" w:type="dxa"/>
            <w:gridSpan w:val="2"/>
          </w:tcPr>
          <w:p w:rsidR="00937F97" w:rsidRPr="003637DC" w:rsidRDefault="00937F97" w:rsidP="00937F97">
            <w:pPr>
              <w:pStyle w:val="22"/>
              <w:ind w:firstLine="567"/>
              <w:jc w:val="both"/>
              <w:rPr>
                <w:rFonts w:cs="Arial"/>
                <w:sz w:val="22"/>
                <w:szCs w:val="22"/>
              </w:rPr>
            </w:pPr>
          </w:p>
          <w:p w:rsidR="003637DC" w:rsidRPr="000018D5" w:rsidRDefault="003637DC" w:rsidP="003637DC">
            <w:pPr>
              <w:pStyle w:val="22"/>
              <w:jc w:val="both"/>
              <w:rPr>
                <w:iCs/>
                <w:sz w:val="20"/>
                <w:szCs w:val="22"/>
              </w:rPr>
            </w:pPr>
            <w:r w:rsidRPr="000018D5">
              <w:rPr>
                <w:iCs/>
                <w:sz w:val="20"/>
                <w:szCs w:val="22"/>
              </w:rPr>
              <w:t>ПРОЦЕНТНЫЙ РИСК ТОРГОВОЙ КНИГИ</w:t>
            </w:r>
          </w:p>
          <w:p w:rsidR="003637DC" w:rsidRPr="000018D5" w:rsidRDefault="003637DC" w:rsidP="003637DC">
            <w:pPr>
              <w:pStyle w:val="22"/>
              <w:jc w:val="both"/>
              <w:rPr>
                <w:iCs/>
                <w:sz w:val="20"/>
                <w:szCs w:val="22"/>
              </w:rPr>
            </w:pPr>
          </w:p>
          <w:p w:rsidR="003637DC" w:rsidRPr="000018D5" w:rsidRDefault="003637DC" w:rsidP="003637DC">
            <w:pPr>
              <w:pStyle w:val="22"/>
              <w:jc w:val="both"/>
              <w:rPr>
                <w:iCs/>
                <w:sz w:val="20"/>
                <w:szCs w:val="22"/>
              </w:rPr>
            </w:pPr>
            <w:r w:rsidRPr="000018D5">
              <w:rPr>
                <w:iCs/>
                <w:sz w:val="20"/>
                <w:szCs w:val="22"/>
              </w:rPr>
              <w:t>В 2017 году среднее за 12 месяцев значение 10-дневного 99-процентного HVaR расширенной торговой книги обл</w:t>
            </w:r>
            <w:r w:rsidRPr="000018D5">
              <w:rPr>
                <w:iCs/>
                <w:sz w:val="20"/>
                <w:szCs w:val="22"/>
              </w:rPr>
              <w:t>и</w:t>
            </w:r>
            <w:r w:rsidRPr="000018D5">
              <w:rPr>
                <w:iCs/>
                <w:sz w:val="20"/>
                <w:szCs w:val="22"/>
              </w:rPr>
              <w:t>гаций (с учетом паев ОПИФ «Резервный») кратно сократилось по сравнению с предыдущим годом. Это в большей степени обуславливалось внешней причиной – снижением волатильности внутреннего долгового рынка. При этом чувствительность расширенной торговой книги к сдвигу процентной ставки в 2017 году уменьшилась весьма н</w:t>
            </w:r>
            <w:r w:rsidRPr="000018D5">
              <w:rPr>
                <w:iCs/>
                <w:sz w:val="20"/>
                <w:szCs w:val="22"/>
              </w:rPr>
              <w:t>е</w:t>
            </w:r>
            <w:r w:rsidRPr="000018D5">
              <w:rPr>
                <w:iCs/>
                <w:sz w:val="20"/>
                <w:szCs w:val="22"/>
              </w:rPr>
              <w:t>значительно. Ее абсолютная величина по-прежнему находилась в пределах 5% размера регуляторного капитала Банка.</w:t>
            </w:r>
          </w:p>
          <w:p w:rsidR="003637DC" w:rsidRPr="000018D5" w:rsidRDefault="003637DC" w:rsidP="003637DC">
            <w:pPr>
              <w:pStyle w:val="22"/>
              <w:jc w:val="both"/>
              <w:rPr>
                <w:iCs/>
                <w:sz w:val="20"/>
                <w:szCs w:val="22"/>
              </w:rPr>
            </w:pPr>
          </w:p>
          <w:p w:rsidR="003637DC" w:rsidRPr="000018D5" w:rsidRDefault="003637DC" w:rsidP="003637DC">
            <w:pPr>
              <w:pStyle w:val="22"/>
              <w:jc w:val="both"/>
              <w:rPr>
                <w:iCs/>
                <w:sz w:val="20"/>
                <w:szCs w:val="22"/>
              </w:rPr>
            </w:pPr>
            <w:r w:rsidRPr="000018D5">
              <w:rPr>
                <w:iCs/>
                <w:sz w:val="20"/>
                <w:szCs w:val="22"/>
              </w:rPr>
              <w:t>ПРОЦЕНТНЫЙ РИСК БАНКОВСКОЙ КНИГИ</w:t>
            </w:r>
          </w:p>
          <w:p w:rsidR="003637DC" w:rsidRPr="000018D5" w:rsidRDefault="003637DC" w:rsidP="003637DC">
            <w:pPr>
              <w:pStyle w:val="22"/>
              <w:jc w:val="both"/>
              <w:rPr>
                <w:iCs/>
                <w:sz w:val="20"/>
                <w:szCs w:val="22"/>
              </w:rPr>
            </w:pPr>
          </w:p>
          <w:p w:rsidR="00993DF9" w:rsidRPr="003637DC" w:rsidRDefault="003637DC" w:rsidP="003A2D35">
            <w:pPr>
              <w:pStyle w:val="em-4"/>
              <w:ind w:firstLine="0"/>
            </w:pPr>
            <w:r w:rsidRPr="000018D5">
              <w:rPr>
                <w:iCs/>
                <w:sz w:val="20"/>
              </w:rPr>
              <w:t>КУАП контролирует риск изменения процентной ставки на основе отчетов, формируемых профильным подразд</w:t>
            </w:r>
            <w:r w:rsidRPr="000018D5">
              <w:rPr>
                <w:iCs/>
                <w:sz w:val="20"/>
              </w:rPr>
              <w:t>е</w:t>
            </w:r>
            <w:r w:rsidRPr="000018D5">
              <w:rPr>
                <w:iCs/>
                <w:sz w:val="20"/>
              </w:rPr>
              <w:t>лением риск-менеджмента и содержащих данные о структуре процентной позиции Банка, о потенциальном вли</w:t>
            </w:r>
            <w:r w:rsidRPr="000018D5">
              <w:rPr>
                <w:iCs/>
                <w:sz w:val="20"/>
              </w:rPr>
              <w:t>я</w:t>
            </w:r>
            <w:r w:rsidRPr="000018D5">
              <w:rPr>
                <w:iCs/>
                <w:sz w:val="20"/>
              </w:rPr>
              <w:t>нии на Банк различной динамики процентных ставок и стоимости хеджирования этого влияния. В 2017 году Банк не изменял установленные ранее лимиты на величины чувствительности чистой процентной маржи Банка и прив</w:t>
            </w:r>
            <w:r w:rsidRPr="000018D5">
              <w:rPr>
                <w:iCs/>
                <w:sz w:val="20"/>
              </w:rPr>
              <w:t>е</w:t>
            </w:r>
            <w:r w:rsidRPr="000018D5">
              <w:rPr>
                <w:iCs/>
                <w:sz w:val="20"/>
              </w:rPr>
              <w:t>денной стоимости его процентной позиции к сдвигу кривой доходности на 100 б.п. (EaR100, NPVaR100, соотве</w:t>
            </w:r>
            <w:r w:rsidRPr="000018D5">
              <w:rPr>
                <w:iCs/>
                <w:sz w:val="20"/>
              </w:rPr>
              <w:t>т</w:t>
            </w:r>
            <w:r w:rsidRPr="000018D5">
              <w:rPr>
                <w:iCs/>
                <w:sz w:val="20"/>
              </w:rPr>
              <w:t xml:space="preserve">ственно), а также индикативные сублимиты для этих показателей в отдельных временных диапазонах. Сублимиты на показатели EaR100, NPVaR100 для рублевой части процентной позиции также пересмотру не подвергались. С учетом фактического уровня утилизации указанных лимитов и складывающегося тренда в динамике индикаторов процентного риска, КУАП вправе инициировать подготовку перечня мероприятий, способствующих снижению подверженности Банка этому виду риска, либо скорректировать текущие планы подразделений по привлечению фондирования и размещению средств. </w:t>
            </w:r>
          </w:p>
        </w:tc>
      </w:tr>
      <w:tr w:rsidR="00993DF9" w:rsidRPr="00412DDB" w:rsidTr="00F237F6">
        <w:trPr>
          <w:gridAfter w:val="1"/>
          <w:wAfter w:w="603" w:type="dxa"/>
        </w:trPr>
        <w:tc>
          <w:tcPr>
            <w:tcW w:w="9570" w:type="dxa"/>
          </w:tcPr>
          <w:p w:rsidR="00E92399" w:rsidRPr="00412DDB" w:rsidRDefault="00993DF9" w:rsidP="00993DF9">
            <w:pPr>
              <w:pStyle w:val="em-6"/>
            </w:pPr>
            <w:r w:rsidRPr="00412DDB">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Pr="00412DDB" w:rsidRDefault="00B37CA9" w:rsidP="003D6B53">
      <w:pPr>
        <w:pStyle w:val="em-7"/>
      </w:pPr>
      <w:bookmarkStart w:id="325" w:name="_Toc482611682"/>
      <w:r w:rsidRPr="00412DDB">
        <w:t>2.4.4. Риск ликвидности</w:t>
      </w:r>
      <w:bookmarkEnd w:id="325"/>
    </w:p>
    <w:p w:rsidR="003D6B53" w:rsidRPr="00412DDB" w:rsidRDefault="003D6B53" w:rsidP="003D6B53">
      <w:pPr>
        <w:pStyle w:val="em-4"/>
      </w:pPr>
    </w:p>
    <w:tbl>
      <w:tblPr>
        <w:tblW w:w="0" w:type="auto"/>
        <w:tblLook w:val="01E0" w:firstRow="1" w:lastRow="1" w:firstColumn="1" w:lastColumn="1" w:noHBand="0" w:noVBand="0"/>
      </w:tblPr>
      <w:tblGrid>
        <w:gridCol w:w="10173"/>
      </w:tblGrid>
      <w:tr w:rsidR="003D6B53" w:rsidRPr="00412DDB" w:rsidTr="00C67A45">
        <w:tc>
          <w:tcPr>
            <w:tcW w:w="10173" w:type="dxa"/>
          </w:tcPr>
          <w:p w:rsidR="003637DC" w:rsidRPr="003637DC" w:rsidRDefault="003637DC" w:rsidP="003637DC">
            <w:pPr>
              <w:autoSpaceDE w:val="0"/>
              <w:autoSpaceDN w:val="0"/>
              <w:adjustRightInd w:val="0"/>
              <w:ind w:firstLine="567"/>
              <w:jc w:val="both"/>
              <w:rPr>
                <w:color w:val="000000"/>
                <w:sz w:val="20"/>
              </w:rPr>
            </w:pPr>
            <w:r w:rsidRPr="003637DC">
              <w:rPr>
                <w:color w:val="000000"/>
                <w:sz w:val="20"/>
              </w:rPr>
              <w:t>Принципы управления ликвидностью Банка определены его внутренним документом «Политика в области управления и контроля за состоянием ликвидности». Комитет по управлению активами и пассивами Банка (далее –  КУАП) контролирует риск ликвидности на основе анализа информации о дисбалансах во временной структуре а</w:t>
            </w:r>
            <w:r w:rsidRPr="003637DC">
              <w:rPr>
                <w:color w:val="000000"/>
                <w:sz w:val="20"/>
              </w:rPr>
              <w:t>к</w:t>
            </w:r>
            <w:r w:rsidRPr="003637DC">
              <w:rPr>
                <w:color w:val="000000"/>
                <w:sz w:val="20"/>
              </w:rPr>
              <w:t>тивов и пассивов, значений коэффициентов ликвидности, а также результатов стресс-тестирования ликвидной п</w:t>
            </w:r>
            <w:r w:rsidRPr="003637DC">
              <w:rPr>
                <w:color w:val="000000"/>
                <w:sz w:val="20"/>
              </w:rPr>
              <w:t>о</w:t>
            </w:r>
            <w:r w:rsidRPr="003637DC">
              <w:rPr>
                <w:color w:val="000000"/>
                <w:sz w:val="20"/>
              </w:rPr>
              <w:t>зиции. При этом оценивается достаточность имеющегося у Банка буфера ликвидности для покрытия отрицательн</w:t>
            </w:r>
            <w:r w:rsidRPr="003637DC">
              <w:rPr>
                <w:color w:val="000000"/>
                <w:sz w:val="20"/>
              </w:rPr>
              <w:t>о</w:t>
            </w:r>
            <w:r w:rsidRPr="003637DC">
              <w:rPr>
                <w:color w:val="000000"/>
                <w:sz w:val="20"/>
              </w:rPr>
              <w:t>го денежного потока, если таковой возникает. Принимая во внимание все известные ему факты, КУАП определяет стратегию управления активами и пассивами Банка. Управление текущей ликвидностью осуществляется Казначе</w:t>
            </w:r>
            <w:r w:rsidRPr="003637DC">
              <w:rPr>
                <w:color w:val="000000"/>
                <w:sz w:val="20"/>
              </w:rPr>
              <w:t>й</w:t>
            </w:r>
            <w:r w:rsidRPr="003637DC">
              <w:rPr>
                <w:color w:val="000000"/>
                <w:sz w:val="20"/>
              </w:rPr>
              <w:t>ством, которое проводит операции на денежных рынках для поддержания текущей ликвидности и оптимизации денежных потоков.</w:t>
            </w:r>
          </w:p>
          <w:p w:rsidR="003637DC" w:rsidRPr="003637DC" w:rsidRDefault="003637DC" w:rsidP="003637DC">
            <w:pPr>
              <w:autoSpaceDE w:val="0"/>
              <w:autoSpaceDN w:val="0"/>
              <w:adjustRightInd w:val="0"/>
              <w:ind w:firstLine="567"/>
              <w:jc w:val="both"/>
              <w:rPr>
                <w:color w:val="000000"/>
                <w:sz w:val="20"/>
              </w:rPr>
            </w:pPr>
          </w:p>
          <w:p w:rsidR="003637DC" w:rsidRPr="003637DC" w:rsidRDefault="003637DC" w:rsidP="003637DC">
            <w:pPr>
              <w:autoSpaceDE w:val="0"/>
              <w:autoSpaceDN w:val="0"/>
              <w:adjustRightInd w:val="0"/>
              <w:ind w:firstLine="567"/>
              <w:jc w:val="both"/>
              <w:rPr>
                <w:color w:val="000000"/>
                <w:sz w:val="20"/>
              </w:rPr>
            </w:pPr>
            <w:r w:rsidRPr="003637DC">
              <w:rPr>
                <w:color w:val="000000"/>
                <w:sz w:val="20"/>
              </w:rPr>
              <w:t>В 2017 году Банк проводил регулярное стресс-тестирование своей ликвидной позиции, в ходе которого ра</w:t>
            </w:r>
            <w:r w:rsidRPr="003637DC">
              <w:rPr>
                <w:color w:val="000000"/>
                <w:sz w:val="20"/>
              </w:rPr>
              <w:t>с</w:t>
            </w:r>
            <w:r w:rsidRPr="003637DC">
              <w:rPr>
                <w:color w:val="000000"/>
                <w:sz w:val="20"/>
              </w:rPr>
              <w:t>сматриваются три сценария развития событий, предусмотренных внутренним нормативным документом: «кратк</w:t>
            </w:r>
            <w:r w:rsidRPr="003637DC">
              <w:rPr>
                <w:color w:val="000000"/>
                <w:sz w:val="20"/>
              </w:rPr>
              <w:t>о</w:t>
            </w:r>
            <w:r w:rsidRPr="003637DC">
              <w:rPr>
                <w:color w:val="000000"/>
                <w:sz w:val="20"/>
              </w:rPr>
              <w:t>срочный финансовый кризис», «долгосрочный системный кризис» и «репутационный кризис Банка». Итогом ра</w:t>
            </w:r>
            <w:r w:rsidRPr="003637DC">
              <w:rPr>
                <w:color w:val="000000"/>
                <w:sz w:val="20"/>
              </w:rPr>
              <w:t>с</w:t>
            </w:r>
            <w:r w:rsidRPr="003637DC">
              <w:rPr>
                <w:color w:val="000000"/>
                <w:sz w:val="20"/>
              </w:rPr>
              <w:t>четов являлась оценка «периода выживания» Банка при реализации каждого из этих сценариев. Кроме того, пров</w:t>
            </w:r>
            <w:r w:rsidRPr="003637DC">
              <w:rPr>
                <w:color w:val="000000"/>
                <w:sz w:val="20"/>
              </w:rPr>
              <w:t>о</w:t>
            </w:r>
            <w:r w:rsidRPr="003637DC">
              <w:rPr>
                <w:color w:val="000000"/>
                <w:sz w:val="20"/>
              </w:rPr>
              <w:t>дилось тестирование достаточности сформированного Банком буфера ликвидности для сохранения им платежесп</w:t>
            </w:r>
            <w:r w:rsidRPr="003637DC">
              <w:rPr>
                <w:color w:val="000000"/>
                <w:sz w:val="20"/>
              </w:rPr>
              <w:t>о</w:t>
            </w:r>
            <w:r w:rsidRPr="003637DC">
              <w:rPr>
                <w:color w:val="000000"/>
                <w:sz w:val="20"/>
              </w:rPr>
              <w:t>собности в течение одного месяца.</w:t>
            </w:r>
          </w:p>
          <w:p w:rsidR="003637DC" w:rsidRPr="003637DC" w:rsidRDefault="003637DC" w:rsidP="003637DC">
            <w:pPr>
              <w:autoSpaceDE w:val="0"/>
              <w:autoSpaceDN w:val="0"/>
              <w:adjustRightInd w:val="0"/>
              <w:ind w:firstLine="567"/>
              <w:jc w:val="both"/>
              <w:rPr>
                <w:color w:val="000000"/>
                <w:sz w:val="20"/>
              </w:rPr>
            </w:pPr>
          </w:p>
          <w:p w:rsidR="003637DC" w:rsidRPr="003637DC" w:rsidRDefault="003637DC" w:rsidP="003637DC">
            <w:pPr>
              <w:autoSpaceDE w:val="0"/>
              <w:autoSpaceDN w:val="0"/>
              <w:adjustRightInd w:val="0"/>
              <w:ind w:firstLine="567"/>
              <w:jc w:val="both"/>
              <w:rPr>
                <w:color w:val="000000"/>
                <w:sz w:val="20"/>
              </w:rPr>
            </w:pPr>
            <w:r w:rsidRPr="003637DC">
              <w:rPr>
                <w:color w:val="000000"/>
                <w:sz w:val="20"/>
              </w:rPr>
              <w:t>Ключевые подходы к формированию буфера ликвидности Банка, применявшиеся им в предыдущие годы, не претерпели принципиальных изменений в 2017 году. Портфель долговых ценных Банка формировался выпусками облигаций plain vanilla, 95% которых были включены в Ломбардный список Банка России. Короткая ликвидность также размещалась на денежном рынке в виде необеспеченныхбланковых межбанковских кредитов высококлас</w:t>
            </w:r>
            <w:r w:rsidRPr="003637DC">
              <w:rPr>
                <w:color w:val="000000"/>
                <w:sz w:val="20"/>
              </w:rPr>
              <w:t>с</w:t>
            </w:r>
            <w:r w:rsidRPr="003637DC">
              <w:rPr>
                <w:color w:val="000000"/>
                <w:sz w:val="20"/>
              </w:rPr>
              <w:t>ным банкам, в однодневные облигации ПАО «ВТБ», а также в депозиты Банка России. Значительный объем д</w:t>
            </w:r>
            <w:r w:rsidRPr="003637DC">
              <w:rPr>
                <w:color w:val="000000"/>
                <w:sz w:val="20"/>
              </w:rPr>
              <w:t>е</w:t>
            </w:r>
            <w:r w:rsidRPr="003637DC">
              <w:rPr>
                <w:color w:val="000000"/>
                <w:sz w:val="20"/>
              </w:rPr>
              <w:t>нежных средств также размещался в виде краткосрочных (до 14 дней) сделок обратного РЕПО, базовым активом которых служили качественные облигации, рефинансируемые в Банке России. Все сделки РЕПО в 2017 году з</w:t>
            </w:r>
            <w:r w:rsidRPr="003637DC">
              <w:rPr>
                <w:color w:val="000000"/>
                <w:sz w:val="20"/>
              </w:rPr>
              <w:t>а</w:t>
            </w:r>
            <w:r w:rsidRPr="003637DC">
              <w:rPr>
                <w:color w:val="000000"/>
                <w:sz w:val="20"/>
              </w:rPr>
              <w:t xml:space="preserve">ключались Банком с Центральным контрагентом. </w:t>
            </w:r>
          </w:p>
          <w:p w:rsidR="003D6B53" w:rsidRPr="000F6410" w:rsidRDefault="003637DC" w:rsidP="00BA3101">
            <w:pPr>
              <w:pStyle w:val="em-4"/>
              <w:ind w:firstLine="0"/>
              <w:rPr>
                <w:sz w:val="20"/>
              </w:rPr>
            </w:pPr>
            <w:r w:rsidRPr="003637DC">
              <w:rPr>
                <w:color w:val="000000"/>
                <w:sz w:val="20"/>
              </w:rPr>
              <w:t xml:space="preserve">  </w:t>
            </w:r>
          </w:p>
        </w:tc>
      </w:tr>
      <w:tr w:rsidR="003D6B53" w:rsidRPr="00412DDB" w:rsidTr="00C67A45">
        <w:tc>
          <w:tcPr>
            <w:tcW w:w="10173" w:type="dxa"/>
          </w:tcPr>
          <w:p w:rsidR="00E92399" w:rsidRPr="00412DDB" w:rsidRDefault="003D6B53" w:rsidP="003D6B53">
            <w:pPr>
              <w:pStyle w:val="em-6"/>
            </w:pPr>
            <w:r w:rsidRPr="00412DDB">
              <w:t xml:space="preserve">(Описывается риск убытков вследствие неспособности кредитной организации </w:t>
            </w:r>
            <w:r w:rsidR="00B140EC">
              <w:t>–</w:t>
            </w:r>
            <w:r w:rsidRPr="00412DDB">
              <w:t xml:space="preserve"> эмитента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кредитной организации </w:t>
            </w:r>
            <w:r w:rsidR="00B140EC">
              <w:t>–</w:t>
            </w:r>
            <w:r w:rsidRPr="00412DDB">
              <w:t xml:space="preserve"> эмитента (в том числе вследствие несвоевременного исполнения финансовых обязательств одним или несколькими контрагентами кредитной организации) и (или) возникновения непредвиденной необходимости немедленного и единовременного исполнения кредитной организацией </w:t>
            </w:r>
            <w:r w:rsidR="00B140EC">
              <w:t>–</w:t>
            </w:r>
            <w:r w:rsidRPr="00412DDB">
              <w:t xml:space="preserve"> эмитентом своих финансовых обязательств)</w:t>
            </w:r>
          </w:p>
        </w:tc>
      </w:tr>
    </w:tbl>
    <w:p w:rsidR="003D6B53" w:rsidRPr="00412DDB" w:rsidRDefault="003D6B53" w:rsidP="003D6B53">
      <w:pPr>
        <w:pStyle w:val="em-4"/>
      </w:pPr>
    </w:p>
    <w:p w:rsidR="003D6B53" w:rsidRPr="00412DDB" w:rsidRDefault="00B37CA9" w:rsidP="00AB4C32">
      <w:pPr>
        <w:pStyle w:val="em-7"/>
        <w:rPr>
          <w:lang w:val="en-US"/>
        </w:rPr>
      </w:pPr>
      <w:bookmarkStart w:id="326" w:name="_Toc482611683"/>
      <w:r w:rsidRPr="00412DDB">
        <w:t>2.4.5. Операционный риск</w:t>
      </w:r>
      <w:bookmarkEnd w:id="326"/>
    </w:p>
    <w:tbl>
      <w:tblPr>
        <w:tblW w:w="0" w:type="auto"/>
        <w:tblLook w:val="01E0" w:firstRow="1" w:lastRow="1" w:firstColumn="1" w:lastColumn="1" w:noHBand="0" w:noVBand="0"/>
      </w:tblPr>
      <w:tblGrid>
        <w:gridCol w:w="10128"/>
      </w:tblGrid>
      <w:tr w:rsidR="003D6B53" w:rsidRPr="00412DDB" w:rsidTr="00046D72">
        <w:tc>
          <w:tcPr>
            <w:tcW w:w="10128" w:type="dxa"/>
          </w:tcPr>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НЕФИНАНСОВЫЙ РИСК</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С целью снижения уровня нефинансовых рисков в Банке разработана Система управления нефинансовыми рисками, включающая в себя основные принципы управления операционным, правовым, стратегическим, репут</w:t>
            </w:r>
            <w:r w:rsidRPr="003637DC">
              <w:rPr>
                <w:color w:val="000000"/>
                <w:sz w:val="20"/>
                <w:szCs w:val="20"/>
              </w:rPr>
              <w:t>а</w:t>
            </w:r>
            <w:r w:rsidRPr="003637DC">
              <w:rPr>
                <w:color w:val="000000"/>
                <w:sz w:val="20"/>
                <w:szCs w:val="20"/>
              </w:rPr>
              <w:t>ционным и комплаенс рисками, и определяющая роли органов управления, структурных подразделений и рабо</w:t>
            </w:r>
            <w:r w:rsidRPr="003637DC">
              <w:rPr>
                <w:color w:val="000000"/>
                <w:sz w:val="20"/>
                <w:szCs w:val="20"/>
              </w:rPr>
              <w:t>т</w:t>
            </w:r>
            <w:r w:rsidRPr="003637DC">
              <w:rPr>
                <w:color w:val="000000"/>
                <w:sz w:val="20"/>
                <w:szCs w:val="20"/>
              </w:rPr>
              <w:t>ников Банка.</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Банк рассматривает операционный риск, как одну из основных составляющих нефинансовых рисков, опр</w:t>
            </w:r>
            <w:r w:rsidRPr="003637DC">
              <w:rPr>
                <w:color w:val="000000"/>
                <w:sz w:val="20"/>
                <w:szCs w:val="20"/>
              </w:rPr>
              <w:t>е</w:t>
            </w:r>
            <w:r w:rsidRPr="003637DC">
              <w:rPr>
                <w:color w:val="000000"/>
                <w:sz w:val="20"/>
                <w:szCs w:val="20"/>
              </w:rPr>
              <w:t>деляя его как возможность возникновения непредвиденных убытков или доходов в результате реализации нег</w:t>
            </w:r>
            <w:r w:rsidRPr="003637DC">
              <w:rPr>
                <w:color w:val="000000"/>
                <w:sz w:val="20"/>
                <w:szCs w:val="20"/>
              </w:rPr>
              <w:t>а</w:t>
            </w:r>
            <w:r w:rsidRPr="003637DC">
              <w:rPr>
                <w:color w:val="000000"/>
                <w:sz w:val="20"/>
                <w:szCs w:val="20"/>
              </w:rPr>
              <w:t xml:space="preserve">тивных событий на одном или нескольких уровнях процессной архитектуры Банка, в том числе на уровне: </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систем: сбои в работе информационных систем или других материально-технических активов Банка;</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lastRenderedPageBreak/>
              <w:t xml:space="preserve">- персонала: ошибок или умышленных нарушений внутренних порядков и процедур проведения банковских операций работниками Банка; </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бизнес-процессов: несоответствие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существующих процессов;</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внешних событий, в том числе регуляторных рисков - изменений законодательных и нормативных актов, регламентирующих банковскую деятельность.</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На 01.01.2018 размер операционного риска Банка, рассчитанный в соответствии с положением Банка России № 346-П «О порядке расчета размера операционного риска», составляет 1,9 млрд руб. Прямые потери Банка от реализации событий операционного риска (кроме событий операционного риска, связанного c кредитным риском) в 2017 году составили 31,9 млн руб.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Банке на ежедневной основе осуществляется регистрация инцидентов операционных и иных нефинанс</w:t>
            </w:r>
            <w:r w:rsidRPr="003637DC">
              <w:rPr>
                <w:color w:val="000000"/>
                <w:sz w:val="20"/>
                <w:szCs w:val="20"/>
              </w:rPr>
              <w:t>о</w:t>
            </w:r>
            <w:r w:rsidRPr="003637DC">
              <w:rPr>
                <w:color w:val="000000"/>
                <w:sz w:val="20"/>
                <w:szCs w:val="20"/>
              </w:rPr>
              <w:t>вых рисков (в том числе правовых, стратегических, репутационных, комплаенс-рисков)., сС этой целью ведется аналитическая база реализовавшихся инцидентов, включающая информацию, в том числе об убытках, понесенных вследствие реализации операционного риска, видах потерь, их размере, дате возникновения. В рамках работы с базой данных анализируются причины возникновения потерь/потенциальных потерь и разрабатывается комплекс мер, минимизирующих уровень операционного риска. Информация из базы данных используется для управления аналогичными рисками при их выявлении, а также для проведения статистических и прогнозных исследований, в том числе стресс-тестирования, сценарного анализа и других видов количественной  оценки операционного риска. Процесс регистрации инцидентов операционного риска в 2017 году автоматизирован и усовершенствован.</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целях мониторинга операционного риска в Банке создана система ключевых индикаторов риска (КИР) – количественных показателей, которые основываются на рисках, присущих новым внедряемым технологиям и пр</w:t>
            </w:r>
            <w:r w:rsidRPr="003637DC">
              <w:rPr>
                <w:color w:val="000000"/>
                <w:sz w:val="20"/>
                <w:szCs w:val="20"/>
              </w:rPr>
              <w:t>о</w:t>
            </w:r>
            <w:r w:rsidRPr="003637DC">
              <w:rPr>
                <w:color w:val="000000"/>
                <w:sz w:val="20"/>
                <w:szCs w:val="20"/>
              </w:rPr>
              <w:t>дуктам, результатах отчета аудита, данных о регистрации потерь, анализе внешних данных, и позволяют выявить негативные тенденции развития бизнес-процессов. Для каждого ключевого индикатора риска установлены порог</w:t>
            </w:r>
            <w:r w:rsidRPr="003637DC">
              <w:rPr>
                <w:color w:val="000000"/>
                <w:sz w:val="20"/>
                <w:szCs w:val="20"/>
              </w:rPr>
              <w:t>о</w:t>
            </w:r>
            <w:r w:rsidRPr="003637DC">
              <w:rPr>
                <w:color w:val="000000"/>
                <w:sz w:val="20"/>
                <w:szCs w:val="20"/>
              </w:rPr>
              <w:t>вые значения, позволяющие обеспечить раннее выявление значимых операционных рисков и своевременное ре</w:t>
            </w:r>
            <w:r w:rsidRPr="003637DC">
              <w:rPr>
                <w:color w:val="000000"/>
                <w:sz w:val="20"/>
                <w:szCs w:val="20"/>
              </w:rPr>
              <w:t>а</w:t>
            </w:r>
            <w:r w:rsidRPr="003637DC">
              <w:rPr>
                <w:color w:val="000000"/>
                <w:sz w:val="20"/>
                <w:szCs w:val="20"/>
              </w:rPr>
              <w:t xml:space="preserve">гирование на риск.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2017 году были реализованы задачи, связанные с повышением эффективности функционирования сист</w:t>
            </w:r>
            <w:r w:rsidRPr="003637DC">
              <w:rPr>
                <w:color w:val="000000"/>
                <w:sz w:val="20"/>
                <w:szCs w:val="20"/>
              </w:rPr>
              <w:t>е</w:t>
            </w:r>
            <w:r w:rsidRPr="003637DC">
              <w:rPr>
                <w:color w:val="000000"/>
                <w:sz w:val="20"/>
                <w:szCs w:val="20"/>
              </w:rPr>
              <w:t>мы КИР, в частности используемые индикаторы были актуализированы, процесс заполнения данных по КИР, ос</w:t>
            </w:r>
            <w:r w:rsidRPr="003637DC">
              <w:rPr>
                <w:color w:val="000000"/>
                <w:sz w:val="20"/>
                <w:szCs w:val="20"/>
              </w:rPr>
              <w:t>у</w:t>
            </w:r>
            <w:r w:rsidRPr="003637DC">
              <w:rPr>
                <w:color w:val="000000"/>
                <w:sz w:val="20"/>
                <w:szCs w:val="20"/>
              </w:rPr>
              <w:t xml:space="preserve">ществляемый ответственными работниками структурных подразделений Банка, был автоматизирован.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рамках управления операционным риском Банк оценивает соответствие процедур управления рисками и реализованных контролей установленным требованиям путем проведения самооценки рисков и контрольных пр</w:t>
            </w:r>
            <w:r w:rsidRPr="003637DC">
              <w:rPr>
                <w:color w:val="000000"/>
                <w:sz w:val="20"/>
                <w:szCs w:val="20"/>
              </w:rPr>
              <w:t>о</w:t>
            </w:r>
            <w:r w:rsidRPr="003637DC">
              <w:rPr>
                <w:color w:val="000000"/>
                <w:sz w:val="20"/>
                <w:szCs w:val="20"/>
              </w:rPr>
              <w:t>цедур, что позволяет оценить эффективность системы управления и регулярно пересматривать ее основные при</w:t>
            </w:r>
            <w:r w:rsidRPr="003637DC">
              <w:rPr>
                <w:color w:val="000000"/>
                <w:sz w:val="20"/>
                <w:szCs w:val="20"/>
              </w:rPr>
              <w:t>н</w:t>
            </w:r>
            <w:r w:rsidRPr="003637DC">
              <w:rPr>
                <w:color w:val="000000"/>
                <w:sz w:val="20"/>
                <w:szCs w:val="20"/>
              </w:rPr>
              <w:t>ципы в случае необходимости.</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Для вовлечения всех подразделений в процесс управления операционным риском в Банке разработан об</w:t>
            </w:r>
            <w:r w:rsidRPr="003637DC">
              <w:rPr>
                <w:color w:val="000000"/>
                <w:sz w:val="20"/>
                <w:szCs w:val="20"/>
              </w:rPr>
              <w:t>у</w:t>
            </w:r>
            <w:r w:rsidRPr="003637DC">
              <w:rPr>
                <w:color w:val="000000"/>
                <w:sz w:val="20"/>
                <w:szCs w:val="20"/>
              </w:rPr>
              <w:t xml:space="preserve">чающий курс, направленный на повышение информированности работников о принципах сбора и регистрации данных об инцидентах реализации операционного риска.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С целью постоянного поддержания ключевых бизнес-процессов на приемлемом уровне, обеспечения сп</w:t>
            </w:r>
            <w:r w:rsidRPr="003637DC">
              <w:rPr>
                <w:color w:val="000000"/>
                <w:sz w:val="20"/>
                <w:szCs w:val="20"/>
              </w:rPr>
              <w:t>о</w:t>
            </w:r>
            <w:r w:rsidRPr="003637DC">
              <w:rPr>
                <w:color w:val="000000"/>
                <w:sz w:val="20"/>
                <w:szCs w:val="20"/>
              </w:rPr>
              <w:t>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числе материальных и информационных потерь, а также потери деловой репутации, в Банке создана Система организации непрерывности и восстановления деятел</w:t>
            </w:r>
            <w:r w:rsidRPr="003637DC">
              <w:rPr>
                <w:color w:val="000000"/>
                <w:sz w:val="20"/>
                <w:szCs w:val="20"/>
              </w:rPr>
              <w:t>ь</w:t>
            </w:r>
            <w:r w:rsidRPr="003637DC">
              <w:rPr>
                <w:color w:val="000000"/>
                <w:sz w:val="20"/>
                <w:szCs w:val="20"/>
              </w:rPr>
              <w:t>ности (Система ОНиВД). В 2017 году в Банке были утверждены Политика и План организации непрерывности и восстановления деятельности, в рамках которых проведена оценка ключевых бизнес-процессов и ресурсов, нео</w:t>
            </w:r>
            <w:r w:rsidRPr="003637DC">
              <w:rPr>
                <w:color w:val="000000"/>
                <w:sz w:val="20"/>
                <w:szCs w:val="20"/>
              </w:rPr>
              <w:t>б</w:t>
            </w:r>
            <w:r w:rsidRPr="003637DC">
              <w:rPr>
                <w:color w:val="000000"/>
                <w:sz w:val="20"/>
                <w:szCs w:val="20"/>
              </w:rPr>
              <w:t xml:space="preserve">ходимых для поддержания их непрерывности.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Также в 2017 году ключевые подразделения Банка приняли участие в проведении тестирования Плана ОНиВД, с использованием выбранных резервных площадок и удаленных рабочих станций.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С целью повышения осведомленности работников о функционировании Системы ОНиВД в 2017 году ра</w:t>
            </w:r>
            <w:r w:rsidRPr="003637DC">
              <w:rPr>
                <w:color w:val="000000"/>
                <w:sz w:val="20"/>
                <w:szCs w:val="20"/>
              </w:rPr>
              <w:t>з</w:t>
            </w:r>
            <w:r w:rsidRPr="003637DC">
              <w:rPr>
                <w:color w:val="000000"/>
                <w:sz w:val="20"/>
                <w:szCs w:val="20"/>
              </w:rPr>
              <w:t>работан учебный курс и проведено обучение работников основным принципам организации непрерывности и во</w:t>
            </w:r>
            <w:r w:rsidRPr="003637DC">
              <w:rPr>
                <w:color w:val="000000"/>
                <w:sz w:val="20"/>
                <w:szCs w:val="20"/>
              </w:rPr>
              <w:t>с</w:t>
            </w:r>
            <w:r w:rsidRPr="003637DC">
              <w:rPr>
                <w:color w:val="000000"/>
                <w:sz w:val="20"/>
                <w:szCs w:val="20"/>
              </w:rPr>
              <w:t xml:space="preserve">становления деятельности Банка в чрезвычайных ситуациях.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рамках Системы управления нефинансовыми рисками в Банке в 2017 году были внедрены показатели м</w:t>
            </w:r>
            <w:r w:rsidRPr="003637DC">
              <w:rPr>
                <w:color w:val="000000"/>
                <w:sz w:val="20"/>
                <w:szCs w:val="20"/>
              </w:rPr>
              <w:t>о</w:t>
            </w:r>
            <w:r w:rsidRPr="003637DC">
              <w:rPr>
                <w:color w:val="000000"/>
                <w:sz w:val="20"/>
                <w:szCs w:val="20"/>
              </w:rPr>
              <w:t>ниторинга репутационного риска. С этой целью организован процесс сбора и анализа количественных данных, позволяющих провести оценку уровня риска потери Банком деловой репутации. В рамках этой деятельности ан</w:t>
            </w:r>
            <w:r w:rsidRPr="003637DC">
              <w:rPr>
                <w:color w:val="000000"/>
                <w:sz w:val="20"/>
                <w:szCs w:val="20"/>
              </w:rPr>
              <w:t>а</w:t>
            </w:r>
            <w:r w:rsidRPr="003637DC">
              <w:rPr>
                <w:color w:val="000000"/>
                <w:sz w:val="20"/>
                <w:szCs w:val="20"/>
              </w:rPr>
              <w:t xml:space="preserve">лизируются упоминания Банка в СМИ, полученные жалобы и отзывы клиентов, а также показатели, способные косвенно повлиять на деловую репутацию Банка, такие как частота технологических сбоев, продолжительность остановки бизнес-процессов, количество ошибок, выявленных при осуществлении операций.  </w:t>
            </w:r>
          </w:p>
          <w:p w:rsidR="003D6B53" w:rsidRPr="00412DDB" w:rsidRDefault="003637DC" w:rsidP="000018D5">
            <w:pPr>
              <w:autoSpaceDE w:val="0"/>
              <w:autoSpaceDN w:val="0"/>
              <w:adjustRightInd w:val="0"/>
              <w:jc w:val="both"/>
            </w:pPr>
            <w:r w:rsidRPr="003637DC">
              <w:rPr>
                <w:color w:val="000000"/>
                <w:sz w:val="20"/>
                <w:szCs w:val="20"/>
              </w:rPr>
              <w:t xml:space="preserve">Управление стратегическим риском является частью общей Системы управления нефинансовыми рисками. Банк рассматривает стратегический риск как риск утраты Банком рыночной ниши, канала продаж, а также риск ошибки </w:t>
            </w:r>
            <w:r w:rsidRPr="003637DC">
              <w:rPr>
                <w:color w:val="000000"/>
                <w:sz w:val="20"/>
                <w:szCs w:val="20"/>
              </w:rPr>
              <w:lastRenderedPageBreak/>
              <w:t>в выборе бизнес-модели, приведшей к невозможности достижения целей, предусмотренных планами развития Банка. Управление стратегическим риском включает в себя оценку уровня риска и соблюдения показателей апп</w:t>
            </w:r>
            <w:r w:rsidRPr="003637DC">
              <w:rPr>
                <w:color w:val="000000"/>
                <w:sz w:val="20"/>
                <w:szCs w:val="20"/>
              </w:rPr>
              <w:t>е</w:t>
            </w:r>
            <w:r w:rsidRPr="003637DC">
              <w:rPr>
                <w:color w:val="000000"/>
                <w:sz w:val="20"/>
                <w:szCs w:val="20"/>
              </w:rPr>
              <w:t>тита к риску при принятии решений о выходе на новые рынки, внедрении новых продуктов, а также оценку соо</w:t>
            </w:r>
            <w:r w:rsidRPr="003637DC">
              <w:rPr>
                <w:color w:val="000000"/>
                <w:sz w:val="20"/>
                <w:szCs w:val="20"/>
              </w:rPr>
              <w:t>т</w:t>
            </w:r>
            <w:r w:rsidRPr="003637DC">
              <w:rPr>
                <w:color w:val="000000"/>
                <w:sz w:val="20"/>
                <w:szCs w:val="20"/>
              </w:rPr>
              <w:t>ношения риска и доходности при принятии управленческих решений. С этой целью в Банке на постоянной основе осуществляется анализ изменений существующих и новых бизнес-процессов, продуктов, стратегических иници</w:t>
            </w:r>
            <w:r w:rsidRPr="003637DC">
              <w:rPr>
                <w:color w:val="000000"/>
                <w:sz w:val="20"/>
                <w:szCs w:val="20"/>
              </w:rPr>
              <w:t>а</w:t>
            </w:r>
            <w:r w:rsidRPr="003637DC">
              <w:rPr>
                <w:color w:val="000000"/>
                <w:sz w:val="20"/>
                <w:szCs w:val="20"/>
              </w:rPr>
              <w:t>тив, разрабатываются меры минимизации, а также иные способы управления риском. Выявление и оценка страт</w:t>
            </w:r>
            <w:r w:rsidRPr="003637DC">
              <w:rPr>
                <w:color w:val="000000"/>
                <w:sz w:val="20"/>
                <w:szCs w:val="20"/>
              </w:rPr>
              <w:t>е</w:t>
            </w:r>
            <w:r w:rsidRPr="003637DC">
              <w:rPr>
                <w:color w:val="000000"/>
                <w:sz w:val="20"/>
                <w:szCs w:val="20"/>
              </w:rPr>
              <w:t>гических рисков осуществляются также в рамках проведения регулярной процедуры самооценки рисков и ко</w:t>
            </w:r>
            <w:r w:rsidRPr="003637DC">
              <w:rPr>
                <w:color w:val="000000"/>
                <w:sz w:val="20"/>
                <w:szCs w:val="20"/>
              </w:rPr>
              <w:t>н</w:t>
            </w:r>
            <w:r w:rsidRPr="003637DC">
              <w:rPr>
                <w:color w:val="000000"/>
                <w:sz w:val="20"/>
                <w:szCs w:val="20"/>
              </w:rPr>
              <w:t xml:space="preserve">трольных процедур. </w:t>
            </w:r>
          </w:p>
        </w:tc>
      </w:tr>
      <w:tr w:rsidR="003D6B53" w:rsidRPr="00412DDB" w:rsidTr="00046D72">
        <w:tc>
          <w:tcPr>
            <w:tcW w:w="10128" w:type="dxa"/>
          </w:tcPr>
          <w:p w:rsidR="00E92399" w:rsidRPr="00412DDB" w:rsidRDefault="003D6B53" w:rsidP="003D6B53">
            <w:pPr>
              <w:pStyle w:val="em-6"/>
            </w:pPr>
            <w:r w:rsidRPr="00412DDB">
              <w:lastRenderedPageBreak/>
              <w:t xml:space="preserve">(Описывается риск возникновения убытков в результате несоответствия характеру и масштабам деятельности кредитной организации </w:t>
            </w:r>
            <w:r w:rsidR="00B140EC">
              <w:t>–</w:t>
            </w:r>
            <w:r w:rsidRPr="00412DDB">
              <w:t xml:space="preserve"> эмитента и (или) требованиям законодательства Российской Федерации, внутренних порядков и процедур проведения банковских операций и других сделок, их нарушения служащими кредитной организации </w:t>
            </w:r>
            <w:r w:rsidR="00B140EC">
              <w:t>–</w:t>
            </w:r>
            <w:r w:rsidRPr="00412DDB">
              <w:t xml:space="preserve"> эмитента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кредитной организацией </w:t>
            </w:r>
            <w:r w:rsidR="00B140EC">
              <w:t>–</w:t>
            </w:r>
            <w:r w:rsidRPr="00412DDB">
              <w:t xml:space="preserve"> эмитентом информационных, технологических и других систем и (или) их отказов (нарушений функционирования), а также в результате воздействия внешних событий)</w:t>
            </w:r>
          </w:p>
        </w:tc>
      </w:tr>
    </w:tbl>
    <w:p w:rsidR="003D6B53" w:rsidRPr="00412DDB" w:rsidRDefault="003D6B53" w:rsidP="003D6B53">
      <w:pPr>
        <w:pStyle w:val="em-4"/>
      </w:pPr>
    </w:p>
    <w:p w:rsidR="003D6B53" w:rsidRPr="00412DDB" w:rsidRDefault="00B37CA9" w:rsidP="00AB4C32">
      <w:pPr>
        <w:pStyle w:val="em-7"/>
        <w:rPr>
          <w:lang w:val="en-US"/>
        </w:rPr>
      </w:pPr>
      <w:bookmarkStart w:id="327" w:name="_Toc482611684"/>
      <w:r w:rsidRPr="00412DDB">
        <w:t>2.4.6. Правовой риск</w:t>
      </w:r>
      <w:bookmarkEnd w:id="327"/>
    </w:p>
    <w:tbl>
      <w:tblPr>
        <w:tblW w:w="0" w:type="auto"/>
        <w:tblLook w:val="01E0" w:firstRow="1" w:lastRow="1" w:firstColumn="1" w:lastColumn="1" w:noHBand="0" w:noVBand="0"/>
      </w:tblPr>
      <w:tblGrid>
        <w:gridCol w:w="10031"/>
      </w:tblGrid>
      <w:tr w:rsidR="00AF58C2" w:rsidRPr="00412DDB" w:rsidTr="00C67A45">
        <w:tc>
          <w:tcPr>
            <w:tcW w:w="10031" w:type="dxa"/>
          </w:tcPr>
          <w:p w:rsidR="00AF58C2" w:rsidRPr="00C67A45" w:rsidRDefault="00AF58C2" w:rsidP="00AF58C2">
            <w:pPr>
              <w:pStyle w:val="em-4"/>
            </w:pPr>
          </w:p>
        </w:tc>
      </w:tr>
      <w:tr w:rsidR="007C2E1A" w:rsidRPr="00412DDB" w:rsidTr="00C67A45">
        <w:tc>
          <w:tcPr>
            <w:tcW w:w="10031" w:type="dxa"/>
          </w:tcPr>
          <w:p w:rsidR="007C2E1A" w:rsidRPr="00412DDB" w:rsidRDefault="007C2E1A" w:rsidP="00CA44C2">
            <w:pPr>
              <w:ind w:firstLine="709"/>
              <w:jc w:val="both"/>
              <w:rPr>
                <w:sz w:val="20"/>
                <w:szCs w:val="20"/>
              </w:rPr>
            </w:pPr>
            <w:r w:rsidRPr="00412DDB">
              <w:rPr>
                <w:sz w:val="20"/>
                <w:szCs w:val="20"/>
              </w:rPr>
              <w:t xml:space="preserve">Деятельность </w:t>
            </w:r>
            <w:r w:rsidR="00D84AC9">
              <w:rPr>
                <w:sz w:val="20"/>
                <w:szCs w:val="20"/>
              </w:rPr>
              <w:t>П</w:t>
            </w:r>
            <w:r w:rsidRPr="00412DDB">
              <w:rPr>
                <w:sz w:val="20"/>
                <w:szCs w:val="20"/>
              </w:rPr>
              <w:t>АО «МТС-Банк» осуществляется в рамках действующего законодательства и нормати</w:t>
            </w:r>
            <w:r w:rsidRPr="00412DDB">
              <w:rPr>
                <w:sz w:val="20"/>
                <w:szCs w:val="20"/>
              </w:rPr>
              <w:t>в</w:t>
            </w:r>
            <w:r w:rsidRPr="00412DDB">
              <w:rPr>
                <w:sz w:val="20"/>
                <w:szCs w:val="20"/>
              </w:rPr>
              <w:t>ных актов Банка России. Все лицензионные условия и требования законодательства и подзаконных актов, а также нормативных актов Банка России соблюдаются. Наличие квалифицированного персонала позволяет Банку быстро и адекватно реагировать на любые изменения в законодательном поле, в том числе связанные с изменением в</w:t>
            </w:r>
            <w:r w:rsidRPr="00412DDB">
              <w:rPr>
                <w:sz w:val="20"/>
                <w:szCs w:val="20"/>
              </w:rPr>
              <w:t>а</w:t>
            </w:r>
            <w:r w:rsidRPr="00412DDB">
              <w:rPr>
                <w:sz w:val="20"/>
                <w:szCs w:val="20"/>
              </w:rPr>
              <w:t>лютного регулирования, налогового законодательства и так далее, что позволяет значительно снизить соотве</w:t>
            </w:r>
            <w:r w:rsidRPr="00412DDB">
              <w:rPr>
                <w:sz w:val="20"/>
                <w:szCs w:val="20"/>
              </w:rPr>
              <w:t>т</w:t>
            </w:r>
            <w:r w:rsidRPr="00412DDB">
              <w:rPr>
                <w:sz w:val="20"/>
                <w:szCs w:val="20"/>
              </w:rPr>
              <w:t xml:space="preserve">ствующие риски. </w:t>
            </w:r>
          </w:p>
          <w:p w:rsidR="007C2E1A" w:rsidRPr="00412DDB" w:rsidRDefault="007C2E1A" w:rsidP="00CA44C2">
            <w:pPr>
              <w:ind w:firstLine="709"/>
              <w:jc w:val="both"/>
              <w:rPr>
                <w:sz w:val="20"/>
                <w:szCs w:val="20"/>
              </w:rPr>
            </w:pPr>
            <w:r w:rsidRPr="00412DDB">
              <w:rPr>
                <w:sz w:val="20"/>
                <w:szCs w:val="20"/>
              </w:rPr>
              <w:t xml:space="preserve">В целях минимизации правового риска в </w:t>
            </w:r>
            <w:r w:rsidR="00D84AC9">
              <w:rPr>
                <w:sz w:val="20"/>
                <w:szCs w:val="20"/>
              </w:rPr>
              <w:t>П</w:t>
            </w:r>
            <w:r w:rsidRPr="00412DDB">
              <w:rPr>
                <w:sz w:val="20"/>
                <w:szCs w:val="20"/>
              </w:rPr>
              <w:t>АО «МТС-Банк» используются следующие методы минимиз</w:t>
            </w:r>
            <w:r w:rsidRPr="00412DDB">
              <w:rPr>
                <w:sz w:val="20"/>
                <w:szCs w:val="20"/>
              </w:rPr>
              <w:t>а</w:t>
            </w:r>
            <w:r w:rsidRPr="00412DDB">
              <w:rPr>
                <w:sz w:val="20"/>
                <w:szCs w:val="20"/>
              </w:rPr>
              <w:t xml:space="preserve">ции правового риска: </w:t>
            </w:r>
          </w:p>
          <w:p w:rsidR="007C2E1A" w:rsidRPr="00412DDB" w:rsidRDefault="007C2E1A" w:rsidP="00CA44C2">
            <w:pPr>
              <w:ind w:firstLine="709"/>
              <w:jc w:val="both"/>
              <w:rPr>
                <w:sz w:val="20"/>
                <w:szCs w:val="20"/>
              </w:rPr>
            </w:pPr>
            <w:r w:rsidRPr="00412DDB">
              <w:rPr>
                <w:sz w:val="20"/>
                <w:szCs w:val="20"/>
              </w:rPr>
              <w:t>Стандартизация банковских операций и других сделок;</w:t>
            </w:r>
          </w:p>
          <w:p w:rsidR="007C2E1A" w:rsidRPr="00412DDB" w:rsidRDefault="007C2E1A" w:rsidP="00CA44C2">
            <w:pPr>
              <w:ind w:firstLine="709"/>
              <w:jc w:val="both"/>
              <w:rPr>
                <w:sz w:val="20"/>
                <w:szCs w:val="20"/>
              </w:rPr>
            </w:pPr>
            <w:r w:rsidRPr="00412DDB">
              <w:rPr>
                <w:sz w:val="20"/>
                <w:szCs w:val="20"/>
              </w:rPr>
              <w:t xml:space="preserve">Согласование Правовым департаментом заключаемых кредитной организацией договоров и проводимых банковских операций и других сделок, отличных от стандартизированных; </w:t>
            </w:r>
          </w:p>
          <w:p w:rsidR="007C2E1A" w:rsidRPr="00412DDB" w:rsidRDefault="007C2E1A" w:rsidP="00CA44C2">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w:t>
            </w:r>
            <w:r w:rsidRPr="00412DDB">
              <w:rPr>
                <w:sz w:val="20"/>
                <w:szCs w:val="20"/>
              </w:rPr>
              <w:t>о</w:t>
            </w:r>
            <w:r w:rsidRPr="00412DDB">
              <w:rPr>
                <w:sz w:val="20"/>
                <w:szCs w:val="20"/>
              </w:rPr>
              <w:t>казатели деятельности кредитной организации;</w:t>
            </w:r>
          </w:p>
          <w:p w:rsidR="007C2E1A" w:rsidRPr="00412DDB" w:rsidRDefault="007C2E1A" w:rsidP="00CA44C2">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7C2E1A" w:rsidRPr="00412DDB" w:rsidRDefault="007C2E1A" w:rsidP="00CA44C2">
            <w:pPr>
              <w:pStyle w:val="em-4"/>
            </w:pPr>
            <w:r w:rsidRPr="00412DDB">
              <w:rPr>
                <w:sz w:val="20"/>
                <w:szCs w:val="20"/>
              </w:rPr>
              <w:t>Данные подходы позволяют Банку в существенной степени снизить возникающие правовые риски</w:t>
            </w:r>
          </w:p>
        </w:tc>
      </w:tr>
      <w:tr w:rsidR="007C2E1A" w:rsidRPr="00412DDB" w:rsidTr="00C67A45">
        <w:tc>
          <w:tcPr>
            <w:tcW w:w="10031" w:type="dxa"/>
          </w:tcPr>
          <w:p w:rsidR="007C2E1A" w:rsidRPr="00412DDB" w:rsidRDefault="007C2E1A" w:rsidP="00CA44C2">
            <w:pPr>
              <w:pStyle w:val="em-4"/>
            </w:pPr>
          </w:p>
        </w:tc>
      </w:tr>
    </w:tbl>
    <w:p w:rsidR="003D6B53" w:rsidRPr="00412DDB" w:rsidRDefault="003D6B53" w:rsidP="003D6B53">
      <w:pPr>
        <w:pStyle w:val="em-4"/>
      </w:pPr>
    </w:p>
    <w:p w:rsidR="003D6B53" w:rsidRPr="00412DDB" w:rsidRDefault="00B37CA9" w:rsidP="00AB4C32">
      <w:pPr>
        <w:pStyle w:val="em-7"/>
      </w:pPr>
      <w:bookmarkStart w:id="328" w:name="_Toc482611685"/>
      <w:r w:rsidRPr="00412DDB">
        <w:t>2.4.7. Риск потери деловой репутации (репутационный риск)</w:t>
      </w:r>
      <w:bookmarkEnd w:id="328"/>
    </w:p>
    <w:tbl>
      <w:tblPr>
        <w:tblW w:w="0" w:type="auto"/>
        <w:tblLook w:val="01E0" w:firstRow="1" w:lastRow="1" w:firstColumn="1" w:lastColumn="1" w:noHBand="0" w:noVBand="0"/>
      </w:tblPr>
      <w:tblGrid>
        <w:gridCol w:w="10173"/>
      </w:tblGrid>
      <w:tr w:rsidR="003D6B53" w:rsidRPr="00412DDB" w:rsidTr="00C67A45">
        <w:tc>
          <w:tcPr>
            <w:tcW w:w="10173" w:type="dxa"/>
          </w:tcPr>
          <w:p w:rsidR="00C67A45" w:rsidRPr="00BA3101" w:rsidRDefault="00C67A45" w:rsidP="00BA3101">
            <w:pPr>
              <w:ind w:firstLine="709"/>
              <w:jc w:val="both"/>
              <w:rPr>
                <w:sz w:val="20"/>
                <w:szCs w:val="20"/>
              </w:rPr>
            </w:pPr>
          </w:p>
          <w:p w:rsidR="00BA3101" w:rsidRPr="00BA3101" w:rsidRDefault="00BA3101" w:rsidP="00BA3101">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w:t>
            </w:r>
            <w:r w:rsidRPr="00BA3101">
              <w:rPr>
                <w:sz w:val="20"/>
              </w:rPr>
              <w:t>о</w:t>
            </w:r>
            <w:r w:rsidRPr="00BA3101">
              <w:rPr>
                <w:sz w:val="20"/>
              </w:rPr>
              <w:t>вании в обществе негативного представления о финансовой устойчивости Банка</w:t>
            </w:r>
            <w:r w:rsidRPr="00BA3101">
              <w:rPr>
                <w:sz w:val="20"/>
              </w:rPr>
              <w:tab/>
              <w:t>, качестве оказываемых им услуг или характере деятельности в целом.</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Управление репутационным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w:t>
            </w:r>
            <w:r w:rsidRPr="00BA3101">
              <w:rPr>
                <w:sz w:val="20"/>
              </w:rPr>
              <w:t>а</w:t>
            </w:r>
            <w:r w:rsidRPr="00BA3101">
              <w:rPr>
                <w:sz w:val="20"/>
              </w:rPr>
              <w:t>морегулируемыми организациями, участником которых является Банк.</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Управление репутационным риском в Банке осуществляется следующими методами:</w:t>
            </w:r>
          </w:p>
          <w:p w:rsidR="00BA3101" w:rsidRPr="00BA3101" w:rsidRDefault="00BA3101" w:rsidP="00BA3101">
            <w:pPr>
              <w:pStyle w:val="22"/>
              <w:jc w:val="both"/>
              <w:rPr>
                <w:sz w:val="20"/>
              </w:rPr>
            </w:pPr>
          </w:p>
          <w:p w:rsidR="00BA3101" w:rsidRPr="00BA3101" w:rsidRDefault="00BA3101" w:rsidP="00BA3101">
            <w:pPr>
              <w:pStyle w:val="2"/>
              <w:rPr>
                <w:rFonts w:ascii="Times New Roman" w:hAnsi="Times New Roman"/>
                <w:szCs w:val="20"/>
              </w:rPr>
            </w:pPr>
            <w:r w:rsidRPr="00BA3101">
              <w:rPr>
                <w:rFonts w:ascii="Times New Roman" w:hAnsi="Times New Roman"/>
                <w:szCs w:val="20"/>
              </w:rPr>
              <w:t>Выявления, измерения и определения приемлемого уровня репутационного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Постоянного наблюдения за репутационным риском;</w:t>
            </w:r>
          </w:p>
          <w:p w:rsidR="00BA3101" w:rsidRPr="00BA3101" w:rsidRDefault="00BA3101" w:rsidP="00BA3101">
            <w:pPr>
              <w:pStyle w:val="2"/>
              <w:rPr>
                <w:rFonts w:ascii="Times New Roman" w:hAnsi="Times New Roman"/>
                <w:szCs w:val="20"/>
              </w:rPr>
            </w:pPr>
            <w:r w:rsidRPr="00BA3101">
              <w:rPr>
                <w:rFonts w:ascii="Times New Roman" w:hAnsi="Times New Roman"/>
                <w:szCs w:val="20"/>
              </w:rPr>
              <w:t>Принятия мер по поддержанию не угрожающем финансовой устойчивости Банка и интересам его кр</w:t>
            </w:r>
            <w:r w:rsidRPr="00BA3101">
              <w:rPr>
                <w:rFonts w:ascii="Times New Roman" w:hAnsi="Times New Roman"/>
                <w:szCs w:val="20"/>
              </w:rPr>
              <w:t>е</w:t>
            </w:r>
            <w:r w:rsidRPr="00BA3101">
              <w:rPr>
                <w:rFonts w:ascii="Times New Roman" w:hAnsi="Times New Roman"/>
                <w:szCs w:val="20"/>
              </w:rPr>
              <w:t>диторов и вкладчиков на уровне репутационного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w:t>
            </w:r>
            <w:r w:rsidRPr="00BA3101">
              <w:rPr>
                <w:rFonts w:ascii="Times New Roman" w:hAnsi="Times New Roman"/>
                <w:szCs w:val="20"/>
              </w:rPr>
              <w:t>р</w:t>
            </w:r>
            <w:r w:rsidRPr="00BA3101">
              <w:rPr>
                <w:rFonts w:ascii="Times New Roman" w:hAnsi="Times New Roman"/>
                <w:szCs w:val="20"/>
              </w:rPr>
              <w:t>роризма.</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Контроль за соблюдением установленных правил и процедур по управлению риском потери деловой репутации осуществляется в рамках системы внутреннего контроля. Субъектами, осуществляющими контроль, являются С</w:t>
            </w:r>
            <w:r w:rsidRPr="00BA3101">
              <w:rPr>
                <w:sz w:val="20"/>
              </w:rPr>
              <w:t>о</w:t>
            </w:r>
            <w:r w:rsidRPr="00BA3101">
              <w:rPr>
                <w:sz w:val="20"/>
              </w:rPr>
              <w:t xml:space="preserve">вет директоров Банка, Правление Банка, </w:t>
            </w:r>
            <w:r w:rsidR="00300F49">
              <w:rPr>
                <w:sz w:val="20"/>
              </w:rPr>
              <w:t>Департамент внутреннего</w:t>
            </w:r>
            <w:r w:rsidR="00B357E0">
              <w:rPr>
                <w:sz w:val="20"/>
              </w:rPr>
              <w:t xml:space="preserve"> аудита</w:t>
            </w:r>
            <w:r w:rsidRPr="00BA3101">
              <w:rPr>
                <w:sz w:val="20"/>
              </w:rPr>
              <w:t>, а также руководители всех структурных подразделений Банка, решения которых влияют на уровень репутационного риска.</w:t>
            </w:r>
          </w:p>
          <w:p w:rsidR="003D6B53" w:rsidRPr="00BA3101" w:rsidRDefault="003D6B53" w:rsidP="00BA3101">
            <w:pPr>
              <w:pStyle w:val="em-4"/>
              <w:ind w:right="-2"/>
              <w:rPr>
                <w:sz w:val="20"/>
                <w:szCs w:val="20"/>
              </w:rPr>
            </w:pPr>
          </w:p>
        </w:tc>
      </w:tr>
      <w:tr w:rsidR="003D6B53" w:rsidRPr="00412DDB" w:rsidTr="00C67A45">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кредитной организации </w:t>
            </w:r>
            <w:r w:rsidR="00B140EC">
              <w:t>–</w:t>
            </w:r>
            <w:r w:rsidRPr="00412DDB">
              <w:t xml:space="preserve"> эмитента, качестве оказываемых ею услуг или характере деятельности в целом)</w:t>
            </w:r>
          </w:p>
        </w:tc>
      </w:tr>
    </w:tbl>
    <w:p w:rsidR="003D6B53" w:rsidRPr="00412DDB" w:rsidRDefault="00B37CA9" w:rsidP="00AB4C32">
      <w:pPr>
        <w:pStyle w:val="em-7"/>
        <w:rPr>
          <w:lang w:val="en-US"/>
        </w:rPr>
      </w:pPr>
      <w:bookmarkStart w:id="329" w:name="_Toc482611686"/>
      <w:r w:rsidRPr="00412DDB">
        <w:t xml:space="preserve">2.4.8. </w:t>
      </w:r>
      <w:r w:rsidR="00E87BCA">
        <w:t>Розничные риски</w:t>
      </w:r>
      <w:bookmarkEnd w:id="329"/>
    </w:p>
    <w:tbl>
      <w:tblPr>
        <w:tblW w:w="0" w:type="auto"/>
        <w:tblLook w:val="01E0" w:firstRow="1" w:lastRow="1" w:firstColumn="1" w:lastColumn="1" w:noHBand="0" w:noVBand="0"/>
      </w:tblPr>
      <w:tblGrid>
        <w:gridCol w:w="10173"/>
      </w:tblGrid>
      <w:tr w:rsidR="003637DC" w:rsidRPr="003637DC" w:rsidTr="00587D1E">
        <w:tc>
          <w:tcPr>
            <w:tcW w:w="10173" w:type="dxa"/>
          </w:tcPr>
          <w:p w:rsidR="00587D1E" w:rsidRPr="003637DC" w:rsidRDefault="00587D1E" w:rsidP="003A2D35">
            <w:pPr>
              <w:pStyle w:val="22"/>
              <w:jc w:val="both"/>
              <w:rPr>
                <w:rFonts w:cs="Arial"/>
                <w:sz w:val="22"/>
                <w:szCs w:val="22"/>
              </w:rPr>
            </w:pPr>
          </w:p>
          <w:p w:rsidR="003637DC" w:rsidRPr="000018D5" w:rsidRDefault="003637DC" w:rsidP="003637DC">
            <w:pPr>
              <w:autoSpaceDE w:val="0"/>
              <w:autoSpaceDN w:val="0"/>
              <w:ind w:firstLine="567"/>
              <w:jc w:val="both"/>
              <w:rPr>
                <w:sz w:val="20"/>
              </w:rPr>
            </w:pPr>
            <w:r w:rsidRPr="000018D5">
              <w:rPr>
                <w:sz w:val="20"/>
              </w:rPr>
              <w:t>В 2017 году Банк продолжал развивать стратегии принятия решений о выдаче кредита розничным заемщ</w:t>
            </w:r>
            <w:r w:rsidRPr="000018D5">
              <w:rPr>
                <w:sz w:val="20"/>
              </w:rPr>
              <w:t>и</w:t>
            </w:r>
            <w:r w:rsidRPr="000018D5">
              <w:rPr>
                <w:sz w:val="20"/>
              </w:rPr>
              <w:t>кам с использованием последних достижений в методологии построения скоринговых моделей и сопутствующих технологий. В частности, Банк реализовал перенос скоринговых карт на механизмы, использующие инновацио</w:t>
            </w:r>
            <w:r w:rsidRPr="000018D5">
              <w:rPr>
                <w:sz w:val="20"/>
              </w:rPr>
              <w:t>н</w:t>
            </w:r>
            <w:r w:rsidRPr="000018D5">
              <w:rPr>
                <w:sz w:val="20"/>
              </w:rPr>
              <w:t>ные методы математического моделирования с улучшенной дифференцирующей способностью, позволяющие б</w:t>
            </w:r>
            <w:r w:rsidRPr="000018D5">
              <w:rPr>
                <w:sz w:val="20"/>
              </w:rPr>
              <w:t>о</w:t>
            </w:r>
            <w:r w:rsidRPr="000018D5">
              <w:rPr>
                <w:sz w:val="20"/>
              </w:rPr>
              <w:t>лее точно управлять лимитной политикой в отношении клиента в стандартном процессе кредитного конвейера.</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 xml:space="preserve">В 2017 году в Банке внедрена в промышленную эксплуатацию новая система принятия решения по выдаче кредитов. Это позволило подключить новые сервисы для получения данных, сократить время внедрения новых стратегий принятия решений, увеличить объемы обработки заявок на выдачу кредита и повысить стабильность работы кредитного конвейера.  </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Основной объем новых выдач в 2017 году был сконцентрирован в двух кредитных продуктах: целевые п</w:t>
            </w:r>
            <w:r w:rsidRPr="000018D5">
              <w:rPr>
                <w:sz w:val="20"/>
              </w:rPr>
              <w:t>о</w:t>
            </w:r>
            <w:r w:rsidRPr="000018D5">
              <w:rPr>
                <w:sz w:val="20"/>
              </w:rPr>
              <w:t xml:space="preserve">требительские кредиты на приобретение устройств мобильной связи (POS кредиты) и нецелевые потребительские кредиты в канале перекрестных продаж. </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2017 году было запущено значительное количество новых продуктов и технологий, потребовавших сущ</w:t>
            </w:r>
            <w:r w:rsidRPr="000018D5">
              <w:rPr>
                <w:sz w:val="20"/>
              </w:rPr>
              <w:t>е</w:t>
            </w:r>
            <w:r w:rsidRPr="000018D5">
              <w:rPr>
                <w:sz w:val="20"/>
              </w:rPr>
              <w:t>ственных доработок, а иногда и разработки с нуля новых стратегий принятия решений. Во второй половине 2017 года был запущен новый карточный продукт «МТС Деньги Weekend», который стал флагманским карточным пр</w:t>
            </w:r>
            <w:r w:rsidRPr="000018D5">
              <w:rPr>
                <w:sz w:val="20"/>
              </w:rPr>
              <w:t>о</w:t>
            </w:r>
            <w:r w:rsidRPr="000018D5">
              <w:rPr>
                <w:sz w:val="20"/>
              </w:rPr>
              <w:t>дуктом Банка. В пилотном режиме была внедрена безбумажная технология POS кредитования, стартовала выдача POS кредитов в интернет-магазине МТС shop.mts.ru, а также был запущен продукт микрокредитования абонентов МТС.</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По POS кредитованию в 2017 года были проведены значительные изменения в части уровня одобрения п</w:t>
            </w:r>
            <w:r w:rsidRPr="000018D5">
              <w:rPr>
                <w:sz w:val="20"/>
              </w:rPr>
              <w:t>о</w:t>
            </w:r>
            <w:r w:rsidRPr="000018D5">
              <w:rPr>
                <w:sz w:val="20"/>
              </w:rPr>
              <w:t>ступающих заявок, процент одобрения был доведен до 60% при сохранении ожидаемых кредитных потерь в треб</w:t>
            </w:r>
            <w:r w:rsidRPr="000018D5">
              <w:rPr>
                <w:sz w:val="20"/>
              </w:rPr>
              <w:t>у</w:t>
            </w:r>
            <w:r w:rsidRPr="000018D5">
              <w:rPr>
                <w:sz w:val="20"/>
              </w:rPr>
              <w:t xml:space="preserve">емых рамках. </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2017 году Банк активно развивал вторичные продажи. Для текущих продуктов были пересмотрены риск</w:t>
            </w:r>
            <w:r w:rsidRPr="000018D5">
              <w:rPr>
                <w:sz w:val="20"/>
              </w:rPr>
              <w:t>о</w:t>
            </w:r>
            <w:r w:rsidRPr="000018D5">
              <w:rPr>
                <w:sz w:val="20"/>
              </w:rPr>
              <w:t>вые стратегии принятия кредитного решения по кредитным (лояльным) клиентам, что позволило снизить сто</w:t>
            </w:r>
            <w:r w:rsidRPr="000018D5">
              <w:rPr>
                <w:sz w:val="20"/>
              </w:rPr>
              <w:t>и</w:t>
            </w:r>
            <w:r w:rsidRPr="000018D5">
              <w:rPr>
                <w:sz w:val="20"/>
              </w:rPr>
              <w:t>мость риска на 30% по кредитным картам и НЦПК, а также увеличить одобрение и средний лимит по НЦПК. В результате изменения лимитной политики по нецелевым кредитам зарплатным клиентам доля удовлетворенных лимитом клиентов увеличилась до 85%.</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октябре 2017 года был запущен механизм, позволяющий принимать решения одновременно по нескольким продуктам НЦПК, что привело к увеличению объема продаж на 25%.</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ноябре 2017 года был запущен пилотный продукт Рефинансирование POS заемщиков, который позволяет выходить с предложением рефинансирования внешних обязательств POS клиенту сразу же после выдачи POS кр</w:t>
            </w:r>
            <w:r w:rsidRPr="000018D5">
              <w:rPr>
                <w:sz w:val="20"/>
              </w:rPr>
              <w:t>е</w:t>
            </w:r>
            <w:r w:rsidRPr="000018D5">
              <w:rPr>
                <w:sz w:val="20"/>
              </w:rPr>
              <w:t>дита.</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2017 году Банк пересмотрел работу с существующим портфелем кредитных карт. По результатам пов</w:t>
            </w:r>
            <w:r w:rsidRPr="000018D5">
              <w:rPr>
                <w:sz w:val="20"/>
              </w:rPr>
              <w:t>е</w:t>
            </w:r>
            <w:r w:rsidRPr="000018D5">
              <w:rPr>
                <w:sz w:val="20"/>
              </w:rPr>
              <w:t>денческой клиентской сегментации Банк оптимизировал лимиты по «спящим» и неактивным клиентам. Запущены регулярные ежемесячные CLIP-кампаний, направленные на борьбу с клиентским оттоком и сдерживание выбытия рабочего карточного портфеля (поддержание утилизации на уровне 65%, увеличены лимиты на  1,358 млн руб.).</w:t>
            </w:r>
          </w:p>
          <w:p w:rsidR="003637DC" w:rsidRPr="000018D5" w:rsidRDefault="003637DC" w:rsidP="003637DC">
            <w:pPr>
              <w:autoSpaceDE w:val="0"/>
              <w:autoSpaceDN w:val="0"/>
              <w:ind w:firstLine="567"/>
              <w:jc w:val="both"/>
              <w:rPr>
                <w:sz w:val="20"/>
              </w:rPr>
            </w:pPr>
          </w:p>
          <w:p w:rsidR="003D6B53" w:rsidRPr="003637DC" w:rsidRDefault="003637DC" w:rsidP="009D6AA8">
            <w:pPr>
              <w:pStyle w:val="em-4"/>
              <w:ind w:firstLine="0"/>
            </w:pPr>
            <w:r w:rsidRPr="000018D5">
              <w:rPr>
                <w:sz w:val="20"/>
              </w:rPr>
              <w:t>Помимо  проведения работы по улучшению качества выдач новых кредитов, Банк существенное внимание уделял взысканию   проблемной задолженностьи. Были пересмотрены подходы по работе с просроченной задолженностью физических лиц с использованием скоринговых моделей и модернизированы процессы взыскания. Процесс был адаптирован под изменения законодательства (Закон 230- ФЗ). Разработаны и внедрены процессы работы с пре</w:t>
            </w:r>
            <w:r w:rsidRPr="000018D5">
              <w:rPr>
                <w:sz w:val="20"/>
              </w:rPr>
              <w:t>д</w:t>
            </w:r>
            <w:r w:rsidRPr="000018D5">
              <w:rPr>
                <w:sz w:val="20"/>
              </w:rPr>
              <w:t>просрочкой и взаимодействия с неконтактными клиентами с помощью коллекторских агентств (Early Out); пров</w:t>
            </w:r>
            <w:r w:rsidRPr="000018D5">
              <w:rPr>
                <w:sz w:val="20"/>
              </w:rPr>
              <w:t>е</w:t>
            </w:r>
            <w:r w:rsidRPr="000018D5">
              <w:rPr>
                <w:sz w:val="20"/>
              </w:rPr>
              <w:t>ден пилот по внедрению удаленного приказного производства, показавший более высокий результат по эффекти</w:t>
            </w:r>
            <w:r w:rsidRPr="000018D5">
              <w:rPr>
                <w:sz w:val="20"/>
              </w:rPr>
              <w:t>в</w:t>
            </w:r>
            <w:r w:rsidRPr="000018D5">
              <w:rPr>
                <w:sz w:val="20"/>
              </w:rPr>
              <w:t>ности по сравнению со стандартным процессом. Данные изменения позволили существенно повысить эффекти</w:t>
            </w:r>
            <w:r w:rsidRPr="000018D5">
              <w:rPr>
                <w:sz w:val="20"/>
              </w:rPr>
              <w:t>в</w:t>
            </w:r>
            <w:r w:rsidRPr="000018D5">
              <w:rPr>
                <w:sz w:val="20"/>
              </w:rPr>
              <w:t>ность взыскания и показать положительную динамику результатов в течение 2017 года.</w:t>
            </w:r>
          </w:p>
        </w:tc>
      </w:tr>
      <w:tr w:rsidR="003D6B53" w:rsidRPr="00412DDB" w:rsidTr="00587D1E">
        <w:tc>
          <w:tcPr>
            <w:tcW w:w="10173" w:type="dxa"/>
          </w:tcPr>
          <w:p w:rsidR="00E92399" w:rsidRPr="00412DDB" w:rsidRDefault="003D6B53" w:rsidP="003D6B53">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330" w:name="_Toc482611687"/>
      <w:r w:rsidRPr="00412DDB">
        <w:rPr>
          <w:lang w:val="en-US"/>
        </w:rPr>
        <w:lastRenderedPageBreak/>
        <w:t>III</w:t>
      </w:r>
      <w:r w:rsidRPr="00412DDB">
        <w:t xml:space="preserve">. Подробная информация о кредитной организации </w:t>
      </w:r>
      <w:r w:rsidR="00B140EC">
        <w:t>–</w:t>
      </w:r>
      <w:r w:rsidRPr="00412DDB">
        <w:t xml:space="preserve"> эмитенте</w:t>
      </w:r>
      <w:bookmarkEnd w:id="330"/>
    </w:p>
    <w:p w:rsidR="00B37CA9" w:rsidRPr="00412DDB" w:rsidRDefault="00B37CA9" w:rsidP="003F084B">
      <w:pPr>
        <w:pStyle w:val="em-4"/>
      </w:pPr>
    </w:p>
    <w:p w:rsidR="00B37CA9" w:rsidRPr="00412DDB" w:rsidRDefault="00B37CA9" w:rsidP="003F084B">
      <w:pPr>
        <w:pStyle w:val="em-1"/>
      </w:pPr>
      <w:bookmarkStart w:id="331" w:name="_Toc482611688"/>
      <w:r w:rsidRPr="00412DDB">
        <w:t>3.1. История создания и развитие кредитной организации – эмитента</w:t>
      </w:r>
      <w:bookmarkEnd w:id="331"/>
    </w:p>
    <w:p w:rsidR="00B37CA9" w:rsidRPr="00412DDB" w:rsidRDefault="00B37CA9" w:rsidP="003F084B">
      <w:pPr>
        <w:pStyle w:val="em-4"/>
      </w:pPr>
    </w:p>
    <w:p w:rsidR="00B37CA9" w:rsidRPr="00412DDB" w:rsidRDefault="00B37CA9" w:rsidP="003F084B">
      <w:pPr>
        <w:pStyle w:val="em-7"/>
      </w:pPr>
      <w:bookmarkStart w:id="332" w:name="_Toc482611689"/>
      <w:r w:rsidRPr="00412DDB">
        <w:t>3.1.1. Данные о фирменном наименовании  кредитной организации – эмитента</w:t>
      </w:r>
      <w:bookmarkEnd w:id="332"/>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8C668F"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33" w:name="_Toc482611690"/>
      <w:r w:rsidRPr="00412DDB">
        <w:t xml:space="preserve">3.1.2. Сведения о государственной регистрации кредитной организации </w:t>
      </w:r>
      <w:r w:rsidR="00B140EC">
        <w:t>–</w:t>
      </w:r>
      <w:r w:rsidRPr="00412DDB">
        <w:t xml:space="preserve"> эмитента</w:t>
      </w:r>
      <w:bookmarkEnd w:id="333"/>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Основной государственные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34" w:name="_Toc482611691"/>
      <w:r w:rsidRPr="00412DDB">
        <w:t xml:space="preserve">3.1.3. Сведения о создании и развитии кредитной организации </w:t>
      </w:r>
      <w:r w:rsidR="00B140EC">
        <w:t>–</w:t>
      </w:r>
      <w:r w:rsidRPr="00412DDB">
        <w:t xml:space="preserve"> эмитента</w:t>
      </w:r>
      <w:bookmarkEnd w:id="334"/>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3C12E4" w:rsidTr="00587D1E">
        <w:tc>
          <w:tcPr>
            <w:tcW w:w="10173" w:type="dxa"/>
          </w:tcPr>
          <w:p w:rsidR="00937F97" w:rsidRPr="003C12E4" w:rsidRDefault="00937F97" w:rsidP="00937F97">
            <w:pPr>
              <w:pStyle w:val="22"/>
              <w:ind w:firstLine="567"/>
              <w:jc w:val="both"/>
              <w:rPr>
                <w:sz w:val="22"/>
                <w:szCs w:val="22"/>
              </w:rPr>
            </w:pPr>
          </w:p>
          <w:p w:rsidR="00CA44C2" w:rsidRPr="003C12E4" w:rsidRDefault="00CA44C2" w:rsidP="00CA44C2">
            <w:pPr>
              <w:spacing w:before="120"/>
              <w:ind w:firstLine="567"/>
              <w:jc w:val="both"/>
              <w:rPr>
                <w:sz w:val="22"/>
                <w:szCs w:val="22"/>
              </w:rPr>
            </w:pPr>
            <w:r w:rsidRPr="003C12E4">
              <w:rPr>
                <w:sz w:val="22"/>
                <w:szCs w:val="22"/>
              </w:rPr>
              <w:t>Публичное акционерное общество «МТС–Банк» (прежнее наименование Акционерный Коммерч</w:t>
            </w:r>
            <w:r w:rsidRPr="003C12E4">
              <w:rPr>
                <w:sz w:val="22"/>
                <w:szCs w:val="22"/>
              </w:rPr>
              <w:t>е</w:t>
            </w:r>
            <w:r w:rsidRPr="003C12E4">
              <w:rPr>
                <w:sz w:val="22"/>
                <w:szCs w:val="22"/>
              </w:rPr>
              <w:t>ский Банк «Московский Банк Реконструкции и Развития» (открытое акционерное общество)) создан по решению учредителей в форме акционерного общества закрытого типа (Протокол №1 от 22 октября 1992</w:t>
            </w:r>
            <w:r w:rsidR="00345D1F" w:rsidRPr="003C12E4">
              <w:rPr>
                <w:sz w:val="22"/>
                <w:szCs w:val="22"/>
              </w:rPr>
              <w:t xml:space="preserve"> </w:t>
            </w:r>
            <w:r w:rsidRPr="003C12E4">
              <w:rPr>
                <w:sz w:val="22"/>
                <w:szCs w:val="22"/>
              </w:rPr>
              <w:t>г</w:t>
            </w:r>
            <w:r w:rsidR="00345D1F" w:rsidRPr="003C12E4">
              <w:rPr>
                <w:sz w:val="22"/>
                <w:szCs w:val="22"/>
              </w:rPr>
              <w:t>ода</w:t>
            </w:r>
            <w:r w:rsidRPr="003C12E4">
              <w:rPr>
                <w:sz w:val="22"/>
                <w:szCs w:val="22"/>
              </w:rPr>
              <w:t>) и, в соответствии с решением Общего собрания акционеров, акционерное общество закрытого типа было преобразовано в открытое акционерное общество (Протокол №19 от 17 мая 1995</w:t>
            </w:r>
            <w:r w:rsidR="00345D1F" w:rsidRPr="003C12E4">
              <w:rPr>
                <w:sz w:val="22"/>
                <w:szCs w:val="22"/>
              </w:rPr>
              <w:t xml:space="preserve"> </w:t>
            </w:r>
            <w:r w:rsidRPr="003C12E4">
              <w:rPr>
                <w:sz w:val="22"/>
                <w:szCs w:val="22"/>
              </w:rPr>
              <w:t>г</w:t>
            </w:r>
            <w:r w:rsidR="00345D1F" w:rsidRPr="003C12E4">
              <w:rPr>
                <w:sz w:val="22"/>
                <w:szCs w:val="22"/>
              </w:rPr>
              <w:t>ода</w:t>
            </w:r>
            <w:r w:rsidRPr="003C12E4">
              <w:rPr>
                <w:sz w:val="22"/>
                <w:szCs w:val="22"/>
              </w:rPr>
              <w:t>).</w:t>
            </w:r>
          </w:p>
          <w:p w:rsidR="00CA44C2" w:rsidRPr="003C12E4" w:rsidRDefault="00CA44C2" w:rsidP="00CA44C2">
            <w:pPr>
              <w:spacing w:before="120"/>
              <w:ind w:firstLine="567"/>
              <w:jc w:val="both"/>
              <w:rPr>
                <w:sz w:val="22"/>
                <w:szCs w:val="22"/>
              </w:rPr>
            </w:pPr>
            <w:r w:rsidRPr="003C12E4">
              <w:rPr>
                <w:sz w:val="22"/>
                <w:szCs w:val="22"/>
              </w:rPr>
              <w:t xml:space="preserve">АКБ «МБРР» (ОАО) зарегистрирован в ЦБ РФ 29 января 1993 года (генеральная лицензия ЦБ РФ № 2268). </w:t>
            </w:r>
          </w:p>
          <w:p w:rsidR="00CA44C2" w:rsidRPr="003C12E4" w:rsidRDefault="00CA44C2" w:rsidP="00CA44C2">
            <w:pPr>
              <w:spacing w:before="120"/>
              <w:ind w:firstLine="567"/>
              <w:jc w:val="both"/>
              <w:rPr>
                <w:sz w:val="22"/>
                <w:szCs w:val="22"/>
              </w:rPr>
            </w:pPr>
            <w:r w:rsidRPr="003C12E4">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финансовых возможностей в проведении программ по внедрению новых технологий, оборудования, м</w:t>
            </w:r>
            <w:r w:rsidRPr="003C12E4">
              <w:rPr>
                <w:sz w:val="22"/>
                <w:szCs w:val="22"/>
              </w:rPr>
              <w:t>а</w:t>
            </w:r>
            <w:r w:rsidRPr="003C12E4">
              <w:rPr>
                <w:sz w:val="22"/>
                <w:szCs w:val="22"/>
              </w:rPr>
              <w:t>териалов и другой наукоемкой продукции, конверсионных проектов, обеспечивающих развитие горо</w:t>
            </w:r>
            <w:r w:rsidRPr="003C12E4">
              <w:rPr>
                <w:sz w:val="22"/>
                <w:szCs w:val="22"/>
              </w:rPr>
              <w:t>д</w:t>
            </w:r>
            <w:r w:rsidRPr="003C12E4">
              <w:rPr>
                <w:sz w:val="22"/>
                <w:szCs w:val="22"/>
              </w:rPr>
              <w:t>ского хозяйства, улучшение условий труда и экологии; развитие рынка ценных бумаг в Российской Ф</w:t>
            </w:r>
            <w:r w:rsidRPr="003C12E4">
              <w:rPr>
                <w:sz w:val="22"/>
                <w:szCs w:val="22"/>
              </w:rPr>
              <w:t>е</w:t>
            </w:r>
            <w:r w:rsidRPr="003C12E4">
              <w:rPr>
                <w:sz w:val="22"/>
                <w:szCs w:val="22"/>
              </w:rPr>
              <w:t>дерации и за ее пределами.</w:t>
            </w:r>
          </w:p>
          <w:p w:rsidR="00CA44C2" w:rsidRPr="003C12E4" w:rsidRDefault="00CA44C2" w:rsidP="00CA44C2">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Основываясь на 2</w:t>
            </w:r>
            <w:r w:rsidR="005064C4" w:rsidRPr="003C12E4">
              <w:rPr>
                <w:rFonts w:cs="Times New Roman"/>
                <w:color w:val="auto"/>
                <w:sz w:val="22"/>
                <w:szCs w:val="22"/>
              </w:rPr>
              <w:t>5</w:t>
            </w:r>
            <w:r w:rsidRPr="003C12E4">
              <w:rPr>
                <w:rFonts w:cs="Times New Roman"/>
                <w:color w:val="auto"/>
                <w:sz w:val="22"/>
                <w:szCs w:val="22"/>
              </w:rPr>
              <w:t>–летнем опыте, Банк интенсивно развивается и укрепляет свои позиции крупн</w:t>
            </w:r>
            <w:r w:rsidRPr="003C12E4">
              <w:rPr>
                <w:rFonts w:cs="Times New Roman"/>
                <w:color w:val="auto"/>
                <w:sz w:val="22"/>
                <w:szCs w:val="22"/>
              </w:rPr>
              <w:t>о</w:t>
            </w:r>
            <w:r w:rsidRPr="003C12E4">
              <w:rPr>
                <w:rFonts w:cs="Times New Roman"/>
                <w:color w:val="auto"/>
                <w:sz w:val="22"/>
                <w:szCs w:val="22"/>
              </w:rPr>
              <w:t>го российского универсального коммерческого Банка с современными банковскими технологиями, д</w:t>
            </w:r>
            <w:r w:rsidRPr="003C12E4">
              <w:rPr>
                <w:rFonts w:cs="Times New Roman"/>
                <w:color w:val="auto"/>
                <w:sz w:val="22"/>
                <w:szCs w:val="22"/>
              </w:rPr>
              <w:t>и</w:t>
            </w:r>
            <w:r w:rsidRPr="003C12E4">
              <w:rPr>
                <w:rFonts w:cs="Times New Roman"/>
                <w:color w:val="auto"/>
                <w:sz w:val="22"/>
                <w:szCs w:val="22"/>
              </w:rPr>
              <w:t>версифицированной клиентской базой и гармоничным развитием трех основных направлений бизнеса: корпоративного,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w:t>
            </w:r>
            <w:r w:rsidRPr="003C12E4">
              <w:rPr>
                <w:rFonts w:cs="Times New Roman"/>
                <w:color w:val="auto"/>
                <w:sz w:val="22"/>
                <w:szCs w:val="22"/>
              </w:rPr>
              <w:t>е</w:t>
            </w:r>
            <w:r w:rsidRPr="003C12E4">
              <w:rPr>
                <w:rFonts w:cs="Times New Roman"/>
                <w:color w:val="auto"/>
                <w:sz w:val="22"/>
                <w:szCs w:val="22"/>
              </w:rPr>
              <w:t>ний, строгое выполнение взятых на себя обязательств, а также разумный консерватизм и верность ко</w:t>
            </w:r>
            <w:r w:rsidRPr="003C12E4">
              <w:rPr>
                <w:rFonts w:cs="Times New Roman"/>
                <w:color w:val="auto"/>
                <w:sz w:val="22"/>
                <w:szCs w:val="22"/>
              </w:rPr>
              <w:t>р</w:t>
            </w:r>
            <w:r w:rsidRPr="003C12E4">
              <w:rPr>
                <w:rFonts w:cs="Times New Roman"/>
                <w:color w:val="auto"/>
                <w:sz w:val="22"/>
                <w:szCs w:val="22"/>
              </w:rPr>
              <w:t>поративным ценностям. Именно благодаря таким принципам работы росли авторитет Банка, его фина</w:t>
            </w:r>
            <w:r w:rsidRPr="003C12E4">
              <w:rPr>
                <w:rFonts w:cs="Times New Roman"/>
                <w:color w:val="auto"/>
                <w:sz w:val="22"/>
                <w:szCs w:val="22"/>
              </w:rPr>
              <w:t>н</w:t>
            </w:r>
            <w:r w:rsidRPr="003C12E4">
              <w:rPr>
                <w:rFonts w:cs="Times New Roman"/>
                <w:color w:val="auto"/>
                <w:sz w:val="22"/>
                <w:szCs w:val="22"/>
              </w:rPr>
              <w:t>совая и интеллектуальная составляющие, на которых сегодня основывается преуспевание самого Банка.</w:t>
            </w:r>
          </w:p>
          <w:p w:rsidR="00CA44C2" w:rsidRPr="003C12E4" w:rsidRDefault="00CA44C2" w:rsidP="00CA44C2">
            <w:pPr>
              <w:spacing w:before="120"/>
              <w:ind w:firstLine="567"/>
              <w:jc w:val="both"/>
              <w:rPr>
                <w:sz w:val="22"/>
                <w:szCs w:val="22"/>
              </w:rPr>
            </w:pPr>
            <w:r w:rsidRPr="003C12E4">
              <w:rPr>
                <w:sz w:val="22"/>
                <w:szCs w:val="22"/>
              </w:rPr>
              <w:t>Сегодня ПАО «МТС–Банк» — это надежный финансовый институт, экономические показатели к</w:t>
            </w:r>
            <w:r w:rsidRPr="003C12E4">
              <w:rPr>
                <w:sz w:val="22"/>
                <w:szCs w:val="22"/>
              </w:rPr>
              <w:t>о</w:t>
            </w:r>
            <w:r w:rsidRPr="003C12E4">
              <w:rPr>
                <w:sz w:val="22"/>
                <w:szCs w:val="22"/>
              </w:rPr>
              <w:t xml:space="preserve">торого свидетельствуют о стабильности и значительном потенциале. </w:t>
            </w:r>
          </w:p>
          <w:p w:rsidR="00CA44C2" w:rsidRPr="003C12E4" w:rsidRDefault="00CA44C2" w:rsidP="00CA44C2">
            <w:pPr>
              <w:spacing w:before="120"/>
              <w:ind w:firstLine="567"/>
              <w:jc w:val="both"/>
              <w:rPr>
                <w:sz w:val="22"/>
                <w:szCs w:val="22"/>
              </w:rPr>
            </w:pPr>
            <w:r w:rsidRPr="003C12E4">
              <w:rPr>
                <w:sz w:val="22"/>
                <w:szCs w:val="22"/>
              </w:rPr>
              <w:t xml:space="preserve">За период с момента создания Банка </w:t>
            </w:r>
            <w:r w:rsidR="00D93408" w:rsidRPr="003C12E4">
              <w:rPr>
                <w:sz w:val="22"/>
                <w:szCs w:val="22"/>
              </w:rPr>
              <w:t>д</w:t>
            </w:r>
            <w:r w:rsidRPr="003C12E4">
              <w:rPr>
                <w:sz w:val="22"/>
                <w:szCs w:val="22"/>
              </w:rPr>
              <w:t xml:space="preserve">о </w:t>
            </w:r>
            <w:r w:rsidR="00DA0AF6" w:rsidRPr="003C12E4">
              <w:rPr>
                <w:sz w:val="22"/>
                <w:szCs w:val="22"/>
              </w:rPr>
              <w:t>1</w:t>
            </w:r>
            <w:r w:rsidRPr="003C12E4">
              <w:rPr>
                <w:sz w:val="22"/>
                <w:szCs w:val="22"/>
              </w:rPr>
              <w:t xml:space="preserve"> </w:t>
            </w:r>
            <w:r w:rsidR="00C24D5C">
              <w:rPr>
                <w:sz w:val="22"/>
                <w:szCs w:val="22"/>
              </w:rPr>
              <w:t>октября</w:t>
            </w:r>
            <w:r w:rsidR="00C24D5C" w:rsidRPr="003C12E4">
              <w:rPr>
                <w:sz w:val="22"/>
                <w:szCs w:val="22"/>
              </w:rPr>
              <w:t xml:space="preserve"> </w:t>
            </w:r>
            <w:r w:rsidR="003B2041" w:rsidRPr="003C12E4">
              <w:rPr>
                <w:sz w:val="22"/>
                <w:szCs w:val="22"/>
              </w:rPr>
              <w:t xml:space="preserve">2018 </w:t>
            </w:r>
            <w:r w:rsidRPr="003C12E4">
              <w:rPr>
                <w:sz w:val="22"/>
                <w:szCs w:val="22"/>
              </w:rPr>
              <w:t xml:space="preserve">года было проведено </w:t>
            </w:r>
            <w:r w:rsidR="00DA0AF6" w:rsidRPr="003C12E4">
              <w:rPr>
                <w:sz w:val="22"/>
                <w:szCs w:val="22"/>
              </w:rPr>
              <w:t>12</w:t>
            </w:r>
            <w:r w:rsidRPr="003C12E4">
              <w:rPr>
                <w:sz w:val="22"/>
                <w:szCs w:val="22"/>
              </w:rPr>
              <w:t xml:space="preserve"> эмиссий акций Банка.</w:t>
            </w:r>
          </w:p>
          <w:p w:rsidR="00CA44C2" w:rsidRPr="003C12E4" w:rsidRDefault="00CA44C2" w:rsidP="00CA44C2">
            <w:pPr>
              <w:spacing w:before="120"/>
              <w:ind w:firstLine="567"/>
              <w:jc w:val="both"/>
              <w:rPr>
                <w:sz w:val="22"/>
                <w:szCs w:val="22"/>
              </w:rPr>
            </w:pPr>
            <w:r w:rsidRPr="003C12E4">
              <w:rPr>
                <w:sz w:val="22"/>
                <w:szCs w:val="22"/>
              </w:rPr>
              <w:t xml:space="preserve">Уставный капитал Банка составил по состоянию на 1 </w:t>
            </w:r>
            <w:r w:rsidR="00C24D5C">
              <w:rPr>
                <w:sz w:val="22"/>
                <w:szCs w:val="22"/>
              </w:rPr>
              <w:t>октября</w:t>
            </w:r>
            <w:r w:rsidR="00C24D5C" w:rsidRPr="003C12E4">
              <w:rPr>
                <w:sz w:val="22"/>
                <w:szCs w:val="22"/>
              </w:rPr>
              <w:t xml:space="preserve"> </w:t>
            </w:r>
            <w:r w:rsidR="003B2041" w:rsidRPr="003C12E4">
              <w:rPr>
                <w:sz w:val="22"/>
                <w:szCs w:val="22"/>
              </w:rPr>
              <w:t xml:space="preserve">2018 </w:t>
            </w:r>
            <w:r w:rsidRPr="003C12E4">
              <w:rPr>
                <w:sz w:val="22"/>
                <w:szCs w:val="22"/>
              </w:rPr>
              <w:t xml:space="preserve">года  </w:t>
            </w:r>
            <w:r w:rsidR="003A6DAE" w:rsidRPr="003C12E4">
              <w:rPr>
                <w:sz w:val="22"/>
                <w:szCs w:val="22"/>
              </w:rPr>
              <w:t>10</w:t>
            </w:r>
            <w:r w:rsidR="00F6064E" w:rsidRPr="003C12E4">
              <w:rPr>
                <w:sz w:val="22"/>
                <w:szCs w:val="22"/>
              </w:rPr>
              <w:t xml:space="preserve"> </w:t>
            </w:r>
            <w:r w:rsidR="003A6DAE" w:rsidRPr="003C12E4">
              <w:rPr>
                <w:sz w:val="22"/>
                <w:szCs w:val="22"/>
              </w:rPr>
              <w:t>404</w:t>
            </w:r>
            <w:r w:rsidR="00F6064E" w:rsidRPr="003C12E4">
              <w:rPr>
                <w:sz w:val="22"/>
                <w:szCs w:val="22"/>
              </w:rPr>
              <w:t xml:space="preserve"> 390</w:t>
            </w:r>
            <w:r w:rsidRPr="003C12E4">
              <w:rPr>
                <w:sz w:val="22"/>
                <w:szCs w:val="22"/>
              </w:rPr>
              <w:t xml:space="preserve"> </w:t>
            </w:r>
            <w:r w:rsidR="00DA0AF6" w:rsidRPr="003C12E4">
              <w:rPr>
                <w:sz w:val="22"/>
                <w:szCs w:val="22"/>
              </w:rPr>
              <w:t xml:space="preserve">000 </w:t>
            </w:r>
            <w:r w:rsidRPr="003C12E4">
              <w:rPr>
                <w:sz w:val="22"/>
                <w:szCs w:val="22"/>
              </w:rPr>
              <w:t>рублей.</w:t>
            </w:r>
          </w:p>
          <w:p w:rsidR="00CA44C2" w:rsidRPr="003C12E4" w:rsidRDefault="00CA44C2" w:rsidP="00CA44C2">
            <w:pPr>
              <w:spacing w:before="120"/>
              <w:ind w:firstLine="567"/>
              <w:jc w:val="both"/>
              <w:rPr>
                <w:sz w:val="22"/>
                <w:szCs w:val="22"/>
              </w:rPr>
            </w:pPr>
            <w:r w:rsidRPr="003C12E4">
              <w:rPr>
                <w:sz w:val="22"/>
                <w:szCs w:val="22"/>
              </w:rPr>
              <w:t xml:space="preserve">С 1999 года </w:t>
            </w:r>
            <w:r w:rsidR="00D93408" w:rsidRPr="003C12E4">
              <w:rPr>
                <w:sz w:val="22"/>
                <w:szCs w:val="22"/>
              </w:rPr>
              <w:t xml:space="preserve"> Банк</w:t>
            </w:r>
            <w:r w:rsidRPr="003C12E4">
              <w:rPr>
                <w:sz w:val="22"/>
                <w:szCs w:val="22"/>
              </w:rPr>
              <w:t xml:space="preserve"> является основным обслуживающим банком </w:t>
            </w:r>
            <w:r w:rsidR="00DD7C05" w:rsidRPr="003C12E4">
              <w:rPr>
                <w:sz w:val="22"/>
                <w:szCs w:val="22"/>
              </w:rPr>
              <w:t>П</w:t>
            </w:r>
            <w:r w:rsidRPr="003C12E4">
              <w:rPr>
                <w:sz w:val="22"/>
                <w:szCs w:val="22"/>
              </w:rPr>
              <w:t>АО АФК «Система».</w:t>
            </w:r>
          </w:p>
          <w:p w:rsidR="00CA44C2" w:rsidRPr="003C12E4" w:rsidRDefault="00CA44C2" w:rsidP="00CA44C2">
            <w:pPr>
              <w:spacing w:before="120"/>
              <w:ind w:firstLine="567"/>
              <w:jc w:val="both"/>
              <w:rPr>
                <w:sz w:val="22"/>
                <w:szCs w:val="22"/>
              </w:rPr>
            </w:pPr>
            <w:r w:rsidRPr="003C12E4">
              <w:rPr>
                <w:sz w:val="22"/>
                <w:szCs w:val="22"/>
              </w:rPr>
              <w:t>В 2002 году Банком утверждена стратегия развития розничного бизнеса, размещен первый облиг</w:t>
            </w:r>
            <w:r w:rsidRPr="003C12E4">
              <w:rPr>
                <w:sz w:val="22"/>
                <w:szCs w:val="22"/>
              </w:rPr>
              <w:t>а</w:t>
            </w:r>
            <w:r w:rsidRPr="003C12E4">
              <w:rPr>
                <w:sz w:val="22"/>
                <w:szCs w:val="22"/>
              </w:rPr>
              <w:t xml:space="preserve">ционный займ на сумму 300 млн. руб., Банк принимал участие в размещениях облигационных выпусков для корпоративных клиентов на общую сумму 4,7 млрд. руб. </w:t>
            </w:r>
          </w:p>
          <w:p w:rsidR="00CA44C2" w:rsidRPr="003C12E4" w:rsidRDefault="00CA44C2" w:rsidP="00CA44C2">
            <w:pPr>
              <w:spacing w:before="120"/>
              <w:ind w:firstLine="567"/>
              <w:jc w:val="both"/>
              <w:rPr>
                <w:sz w:val="22"/>
                <w:szCs w:val="22"/>
              </w:rPr>
            </w:pPr>
            <w:r w:rsidRPr="003C12E4">
              <w:rPr>
                <w:sz w:val="22"/>
                <w:szCs w:val="22"/>
              </w:rPr>
              <w:lastRenderedPageBreak/>
              <w:t>В 2003 году Банком привлечен необеспеченный кредит от синдиката ведущих зарубежных и ро</w:t>
            </w:r>
            <w:r w:rsidRPr="003C12E4">
              <w:rPr>
                <w:sz w:val="22"/>
                <w:szCs w:val="22"/>
              </w:rPr>
              <w:t>с</w:t>
            </w:r>
            <w:r w:rsidRPr="003C12E4">
              <w:rPr>
                <w:sz w:val="22"/>
                <w:szCs w:val="22"/>
              </w:rPr>
              <w:t>сийских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CA44C2" w:rsidRPr="003C12E4" w:rsidRDefault="00CA44C2" w:rsidP="00CA44C2">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В 2005 году Банк принят в Систему страхования вкладов.</w:t>
            </w:r>
          </w:p>
          <w:p w:rsidR="00CA44C2" w:rsidRPr="003C12E4" w:rsidRDefault="00CA44C2" w:rsidP="00CA44C2">
            <w:pPr>
              <w:spacing w:before="120"/>
              <w:ind w:firstLine="567"/>
              <w:jc w:val="both"/>
              <w:rPr>
                <w:sz w:val="22"/>
                <w:szCs w:val="22"/>
              </w:rPr>
            </w:pPr>
            <w:r w:rsidRPr="003C12E4">
              <w:rPr>
                <w:sz w:val="22"/>
                <w:szCs w:val="22"/>
              </w:rPr>
              <w:t>В 2005 году Банком осуществлено размещение еврооблигаций на Люксембургской бирже на су</w:t>
            </w:r>
            <w:r w:rsidRPr="003C12E4">
              <w:rPr>
                <w:sz w:val="22"/>
                <w:szCs w:val="22"/>
              </w:rPr>
              <w:t>м</w:t>
            </w:r>
            <w:r w:rsidRPr="003C12E4">
              <w:rPr>
                <w:sz w:val="22"/>
                <w:szCs w:val="22"/>
              </w:rPr>
              <w:t>му 150 млн. долл. США, начата реализация программ ипотечного кредитования, привлечен необесп</w:t>
            </w:r>
            <w:r w:rsidRPr="003C12E4">
              <w:rPr>
                <w:sz w:val="22"/>
                <w:szCs w:val="22"/>
              </w:rPr>
              <w:t>е</w:t>
            </w:r>
            <w:r w:rsidRPr="003C12E4">
              <w:rPr>
                <w:sz w:val="22"/>
                <w:szCs w:val="22"/>
              </w:rPr>
              <w:t>ченный кредит от синдиката ведущих зарубежных и российских банков в сумме 25 млн. долларов США, запущена ко–брэндовая программа «Детский Мир–МБРР–VISA».</w:t>
            </w:r>
          </w:p>
          <w:p w:rsidR="00CA44C2" w:rsidRPr="003C12E4" w:rsidRDefault="00CA44C2" w:rsidP="00CA44C2">
            <w:pPr>
              <w:spacing w:before="120"/>
              <w:ind w:firstLine="567"/>
              <w:jc w:val="both"/>
              <w:rPr>
                <w:sz w:val="22"/>
                <w:szCs w:val="22"/>
              </w:rPr>
            </w:pPr>
            <w:r w:rsidRPr="003C12E4">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w:t>
            </w:r>
            <w:r w:rsidRPr="003C12E4">
              <w:rPr>
                <w:sz w:val="22"/>
                <w:szCs w:val="22"/>
              </w:rPr>
              <w:t>а</w:t>
            </w:r>
            <w:r w:rsidRPr="003C12E4">
              <w:rPr>
                <w:sz w:val="22"/>
                <w:szCs w:val="22"/>
              </w:rPr>
              <w:t>ров США (организаторы выпуска – Dresdner Kleinwort и HSBC).</w:t>
            </w:r>
          </w:p>
          <w:p w:rsidR="00CA44C2" w:rsidRPr="003C12E4" w:rsidRDefault="00CA44C2" w:rsidP="00CA44C2">
            <w:pPr>
              <w:spacing w:before="120"/>
              <w:ind w:firstLine="567"/>
              <w:jc w:val="both"/>
              <w:rPr>
                <w:sz w:val="22"/>
                <w:szCs w:val="22"/>
              </w:rPr>
            </w:pPr>
            <w:r w:rsidRPr="003C12E4">
              <w:rPr>
                <w:sz w:val="22"/>
                <w:szCs w:val="22"/>
              </w:rPr>
              <w:t>С 2008 года Банк  является участником Объединенной расчетной системы «ОРС».</w:t>
            </w:r>
          </w:p>
          <w:p w:rsidR="00CA44C2" w:rsidRPr="003C12E4" w:rsidRDefault="00CA44C2" w:rsidP="00CA44C2">
            <w:pPr>
              <w:spacing w:before="120"/>
              <w:ind w:firstLine="567"/>
              <w:jc w:val="both"/>
              <w:rPr>
                <w:sz w:val="22"/>
                <w:szCs w:val="22"/>
              </w:rPr>
            </w:pPr>
            <w:r w:rsidRPr="003C12E4">
              <w:rPr>
                <w:sz w:val="22"/>
                <w:szCs w:val="22"/>
              </w:rPr>
              <w:t>АКБ «МБРР» (ОАО) в ноябре 2010 г</w:t>
            </w:r>
            <w:r w:rsidR="00D93408" w:rsidRPr="003C12E4">
              <w:rPr>
                <w:sz w:val="22"/>
                <w:szCs w:val="22"/>
              </w:rPr>
              <w:t>ода</w:t>
            </w:r>
            <w:r w:rsidRPr="003C12E4">
              <w:rPr>
                <w:sz w:val="22"/>
                <w:szCs w:val="22"/>
              </w:rPr>
              <w:t xml:space="preserve"> подписал документы о присоединении к Российской пл</w:t>
            </w:r>
            <w:r w:rsidRPr="003C12E4">
              <w:rPr>
                <w:sz w:val="22"/>
                <w:szCs w:val="22"/>
              </w:rPr>
              <w:t>а</w:t>
            </w:r>
            <w:r w:rsidRPr="003C12E4">
              <w:rPr>
                <w:sz w:val="22"/>
                <w:szCs w:val="22"/>
              </w:rPr>
              <w:t>тежной системе «Золотая Корона» в статусе эквайера и открыл корреспондентский счет в расчетном банке Системы РНКО «Платежный Центр».</w:t>
            </w:r>
          </w:p>
          <w:p w:rsidR="00CA44C2" w:rsidRPr="003C12E4" w:rsidRDefault="00CA44C2" w:rsidP="00CA44C2">
            <w:pPr>
              <w:spacing w:before="120"/>
              <w:ind w:firstLine="567"/>
              <w:jc w:val="both"/>
              <w:rPr>
                <w:sz w:val="22"/>
                <w:szCs w:val="22"/>
              </w:rPr>
            </w:pPr>
            <w:r w:rsidRPr="003C12E4">
              <w:rPr>
                <w:sz w:val="22"/>
                <w:szCs w:val="22"/>
              </w:rPr>
              <w:t>АКБ «МБРР» (ОАО) в декабре 2010 г</w:t>
            </w:r>
            <w:r w:rsidR="00D93408" w:rsidRPr="003C12E4">
              <w:rPr>
                <w:sz w:val="22"/>
                <w:szCs w:val="22"/>
              </w:rPr>
              <w:t>ода</w:t>
            </w:r>
            <w:r w:rsidRPr="003C12E4">
              <w:rPr>
                <w:sz w:val="22"/>
                <w:szCs w:val="22"/>
              </w:rPr>
              <w:t xml:space="preserve"> начал обслуживать карты китайской платежной системы China UnionPay (CUP), что в свою очередь было реализовано в рамках нового проекта НКО «Объед</w:t>
            </w:r>
            <w:r w:rsidRPr="003C12E4">
              <w:rPr>
                <w:sz w:val="22"/>
                <w:szCs w:val="22"/>
              </w:rPr>
              <w:t>и</w:t>
            </w:r>
            <w:r w:rsidRPr="003C12E4">
              <w:rPr>
                <w:sz w:val="22"/>
                <w:szCs w:val="22"/>
              </w:rPr>
              <w:t xml:space="preserve">ненные расчетные системы» (ОРС), и процессинговой компании UCS (ЗАО) «Компания объединенных кредитных карточек», заключивших договор с системой CUP. </w:t>
            </w:r>
          </w:p>
          <w:p w:rsidR="00CA44C2" w:rsidRPr="003C12E4" w:rsidRDefault="00CA44C2" w:rsidP="00CA44C2">
            <w:pPr>
              <w:contextualSpacing/>
              <w:rPr>
                <w:sz w:val="22"/>
                <w:szCs w:val="22"/>
              </w:rPr>
            </w:pPr>
          </w:p>
          <w:p w:rsidR="00CA44C2" w:rsidRPr="003C12E4" w:rsidRDefault="00CA44C2" w:rsidP="00CA44C2">
            <w:pPr>
              <w:ind w:firstLine="567"/>
              <w:contextualSpacing/>
              <w:jc w:val="both"/>
              <w:rPr>
                <w:sz w:val="22"/>
                <w:szCs w:val="22"/>
              </w:rPr>
            </w:pPr>
            <w:r w:rsidRPr="003C12E4">
              <w:rPr>
                <w:sz w:val="22"/>
                <w:szCs w:val="22"/>
              </w:rPr>
              <w:t>По решению внеочередного Общего собрания акционеров от 16.12.201</w:t>
            </w:r>
            <w:r w:rsidR="004767BA" w:rsidRPr="003C12E4">
              <w:rPr>
                <w:sz w:val="22"/>
                <w:szCs w:val="22"/>
              </w:rPr>
              <w:t>1</w:t>
            </w:r>
            <w:r w:rsidRPr="003C12E4">
              <w:rPr>
                <w:sz w:val="22"/>
                <w:szCs w:val="22"/>
              </w:rPr>
              <w:t xml:space="preserve">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CA44C2" w:rsidRPr="003C12E4" w:rsidRDefault="00CA44C2" w:rsidP="00CA44C2">
            <w:pPr>
              <w:contextualSpacing/>
              <w:jc w:val="both"/>
              <w:rPr>
                <w:sz w:val="22"/>
                <w:szCs w:val="22"/>
              </w:rPr>
            </w:pPr>
          </w:p>
          <w:p w:rsidR="00CA44C2" w:rsidRPr="003C12E4" w:rsidRDefault="00CA44C2" w:rsidP="00CA44C2">
            <w:pPr>
              <w:autoSpaceDE w:val="0"/>
              <w:autoSpaceDN w:val="0"/>
              <w:adjustRightInd w:val="0"/>
              <w:ind w:firstLine="567"/>
              <w:jc w:val="both"/>
              <w:rPr>
                <w:sz w:val="22"/>
                <w:szCs w:val="22"/>
              </w:rPr>
            </w:pPr>
            <w:r w:rsidRPr="003C12E4">
              <w:rPr>
                <w:sz w:val="22"/>
                <w:szCs w:val="22"/>
              </w:rPr>
              <w:t>В соответствии с решением Внеочередного Общего собрания акционеров Банка от 14</w:t>
            </w:r>
            <w:r w:rsidR="00BE299D" w:rsidRPr="003C12E4">
              <w:rPr>
                <w:sz w:val="22"/>
                <w:szCs w:val="22"/>
              </w:rPr>
              <w:t>.05.</w:t>
            </w:r>
            <w:r w:rsidRPr="003C12E4">
              <w:rPr>
                <w:sz w:val="22"/>
                <w:szCs w:val="22"/>
              </w:rPr>
              <w:t xml:space="preserve"> 2012 (Протокол № 59) и решением Внеочередного Общего собрания акционеров Открытого акционерного общества «Дальневосточный коммерческий банк «Далькомбанк» от 15</w:t>
            </w:r>
            <w:r w:rsidR="00BE299D" w:rsidRPr="003C12E4">
              <w:rPr>
                <w:sz w:val="22"/>
                <w:szCs w:val="22"/>
              </w:rPr>
              <w:t>.05.</w:t>
            </w:r>
            <w:r w:rsidRPr="003C12E4">
              <w:rPr>
                <w:sz w:val="22"/>
                <w:szCs w:val="22"/>
              </w:rPr>
              <w:t xml:space="preserve">2012 (Протокол № 66) Банк реорганизован в форме присоединения к нему Открытого акционерного общества «Дальневосточный коммерческий банк «Далькомбанк». </w:t>
            </w:r>
          </w:p>
          <w:p w:rsidR="00CA44C2" w:rsidRPr="003C12E4" w:rsidRDefault="00CA44C2" w:rsidP="00CA44C2">
            <w:pPr>
              <w:autoSpaceDE w:val="0"/>
              <w:autoSpaceDN w:val="0"/>
              <w:adjustRightInd w:val="0"/>
              <w:rPr>
                <w:sz w:val="22"/>
                <w:szCs w:val="22"/>
              </w:rPr>
            </w:pPr>
          </w:p>
          <w:p w:rsidR="00CA44C2" w:rsidRPr="003C12E4" w:rsidRDefault="00CA44C2" w:rsidP="00CA44C2">
            <w:pPr>
              <w:autoSpaceDE w:val="0"/>
              <w:autoSpaceDN w:val="0"/>
              <w:adjustRightInd w:val="0"/>
              <w:ind w:firstLine="567"/>
              <w:jc w:val="both"/>
              <w:rPr>
                <w:sz w:val="22"/>
                <w:szCs w:val="22"/>
              </w:rPr>
            </w:pPr>
            <w:r w:rsidRPr="003C12E4">
              <w:rPr>
                <w:sz w:val="22"/>
                <w:szCs w:val="22"/>
              </w:rPr>
              <w:t xml:space="preserve">По решению внеочередного Общего собрания акционеров от </w:t>
            </w:r>
            <w:r w:rsidR="007435DC" w:rsidRPr="003C12E4">
              <w:rPr>
                <w:sz w:val="22"/>
                <w:szCs w:val="22"/>
              </w:rPr>
              <w:t>31</w:t>
            </w:r>
            <w:r w:rsidRPr="003C12E4">
              <w:rPr>
                <w:sz w:val="22"/>
                <w:szCs w:val="22"/>
              </w:rPr>
              <w:t>.1</w:t>
            </w:r>
            <w:r w:rsidR="007435DC" w:rsidRPr="003C12E4">
              <w:rPr>
                <w:sz w:val="22"/>
                <w:szCs w:val="22"/>
              </w:rPr>
              <w:t>0</w:t>
            </w:r>
            <w:r w:rsidRPr="003C12E4">
              <w:rPr>
                <w:sz w:val="22"/>
                <w:szCs w:val="22"/>
              </w:rPr>
              <w:t>.201</w:t>
            </w:r>
            <w:r w:rsidR="007435DC" w:rsidRPr="003C12E4">
              <w:rPr>
                <w:sz w:val="22"/>
                <w:szCs w:val="22"/>
              </w:rPr>
              <w:t>4</w:t>
            </w:r>
            <w:r w:rsidRPr="003C12E4">
              <w:rPr>
                <w:sz w:val="22"/>
                <w:szCs w:val="22"/>
              </w:rPr>
              <w:t xml:space="preserve"> (протокол №</w:t>
            </w:r>
            <w:r w:rsidR="007435DC" w:rsidRPr="003C12E4">
              <w:rPr>
                <w:sz w:val="22"/>
                <w:szCs w:val="22"/>
              </w:rPr>
              <w:t xml:space="preserve"> 67</w:t>
            </w:r>
            <w:r w:rsidRPr="003C12E4">
              <w:rPr>
                <w:sz w:val="22"/>
                <w:szCs w:val="22"/>
              </w:rPr>
              <w:t xml:space="preserve">) изменено наименование банка на </w:t>
            </w:r>
            <w:r w:rsidR="007435DC" w:rsidRPr="003C12E4">
              <w:rPr>
                <w:sz w:val="22"/>
                <w:szCs w:val="22"/>
              </w:rPr>
              <w:t xml:space="preserve">Публичное </w:t>
            </w:r>
            <w:r w:rsidRPr="003C12E4">
              <w:rPr>
                <w:sz w:val="22"/>
                <w:szCs w:val="22"/>
              </w:rPr>
              <w:t>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CA44C2" w:rsidRPr="003C12E4" w:rsidRDefault="00CA44C2" w:rsidP="00CA44C2">
            <w:pPr>
              <w:spacing w:before="216" w:after="48"/>
              <w:ind w:firstLine="708"/>
              <w:jc w:val="both"/>
              <w:outlineLvl w:val="2"/>
              <w:rPr>
                <w:bCs/>
                <w:sz w:val="22"/>
                <w:szCs w:val="22"/>
              </w:rPr>
            </w:pPr>
            <w:r w:rsidRPr="003C12E4">
              <w:rPr>
                <w:bCs/>
                <w:sz w:val="22"/>
                <w:szCs w:val="22"/>
              </w:rPr>
              <w:t xml:space="preserve">В настоящее время </w:t>
            </w:r>
            <w:r w:rsidR="00345D1F" w:rsidRPr="003C12E4">
              <w:rPr>
                <w:bCs/>
                <w:sz w:val="22"/>
                <w:szCs w:val="22"/>
              </w:rPr>
              <w:t>П</w:t>
            </w:r>
            <w:r w:rsidRPr="003C12E4">
              <w:rPr>
                <w:bCs/>
                <w:sz w:val="22"/>
                <w:szCs w:val="22"/>
              </w:rPr>
              <w:t>АО «МТС–Банк» — универсальный коммерческий банк федерального ма</w:t>
            </w:r>
            <w:r w:rsidRPr="003C12E4">
              <w:rPr>
                <w:bCs/>
                <w:sz w:val="22"/>
                <w:szCs w:val="22"/>
              </w:rPr>
              <w:t>с</w:t>
            </w:r>
            <w:r w:rsidRPr="003C12E4">
              <w:rPr>
                <w:bCs/>
                <w:sz w:val="22"/>
                <w:szCs w:val="22"/>
              </w:rPr>
              <w:t>штаба, входящий в число 50 крупнейших банков России по размеру собственного капитала и чистых а</w:t>
            </w:r>
            <w:r w:rsidRPr="003C12E4">
              <w:rPr>
                <w:bCs/>
                <w:sz w:val="22"/>
                <w:szCs w:val="22"/>
              </w:rPr>
              <w:t>к</w:t>
            </w:r>
            <w:r w:rsidRPr="003C12E4">
              <w:rPr>
                <w:bCs/>
                <w:sz w:val="22"/>
                <w:szCs w:val="22"/>
              </w:rPr>
              <w:t>тивов.</w:t>
            </w:r>
          </w:p>
          <w:p w:rsidR="00345D1F" w:rsidRPr="003C12E4" w:rsidRDefault="00345D1F" w:rsidP="00345D1F">
            <w:pPr>
              <w:spacing w:after="150"/>
              <w:ind w:firstLine="708"/>
              <w:jc w:val="both"/>
              <w:rPr>
                <w:bCs/>
                <w:sz w:val="22"/>
                <w:szCs w:val="22"/>
              </w:rPr>
            </w:pPr>
            <w:r w:rsidRPr="003C12E4">
              <w:rPr>
                <w:bCs/>
                <w:sz w:val="22"/>
                <w:szCs w:val="22"/>
              </w:rPr>
              <w:t>.</w:t>
            </w:r>
          </w:p>
          <w:p w:rsidR="00345D1F" w:rsidRPr="003C12E4" w:rsidRDefault="00345D1F" w:rsidP="00345D1F">
            <w:pPr>
              <w:spacing w:after="150"/>
              <w:ind w:firstLine="708"/>
              <w:jc w:val="both"/>
              <w:rPr>
                <w:bCs/>
                <w:sz w:val="22"/>
                <w:szCs w:val="22"/>
              </w:rPr>
            </w:pPr>
            <w:r w:rsidRPr="003C12E4">
              <w:rPr>
                <w:bCs/>
                <w:sz w:val="22"/>
                <w:szCs w:val="22"/>
              </w:rPr>
              <w:t>ПАО «МТС-Банк» был включен в государственную программу докапитализации Банковской с</w:t>
            </w:r>
            <w:r w:rsidRPr="003C12E4">
              <w:rPr>
                <w:bCs/>
                <w:sz w:val="22"/>
                <w:szCs w:val="22"/>
              </w:rPr>
              <w:t>и</w:t>
            </w:r>
            <w:r w:rsidRPr="003C12E4">
              <w:rPr>
                <w:bCs/>
                <w:sz w:val="22"/>
                <w:szCs w:val="22"/>
              </w:rPr>
              <w:t>стемы</w:t>
            </w:r>
            <w:r w:rsidR="001A581E" w:rsidRPr="003C12E4">
              <w:rPr>
                <w:bCs/>
                <w:sz w:val="22"/>
                <w:szCs w:val="22"/>
              </w:rPr>
              <w:t>.</w:t>
            </w:r>
            <w:r w:rsidRPr="003C12E4">
              <w:rPr>
                <w:bCs/>
                <w:sz w:val="22"/>
                <w:szCs w:val="22"/>
              </w:rPr>
              <w:t xml:space="preserve"> </w:t>
            </w:r>
            <w:r w:rsidR="001A581E" w:rsidRPr="003C12E4">
              <w:rPr>
                <w:bCs/>
                <w:sz w:val="22"/>
                <w:szCs w:val="22"/>
              </w:rPr>
              <w:t>У</w:t>
            </w:r>
            <w:r w:rsidRPr="003C12E4">
              <w:rPr>
                <w:bCs/>
                <w:sz w:val="22"/>
                <w:szCs w:val="22"/>
              </w:rPr>
              <w:t>твержденный размер докапитализации через облигации федерального займа составил 7 2</w:t>
            </w:r>
            <w:r w:rsidR="001A581E" w:rsidRPr="003C12E4">
              <w:rPr>
                <w:bCs/>
                <w:sz w:val="22"/>
                <w:szCs w:val="22"/>
              </w:rPr>
              <w:t>46</w:t>
            </w:r>
            <w:r w:rsidRPr="003C12E4">
              <w:rPr>
                <w:bCs/>
                <w:sz w:val="22"/>
                <w:szCs w:val="22"/>
              </w:rPr>
              <w:t xml:space="preserve"> 000 тыс. рублей.</w:t>
            </w:r>
          </w:p>
          <w:p w:rsidR="00345D1F" w:rsidRPr="003C12E4" w:rsidRDefault="00345D1F" w:rsidP="00345D1F">
            <w:pPr>
              <w:spacing w:after="150"/>
              <w:ind w:firstLine="708"/>
              <w:jc w:val="both"/>
              <w:rPr>
                <w:bCs/>
                <w:sz w:val="22"/>
                <w:szCs w:val="22"/>
              </w:rPr>
            </w:pPr>
            <w:r w:rsidRPr="003C12E4">
              <w:rPr>
                <w:bCs/>
                <w:sz w:val="22"/>
                <w:szCs w:val="22"/>
              </w:rPr>
              <w:t>В декабре 2014 года Банк России включил ПАО «МТС-Банк» в реестр кредитных организаций, значимых на рынке платежных услуг.</w:t>
            </w:r>
          </w:p>
          <w:p w:rsidR="00345D1F" w:rsidRPr="003C12E4" w:rsidRDefault="00345D1F" w:rsidP="00345D1F">
            <w:pPr>
              <w:spacing w:after="150"/>
              <w:ind w:firstLine="708"/>
              <w:jc w:val="both"/>
              <w:rPr>
                <w:bCs/>
                <w:sz w:val="22"/>
                <w:szCs w:val="22"/>
              </w:rPr>
            </w:pPr>
            <w:r w:rsidRPr="003C12E4">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45D1F" w:rsidRPr="003C12E4" w:rsidRDefault="00345D1F" w:rsidP="00345D1F">
            <w:pPr>
              <w:spacing w:after="150"/>
              <w:ind w:firstLine="708"/>
              <w:jc w:val="both"/>
              <w:rPr>
                <w:bCs/>
                <w:sz w:val="22"/>
                <w:szCs w:val="22"/>
              </w:rPr>
            </w:pPr>
          </w:p>
          <w:p w:rsidR="00345D1F" w:rsidRPr="003C12E4" w:rsidRDefault="00345D1F" w:rsidP="00345D1F">
            <w:pPr>
              <w:spacing w:after="150"/>
              <w:ind w:firstLine="708"/>
              <w:jc w:val="both"/>
              <w:rPr>
                <w:bCs/>
                <w:sz w:val="22"/>
                <w:szCs w:val="22"/>
              </w:rPr>
            </w:pPr>
            <w:r w:rsidRPr="003C12E4">
              <w:rPr>
                <w:bCs/>
                <w:sz w:val="22"/>
                <w:szCs w:val="22"/>
              </w:rPr>
              <w:t>Банк включен в список банков, которые могут открывать счета и обслуживать предприятия, имеющие стратегическое значение для экономики страны, прежде всего - для оборонно-промышленного комплекса Российской Федерации. В список, опубликованный на сайте Банка России, вошли 136 кр</w:t>
            </w:r>
            <w:r w:rsidRPr="003C12E4">
              <w:rPr>
                <w:bCs/>
                <w:sz w:val="22"/>
                <w:szCs w:val="22"/>
              </w:rPr>
              <w:t>е</w:t>
            </w:r>
            <w:r w:rsidRPr="003C12E4">
              <w:rPr>
                <w:bCs/>
                <w:sz w:val="22"/>
                <w:szCs w:val="22"/>
              </w:rPr>
              <w:t>дитных организаций.</w:t>
            </w:r>
          </w:p>
          <w:p w:rsidR="00345D1F" w:rsidRPr="003C12E4" w:rsidRDefault="00345D1F" w:rsidP="00345D1F">
            <w:pPr>
              <w:spacing w:after="150"/>
              <w:ind w:firstLine="708"/>
              <w:jc w:val="both"/>
              <w:rPr>
                <w:bCs/>
                <w:sz w:val="22"/>
                <w:szCs w:val="22"/>
              </w:rPr>
            </w:pPr>
            <w:r w:rsidRPr="003C12E4">
              <w:rPr>
                <w:bCs/>
                <w:sz w:val="22"/>
                <w:szCs w:val="22"/>
              </w:rPr>
              <w:t>Банк России включил ПАО «МТС-Банк» в список кредитных организаций, соответствующих требованиям к размеру собственных средств для участия в программах «Фонда содействия реформир</w:t>
            </w:r>
            <w:r w:rsidRPr="003C12E4">
              <w:rPr>
                <w:bCs/>
                <w:sz w:val="22"/>
                <w:szCs w:val="22"/>
              </w:rPr>
              <w:t>о</w:t>
            </w:r>
            <w:r w:rsidRPr="003C12E4">
              <w:rPr>
                <w:bCs/>
                <w:sz w:val="22"/>
                <w:szCs w:val="22"/>
              </w:rPr>
              <w:lastRenderedPageBreak/>
              <w:t>ванию жилищно-коммунального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w:t>
            </w:r>
            <w:r w:rsidRPr="003C12E4">
              <w:rPr>
                <w:bCs/>
                <w:sz w:val="22"/>
                <w:szCs w:val="22"/>
              </w:rPr>
              <w:t>т</w:t>
            </w:r>
            <w:r w:rsidRPr="003C12E4">
              <w:rPr>
                <w:bCs/>
                <w:sz w:val="22"/>
                <w:szCs w:val="22"/>
              </w:rPr>
              <w:t>ные организации.</w:t>
            </w:r>
          </w:p>
          <w:p w:rsidR="00345D1F" w:rsidRPr="003C12E4" w:rsidRDefault="00345D1F" w:rsidP="00345D1F">
            <w:pPr>
              <w:spacing w:after="150"/>
              <w:ind w:firstLine="708"/>
              <w:jc w:val="both"/>
              <w:rPr>
                <w:bCs/>
                <w:sz w:val="22"/>
                <w:szCs w:val="22"/>
              </w:rPr>
            </w:pPr>
            <w:r w:rsidRPr="003C12E4">
              <w:rPr>
                <w:bCs/>
                <w:sz w:val="22"/>
                <w:szCs w:val="22"/>
              </w:rPr>
              <w:t>В ноябре 2014 года ПАО «МТС-Банк» начал эмиссию и обслуживание карт китайской платежной системы Union Pay во всех регионах своего присутствия.</w:t>
            </w:r>
          </w:p>
          <w:p w:rsidR="003A2D35" w:rsidRPr="003C12E4" w:rsidRDefault="003A2D35" w:rsidP="003A2D35">
            <w:pPr>
              <w:spacing w:after="150"/>
              <w:ind w:firstLine="708"/>
              <w:jc w:val="both"/>
              <w:rPr>
                <w:bCs/>
                <w:sz w:val="22"/>
                <w:szCs w:val="22"/>
              </w:rPr>
            </w:pPr>
            <w:r w:rsidRPr="003C12E4">
              <w:rPr>
                <w:bCs/>
                <w:sz w:val="22"/>
                <w:szCs w:val="22"/>
                <w:lang w:val="x-none"/>
              </w:rPr>
              <w:t>30 марта 2015 года – ПАО «МТС-Банк» начал осуществлять процессинг карт MasterCard через Национальную систему платежных карт (НСПК)</w:t>
            </w:r>
            <w:r w:rsidRPr="003C12E4">
              <w:rPr>
                <w:bCs/>
                <w:sz w:val="22"/>
                <w:szCs w:val="22"/>
              </w:rPr>
              <w:t>.</w:t>
            </w:r>
          </w:p>
          <w:p w:rsidR="003A2D35" w:rsidRPr="003C12E4" w:rsidRDefault="003A2D35" w:rsidP="003A2D35">
            <w:pPr>
              <w:spacing w:after="150"/>
              <w:ind w:firstLine="708"/>
              <w:jc w:val="both"/>
              <w:rPr>
                <w:bCs/>
                <w:sz w:val="22"/>
                <w:szCs w:val="22"/>
                <w:lang w:val="x-none"/>
              </w:rPr>
            </w:pPr>
            <w:r w:rsidRPr="003C12E4">
              <w:rPr>
                <w:bCs/>
                <w:sz w:val="22"/>
                <w:szCs w:val="22"/>
                <w:lang w:val="x-none"/>
              </w:rPr>
              <w:t>Во втором квартале 2015 года Банк выступил соорганизатором размещения облигаций группы «О’КЕЙ».</w:t>
            </w:r>
          </w:p>
          <w:p w:rsidR="003A2D35" w:rsidRPr="003C12E4" w:rsidRDefault="003A2D35" w:rsidP="003A2D35">
            <w:pPr>
              <w:spacing w:after="150"/>
              <w:ind w:firstLine="708"/>
              <w:jc w:val="both"/>
              <w:rPr>
                <w:bCs/>
                <w:sz w:val="22"/>
                <w:szCs w:val="22"/>
                <w:lang w:val="x-none"/>
              </w:rPr>
            </w:pPr>
            <w:r w:rsidRPr="003C12E4">
              <w:rPr>
                <w:bCs/>
                <w:sz w:val="22"/>
                <w:szCs w:val="22"/>
                <w:lang w:val="x-none"/>
              </w:rPr>
              <w:t>С 1 декабря 2015 года МТС</w:t>
            </w:r>
            <w:r w:rsidRPr="003C12E4">
              <w:rPr>
                <w:bCs/>
                <w:sz w:val="22"/>
                <w:szCs w:val="22"/>
              </w:rPr>
              <w:t>-</w:t>
            </w:r>
            <w:r w:rsidRPr="003C12E4">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A2D35" w:rsidRPr="003C12E4" w:rsidRDefault="003A2D35" w:rsidP="003A2D35">
            <w:pPr>
              <w:spacing w:after="150"/>
              <w:ind w:firstLine="708"/>
              <w:jc w:val="both"/>
              <w:rPr>
                <w:bCs/>
                <w:sz w:val="22"/>
                <w:szCs w:val="22"/>
              </w:rPr>
            </w:pPr>
            <w:r w:rsidRPr="003C12E4">
              <w:rPr>
                <w:bCs/>
                <w:sz w:val="22"/>
                <w:szCs w:val="22"/>
                <w:lang w:val="x-none"/>
              </w:rPr>
              <w:t>Проект рассчитан на долгосрочную перспективу с расширением географии</w:t>
            </w:r>
            <w:r w:rsidRPr="003C12E4">
              <w:rPr>
                <w:bCs/>
                <w:sz w:val="22"/>
                <w:szCs w:val="22"/>
              </w:rPr>
              <w:t>.</w:t>
            </w:r>
          </w:p>
          <w:p w:rsidR="003A2D35" w:rsidRPr="003C12E4" w:rsidRDefault="003A2D35" w:rsidP="003A2D35">
            <w:pPr>
              <w:spacing w:after="150"/>
              <w:ind w:firstLine="708"/>
              <w:jc w:val="both"/>
              <w:rPr>
                <w:bCs/>
                <w:sz w:val="22"/>
                <w:szCs w:val="22"/>
              </w:rPr>
            </w:pPr>
            <w:r w:rsidRPr="003C12E4">
              <w:rPr>
                <w:bCs/>
                <w:sz w:val="22"/>
                <w:szCs w:val="22"/>
                <w:lang w:val="x-none"/>
              </w:rPr>
              <w:t>В декабре 2015 года Банком получен субординированный займ в виде займа ценных бумаг (облигации федерального займа Российской Федерации</w:t>
            </w:r>
            <w:r w:rsidRPr="003C12E4">
              <w:rPr>
                <w:bCs/>
                <w:sz w:val="22"/>
                <w:szCs w:val="22"/>
              </w:rPr>
              <w:t xml:space="preserve"> (далее – ОФЗ)</w:t>
            </w:r>
            <w:r w:rsidRPr="003C12E4">
              <w:rPr>
                <w:bCs/>
                <w:sz w:val="22"/>
                <w:szCs w:val="22"/>
                <w:lang w:val="x-none"/>
              </w:rPr>
              <w:t xml:space="preserve">) от </w:t>
            </w:r>
            <w:r w:rsidRPr="003C12E4">
              <w:rPr>
                <w:bCs/>
                <w:sz w:val="22"/>
                <w:szCs w:val="22"/>
              </w:rPr>
              <w:t>ГК «</w:t>
            </w:r>
            <w:r w:rsidRPr="003C12E4">
              <w:rPr>
                <w:bCs/>
                <w:sz w:val="22"/>
                <w:szCs w:val="22"/>
                <w:lang w:val="x-none"/>
              </w:rPr>
              <w:t>Агентств</w:t>
            </w:r>
            <w:r w:rsidRPr="003C12E4">
              <w:rPr>
                <w:bCs/>
                <w:sz w:val="22"/>
                <w:szCs w:val="22"/>
              </w:rPr>
              <w:t>о</w:t>
            </w:r>
            <w:r w:rsidRPr="003C12E4">
              <w:rPr>
                <w:bCs/>
                <w:sz w:val="22"/>
                <w:szCs w:val="22"/>
                <w:lang w:val="x-none"/>
              </w:rPr>
              <w:t xml:space="preserve"> по страхованию вкладов</w:t>
            </w:r>
            <w:r w:rsidRPr="003C12E4">
              <w:rPr>
                <w:bCs/>
                <w:sz w:val="22"/>
                <w:szCs w:val="22"/>
              </w:rPr>
              <w:t>» (далее – ГК «АСВ»)</w:t>
            </w:r>
            <w:r w:rsidRPr="003C12E4">
              <w:rPr>
                <w:bCs/>
                <w:sz w:val="22"/>
                <w:szCs w:val="22"/>
                <w:lang w:val="x-none"/>
              </w:rPr>
              <w:t xml:space="preserve"> в рамках государственной программы по докапитализации банковской системы. Размер привлечения в составил 7</w:t>
            </w:r>
            <w:r w:rsidRPr="003C12E4">
              <w:rPr>
                <w:bCs/>
                <w:sz w:val="22"/>
                <w:szCs w:val="22"/>
              </w:rPr>
              <w:t>.</w:t>
            </w:r>
            <w:r w:rsidRPr="003C12E4">
              <w:rPr>
                <w:bCs/>
                <w:sz w:val="22"/>
                <w:szCs w:val="22"/>
                <w:lang w:val="x-none"/>
              </w:rPr>
              <w:t>2 млрд руб</w:t>
            </w:r>
            <w:r w:rsidRPr="003C12E4">
              <w:rPr>
                <w:bCs/>
                <w:sz w:val="22"/>
                <w:szCs w:val="22"/>
              </w:rPr>
              <w:t>лей</w:t>
            </w:r>
            <w:r w:rsidRPr="003C12E4">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C12E4">
              <w:rPr>
                <w:bCs/>
                <w:sz w:val="22"/>
                <w:szCs w:val="22"/>
              </w:rPr>
              <w:t>а.</w:t>
            </w:r>
          </w:p>
          <w:p w:rsidR="003C12E4" w:rsidRPr="003C12E4" w:rsidRDefault="003C12E4" w:rsidP="00C66018">
            <w:pPr>
              <w:ind w:right="-1" w:firstLine="567"/>
              <w:jc w:val="both"/>
              <w:rPr>
                <w:color w:val="000000" w:themeColor="text1"/>
                <w:sz w:val="22"/>
                <w:szCs w:val="22"/>
              </w:rPr>
            </w:pPr>
          </w:p>
          <w:p w:rsidR="003C12E4" w:rsidRPr="003C12E4" w:rsidRDefault="003C12E4" w:rsidP="003C12E4">
            <w:pPr>
              <w:tabs>
                <w:tab w:val="left" w:pos="9356"/>
              </w:tabs>
              <w:ind w:firstLine="708"/>
              <w:jc w:val="both"/>
              <w:rPr>
                <w:sz w:val="22"/>
                <w:szCs w:val="22"/>
              </w:rPr>
            </w:pPr>
            <w:r w:rsidRPr="003C12E4">
              <w:rPr>
                <w:sz w:val="22"/>
                <w:szCs w:val="22"/>
              </w:rPr>
              <w:t>В 2017 году Банк активно развивал потребительское кредитование, продемонстрировав один из самых высоких темпов роста выдач год к году. Одним из ключевых направлений деятельности стало развитие сотрудничества с МТС в рамках совместной программы целевого потребительского кредитов</w:t>
            </w:r>
            <w:r w:rsidRPr="003C12E4">
              <w:rPr>
                <w:sz w:val="22"/>
                <w:szCs w:val="22"/>
              </w:rPr>
              <w:t>а</w:t>
            </w:r>
            <w:r w:rsidRPr="003C12E4">
              <w:rPr>
                <w:sz w:val="22"/>
                <w:szCs w:val="22"/>
              </w:rPr>
              <w:t>ния. Для улучшения продуктового предложения, расширения каналов продаж и увеличения товарооб</w:t>
            </w:r>
            <w:r w:rsidRPr="003C12E4">
              <w:rPr>
                <w:sz w:val="22"/>
                <w:szCs w:val="22"/>
              </w:rPr>
              <w:t>о</w:t>
            </w:r>
            <w:r w:rsidRPr="003C12E4">
              <w:rPr>
                <w:sz w:val="22"/>
                <w:szCs w:val="22"/>
              </w:rPr>
              <w:t>рота в кредит совместно с МТС были реализованы следующие проекты:</w:t>
            </w:r>
          </w:p>
          <w:p w:rsidR="003C12E4" w:rsidRPr="003C12E4" w:rsidRDefault="003C12E4" w:rsidP="003C12E4">
            <w:pPr>
              <w:pStyle w:val="aff0"/>
              <w:numPr>
                <w:ilvl w:val="0"/>
                <w:numId w:val="30"/>
              </w:numPr>
              <w:tabs>
                <w:tab w:val="left" w:pos="851"/>
              </w:tabs>
              <w:ind w:left="142" w:firstLine="425"/>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онлайн-кредитование в интернет-магазине МТС (</w:t>
            </w:r>
            <w:hyperlink r:id="rId18" w:history="1">
              <w:r w:rsidRPr="003C12E4">
                <w:rPr>
                  <w:rFonts w:ascii="Times New Roman" w:hAnsi="Times New Roman" w:cs="Times New Roman"/>
                  <w:color w:val="0000FF"/>
                  <w:sz w:val="22"/>
                  <w:szCs w:val="22"/>
                  <w:u w:val="single"/>
                </w:rPr>
                <w:t>shop.mts.ru</w:t>
              </w:r>
            </w:hyperlink>
            <w:r w:rsidRPr="003C12E4">
              <w:rPr>
                <w:rFonts w:ascii="Times New Roman" w:hAnsi="Times New Roman" w:cs="Times New Roman"/>
                <w:sz w:val="22"/>
                <w:szCs w:val="22"/>
                <w:lang w:eastAsia="en-US"/>
              </w:rPr>
              <w:t>);</w:t>
            </w:r>
          </w:p>
          <w:p w:rsidR="003C12E4" w:rsidRPr="003C12E4" w:rsidRDefault="003C12E4" w:rsidP="003C12E4">
            <w:pPr>
              <w:pStyle w:val="aff0"/>
              <w:numPr>
                <w:ilvl w:val="0"/>
                <w:numId w:val="30"/>
              </w:numPr>
              <w:tabs>
                <w:tab w:val="left" w:pos="851"/>
              </w:tabs>
              <w:ind w:left="142" w:firstLine="425"/>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новые продукты с автоматическим погашением с абонентского счета в МТС;</w:t>
            </w:r>
          </w:p>
          <w:p w:rsidR="003C12E4" w:rsidRPr="003C12E4" w:rsidRDefault="003C12E4" w:rsidP="003C12E4">
            <w:pPr>
              <w:pStyle w:val="aff0"/>
              <w:numPr>
                <w:ilvl w:val="0"/>
                <w:numId w:val="30"/>
              </w:numPr>
              <w:tabs>
                <w:tab w:val="left" w:pos="851"/>
              </w:tabs>
              <w:ind w:left="0" w:firstLine="567"/>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 xml:space="preserve">безбумажная технология, </w:t>
            </w:r>
            <w:r w:rsidRPr="003C12E4">
              <w:rPr>
                <w:rFonts w:ascii="Times New Roman" w:hAnsi="Times New Roman" w:cs="Times New Roman"/>
                <w:sz w:val="22"/>
                <w:szCs w:val="22"/>
              </w:rPr>
              <w:t>которая позволяет быстро выдать кредит клиенту в салонах МТС</w:t>
            </w:r>
            <w:r w:rsidRPr="003C12E4">
              <w:rPr>
                <w:rFonts w:ascii="Times New Roman" w:hAnsi="Times New Roman" w:cs="Times New Roman"/>
                <w:sz w:val="22"/>
                <w:szCs w:val="22"/>
                <w:lang w:eastAsia="en-US"/>
              </w:rPr>
              <w:t>;</w:t>
            </w:r>
          </w:p>
          <w:p w:rsidR="003C12E4" w:rsidRPr="003C12E4" w:rsidRDefault="003C12E4" w:rsidP="003C12E4">
            <w:pPr>
              <w:pStyle w:val="aff0"/>
              <w:numPr>
                <w:ilvl w:val="0"/>
                <w:numId w:val="30"/>
              </w:numPr>
              <w:tabs>
                <w:tab w:val="left" w:pos="851"/>
              </w:tabs>
              <w:ind w:left="0" w:firstLine="567"/>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увеличение максимальной суммы до 170 тыс. руб. и уменьшение минимальной суммы кредита до 3 тыс. руб., что позволило сделать продуктовое предложение еще более доступным для клиентов.</w:t>
            </w:r>
          </w:p>
          <w:p w:rsidR="003C12E4" w:rsidRPr="003C12E4" w:rsidRDefault="003C12E4" w:rsidP="003C12E4">
            <w:pPr>
              <w:pStyle w:val="aff0"/>
              <w:numPr>
                <w:ilvl w:val="0"/>
                <w:numId w:val="30"/>
              </w:numPr>
              <w:tabs>
                <w:tab w:val="left" w:pos="851"/>
              </w:tabs>
              <w:ind w:left="0" w:firstLine="567"/>
              <w:contextualSpacing w:val="0"/>
              <w:jc w:val="both"/>
              <w:rPr>
                <w:rFonts w:ascii="Times New Roman" w:hAnsi="Times New Roman" w:cs="Times New Roman"/>
                <w:sz w:val="22"/>
                <w:szCs w:val="22"/>
                <w:lang w:eastAsia="en-US"/>
              </w:rPr>
            </w:pPr>
          </w:p>
          <w:p w:rsidR="003C12E4" w:rsidRPr="003C12E4" w:rsidRDefault="003C12E4" w:rsidP="00C66018">
            <w:pPr>
              <w:ind w:right="-1" w:firstLine="567"/>
              <w:jc w:val="both"/>
              <w:rPr>
                <w:sz w:val="22"/>
                <w:szCs w:val="22"/>
              </w:rPr>
            </w:pPr>
            <w:r w:rsidRPr="003C12E4">
              <w:rPr>
                <w:color w:val="000000" w:themeColor="text1"/>
                <w:sz w:val="22"/>
                <w:szCs w:val="22"/>
              </w:rPr>
              <w:t xml:space="preserve">В 2017 году активно развивался карточный продукт «МТС </w:t>
            </w:r>
            <w:r w:rsidRPr="003C12E4">
              <w:rPr>
                <w:color w:val="000000" w:themeColor="text1"/>
                <w:sz w:val="22"/>
                <w:szCs w:val="22"/>
                <w:lang w:val="en-US"/>
              </w:rPr>
              <w:t>Smart</w:t>
            </w:r>
            <w:r w:rsidRPr="003C12E4">
              <w:rPr>
                <w:color w:val="000000" w:themeColor="text1"/>
                <w:sz w:val="22"/>
                <w:szCs w:val="22"/>
              </w:rPr>
              <w:t xml:space="preserve"> Деньги», запуск которого сост</w:t>
            </w:r>
            <w:r w:rsidRPr="003C12E4">
              <w:rPr>
                <w:color w:val="000000" w:themeColor="text1"/>
                <w:sz w:val="22"/>
                <w:szCs w:val="22"/>
              </w:rPr>
              <w:t>о</w:t>
            </w:r>
            <w:r w:rsidRPr="003C12E4">
              <w:rPr>
                <w:color w:val="000000" w:themeColor="text1"/>
                <w:sz w:val="22"/>
                <w:szCs w:val="22"/>
              </w:rPr>
              <w:t xml:space="preserve">ялся в 2016 году. Количество выпущенных в 2017 году карт «МТС </w:t>
            </w:r>
            <w:r w:rsidRPr="003C12E4">
              <w:rPr>
                <w:color w:val="000000" w:themeColor="text1"/>
                <w:sz w:val="22"/>
                <w:szCs w:val="22"/>
                <w:lang w:val="en-US"/>
              </w:rPr>
              <w:t>Smart</w:t>
            </w:r>
            <w:r w:rsidRPr="003C12E4">
              <w:rPr>
                <w:color w:val="000000" w:themeColor="text1"/>
                <w:sz w:val="22"/>
                <w:szCs w:val="22"/>
              </w:rPr>
              <w:t xml:space="preserve"> Деньги» составило 573 тыс. (всего с момента запуска проекта – 836 тыс. карт), оборот по данным картам превысил 7 млрд руб</w:t>
            </w:r>
          </w:p>
          <w:p w:rsidR="003C12E4" w:rsidRPr="003C12E4" w:rsidRDefault="003C12E4" w:rsidP="00C66018">
            <w:pPr>
              <w:ind w:right="-1" w:firstLine="567"/>
              <w:jc w:val="both"/>
              <w:rPr>
                <w:sz w:val="22"/>
                <w:szCs w:val="22"/>
              </w:rPr>
            </w:pPr>
          </w:p>
          <w:p w:rsidR="00C66018" w:rsidRPr="003C12E4" w:rsidRDefault="00230E4E" w:rsidP="00C66018">
            <w:pPr>
              <w:ind w:right="-1" w:firstLine="567"/>
              <w:jc w:val="both"/>
              <w:rPr>
                <w:sz w:val="22"/>
                <w:szCs w:val="22"/>
              </w:rPr>
            </w:pPr>
            <w:r w:rsidRPr="003C12E4">
              <w:rPr>
                <w:sz w:val="22"/>
                <w:szCs w:val="22"/>
              </w:rPr>
              <w:t>15.12.2017 МТС Банк объявлен победителем в конкурсе на право обеспечения функционирования и осуществления поддержки, развития и модернизации подсистемы Государственной информационной системы, обеспечивающей в городе Москве регистрацию начислений и платежей «Единый платежный шлюз». МТС Банк стал единственным оператором платежных сервисов официального сайта Мэра mos.ru и будет развивать портал и мобильное приложение «Госуслуги Москвы».</w:t>
            </w:r>
          </w:p>
          <w:p w:rsidR="003C12E4" w:rsidRPr="003C12E4" w:rsidRDefault="003C12E4" w:rsidP="00C66018">
            <w:pPr>
              <w:ind w:right="-1" w:firstLine="567"/>
              <w:jc w:val="both"/>
              <w:rPr>
                <w:sz w:val="22"/>
                <w:szCs w:val="22"/>
              </w:rPr>
            </w:pPr>
          </w:p>
          <w:p w:rsidR="003C12E4" w:rsidRPr="003C12E4" w:rsidRDefault="003C12E4" w:rsidP="003C12E4">
            <w:pPr>
              <w:ind w:firstLine="567"/>
              <w:jc w:val="both"/>
              <w:rPr>
                <w:sz w:val="22"/>
                <w:szCs w:val="22"/>
              </w:rPr>
            </w:pPr>
            <w:r w:rsidRPr="003C12E4">
              <w:rPr>
                <w:sz w:val="22"/>
                <w:szCs w:val="22"/>
              </w:rPr>
              <w:t>В 2017 году Банк активно развивал сервисы бесконтактной оплаты, а также возможности удале</w:t>
            </w:r>
            <w:r w:rsidRPr="003C12E4">
              <w:rPr>
                <w:sz w:val="22"/>
                <w:szCs w:val="22"/>
              </w:rPr>
              <w:t>н</w:t>
            </w:r>
            <w:r w:rsidRPr="003C12E4">
              <w:rPr>
                <w:sz w:val="22"/>
                <w:szCs w:val="22"/>
              </w:rPr>
              <w:t>ного оформления виртуальных банковских карт:</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«Виртуальная предоплаченная карта МТС Деньги для мобильных приложений» в «Кошельке МТС Деньги» по технологии HCE;</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 xml:space="preserve">Платежный сервис </w:t>
            </w:r>
            <w:r w:rsidRPr="003C12E4">
              <w:rPr>
                <w:rFonts w:ascii="Times New Roman" w:hAnsi="Times New Roman" w:cs="Times New Roman"/>
                <w:sz w:val="22"/>
                <w:szCs w:val="22"/>
                <w:lang w:val="en-US"/>
              </w:rPr>
              <w:t>Android</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с картами МТС Банка платежных систем </w:t>
            </w:r>
            <w:r w:rsidRPr="003C12E4">
              <w:rPr>
                <w:rFonts w:ascii="Times New Roman" w:hAnsi="Times New Roman" w:cs="Times New Roman"/>
                <w:sz w:val="22"/>
                <w:szCs w:val="22"/>
                <w:lang w:val="en-US"/>
              </w:rPr>
              <w:t>Visa</w:t>
            </w:r>
            <w:r w:rsidRPr="003C12E4">
              <w:rPr>
                <w:rFonts w:ascii="Times New Roman" w:hAnsi="Times New Roman" w:cs="Times New Roman"/>
                <w:sz w:val="22"/>
                <w:szCs w:val="22"/>
              </w:rPr>
              <w:t xml:space="preserve"> и </w:t>
            </w:r>
            <w:r w:rsidRPr="003C12E4">
              <w:rPr>
                <w:rFonts w:ascii="Times New Roman" w:hAnsi="Times New Roman" w:cs="Times New Roman"/>
                <w:sz w:val="22"/>
                <w:szCs w:val="22"/>
                <w:lang w:val="en-US"/>
              </w:rPr>
              <w:t>Master</w:t>
            </w:r>
            <w:r w:rsidRPr="003C12E4">
              <w:rPr>
                <w:rFonts w:ascii="Times New Roman" w:hAnsi="Times New Roman" w:cs="Times New Roman"/>
                <w:sz w:val="22"/>
                <w:szCs w:val="22"/>
              </w:rPr>
              <w:t>с</w:t>
            </w:r>
            <w:r w:rsidRPr="003C12E4">
              <w:rPr>
                <w:rFonts w:ascii="Times New Roman" w:hAnsi="Times New Roman" w:cs="Times New Roman"/>
                <w:sz w:val="22"/>
                <w:szCs w:val="22"/>
                <w:lang w:val="en-US"/>
              </w:rPr>
              <w:t>ard</w:t>
            </w:r>
            <w:r w:rsidRPr="003C12E4">
              <w:rPr>
                <w:rFonts w:ascii="Times New Roman" w:hAnsi="Times New Roman" w:cs="Times New Roman"/>
                <w:sz w:val="22"/>
                <w:szCs w:val="22"/>
              </w:rPr>
              <w:t xml:space="preserve">; </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 xml:space="preserve">Платежный оборот по сервисам </w:t>
            </w:r>
            <w:r w:rsidRPr="003C12E4">
              <w:rPr>
                <w:rFonts w:ascii="Times New Roman" w:hAnsi="Times New Roman" w:cs="Times New Roman"/>
                <w:sz w:val="22"/>
                <w:szCs w:val="22"/>
                <w:lang w:val="en-US"/>
              </w:rPr>
              <w:t>Samsung</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Apple</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Android</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достиг 1,6 млрд руб.;</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 xml:space="preserve">Количество клиентов МТС Банка, которые использовали для оплаты сервисы </w:t>
            </w:r>
            <w:r w:rsidRPr="003C12E4">
              <w:rPr>
                <w:rFonts w:ascii="Times New Roman" w:hAnsi="Times New Roman" w:cs="Times New Roman"/>
                <w:sz w:val="22"/>
                <w:szCs w:val="22"/>
                <w:lang w:val="en-US"/>
              </w:rPr>
              <w:t>Samsung</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Apple</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Android</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достигло 70 тыс. человек.</w:t>
            </w:r>
          </w:p>
          <w:p w:rsidR="00C66018" w:rsidRPr="003C12E4" w:rsidRDefault="00C66018" w:rsidP="00DD7C05">
            <w:pPr>
              <w:spacing w:after="150"/>
              <w:ind w:firstLine="708"/>
              <w:jc w:val="both"/>
              <w:rPr>
                <w:sz w:val="22"/>
                <w:szCs w:val="22"/>
              </w:rPr>
            </w:pPr>
          </w:p>
          <w:p w:rsidR="003C12E4" w:rsidRPr="003C12E4" w:rsidRDefault="003C12E4" w:rsidP="003C12E4">
            <w:pPr>
              <w:ind w:firstLine="567"/>
              <w:jc w:val="both"/>
              <w:rPr>
                <w:sz w:val="22"/>
                <w:szCs w:val="22"/>
              </w:rPr>
            </w:pPr>
            <w:r w:rsidRPr="003C12E4">
              <w:rPr>
                <w:sz w:val="22"/>
                <w:szCs w:val="22"/>
              </w:rPr>
              <w:t>Банк выступает в качестве агрегатора сервисов мобильной коммерции, заключая прямые договоры с торгово-сервисными предприятиями (ТСП) на расчеты и информационно-технологическое взаимоде</w:t>
            </w:r>
            <w:r w:rsidRPr="003C12E4">
              <w:rPr>
                <w:sz w:val="22"/>
                <w:szCs w:val="22"/>
              </w:rPr>
              <w:t>й</w:t>
            </w:r>
            <w:r w:rsidRPr="003C12E4">
              <w:rPr>
                <w:sz w:val="22"/>
                <w:szCs w:val="22"/>
              </w:rPr>
              <w:t>ствие. Подписаны и запущены 8 прямых договоров с ТСП, среди которых такие крупные сервисы, как:</w:t>
            </w:r>
          </w:p>
          <w:p w:rsidR="003C12E4" w:rsidRPr="003C12E4" w:rsidRDefault="003C12E4" w:rsidP="003C12E4">
            <w:pPr>
              <w:pStyle w:val="aff0"/>
              <w:numPr>
                <w:ilvl w:val="0"/>
                <w:numId w:val="37"/>
              </w:numPr>
              <w:jc w:val="both"/>
              <w:rPr>
                <w:rFonts w:ascii="Times New Roman" w:hAnsi="Times New Roman" w:cs="Times New Roman"/>
                <w:sz w:val="22"/>
                <w:szCs w:val="22"/>
              </w:rPr>
            </w:pPr>
            <w:r w:rsidRPr="003C12E4">
              <w:rPr>
                <w:rFonts w:ascii="Times New Roman" w:hAnsi="Times New Roman" w:cs="Times New Roman"/>
                <w:sz w:val="22"/>
                <w:szCs w:val="22"/>
              </w:rPr>
              <w:t>Google – прием платежей в магазине приложений Play Market;</w:t>
            </w:r>
          </w:p>
          <w:p w:rsidR="003C12E4" w:rsidRPr="003C12E4" w:rsidRDefault="003C12E4" w:rsidP="003C12E4">
            <w:pPr>
              <w:pStyle w:val="aff0"/>
              <w:numPr>
                <w:ilvl w:val="0"/>
                <w:numId w:val="37"/>
              </w:numPr>
              <w:jc w:val="both"/>
              <w:rPr>
                <w:rFonts w:ascii="Times New Roman" w:hAnsi="Times New Roman" w:cs="Times New Roman"/>
                <w:sz w:val="22"/>
                <w:szCs w:val="22"/>
              </w:rPr>
            </w:pPr>
            <w:r w:rsidRPr="003C12E4">
              <w:rPr>
                <w:rFonts w:ascii="Times New Roman" w:hAnsi="Times New Roman" w:cs="Times New Roman"/>
                <w:sz w:val="22"/>
                <w:szCs w:val="22"/>
              </w:rPr>
              <w:lastRenderedPageBreak/>
              <w:t>Apple − прием платежей в магазине приложений AppStore;</w:t>
            </w:r>
          </w:p>
          <w:p w:rsidR="003C12E4" w:rsidRPr="003C12E4" w:rsidRDefault="003C12E4" w:rsidP="003C12E4">
            <w:pPr>
              <w:pStyle w:val="aff0"/>
              <w:numPr>
                <w:ilvl w:val="0"/>
                <w:numId w:val="37"/>
              </w:numPr>
              <w:jc w:val="both"/>
              <w:rPr>
                <w:rFonts w:ascii="Times New Roman" w:hAnsi="Times New Roman" w:cs="Times New Roman"/>
                <w:sz w:val="22"/>
                <w:szCs w:val="22"/>
              </w:rPr>
            </w:pPr>
            <w:r w:rsidRPr="003C12E4">
              <w:rPr>
                <w:rFonts w:ascii="Times New Roman" w:hAnsi="Times New Roman" w:cs="Times New Roman"/>
                <w:sz w:val="22"/>
                <w:szCs w:val="22"/>
              </w:rPr>
              <w:t>Моспаркинг − прием платежей в счет оплаты парковочного пространства г. Москвы.</w:t>
            </w:r>
          </w:p>
          <w:p w:rsidR="003C12E4" w:rsidRPr="003C12E4" w:rsidRDefault="003C12E4" w:rsidP="003C12E4">
            <w:pPr>
              <w:spacing w:after="150"/>
              <w:ind w:firstLine="708"/>
              <w:jc w:val="both"/>
              <w:rPr>
                <w:sz w:val="22"/>
                <w:szCs w:val="22"/>
              </w:rPr>
            </w:pPr>
            <w:r w:rsidRPr="003C12E4">
              <w:rPr>
                <w:sz w:val="22"/>
                <w:szCs w:val="22"/>
              </w:rPr>
              <w:t>За 5 месяцев оборот составил 620 млн</w:t>
            </w:r>
            <w:r w:rsidR="00C24D5C">
              <w:rPr>
                <w:sz w:val="22"/>
                <w:szCs w:val="22"/>
              </w:rPr>
              <w:t>.</w:t>
            </w:r>
            <w:r w:rsidRPr="003C12E4">
              <w:rPr>
                <w:sz w:val="22"/>
                <w:szCs w:val="22"/>
              </w:rPr>
              <w:t xml:space="preserve"> руб</w:t>
            </w:r>
            <w:r w:rsidR="00C24D5C">
              <w:rPr>
                <w:sz w:val="22"/>
                <w:szCs w:val="22"/>
              </w:rPr>
              <w:t>.</w:t>
            </w:r>
          </w:p>
        </w:tc>
      </w:tr>
      <w:tr w:rsidR="002607E7" w:rsidRPr="00412DDB" w:rsidTr="00587D1E">
        <w:tc>
          <w:tcPr>
            <w:tcW w:w="10173" w:type="dxa"/>
          </w:tcPr>
          <w:p w:rsidR="002607E7" w:rsidRPr="00412DDB" w:rsidRDefault="002607E7" w:rsidP="002607E7">
            <w:pPr>
              <w:pStyle w:val="em-6"/>
            </w:pPr>
            <w:r w:rsidRPr="00412DDB">
              <w:lastRenderedPageBreak/>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2607E7" w:rsidRPr="00412DDB" w:rsidRDefault="002607E7" w:rsidP="00DD2A1C">
      <w:pPr>
        <w:pStyle w:val="em-4"/>
      </w:pPr>
    </w:p>
    <w:p w:rsidR="00B37CA9" w:rsidRPr="00412DDB" w:rsidRDefault="00B37CA9" w:rsidP="002607E7">
      <w:pPr>
        <w:pStyle w:val="em-7"/>
        <w:rPr>
          <w:sz w:val="20"/>
          <w:szCs w:val="20"/>
        </w:rPr>
      </w:pPr>
      <w:bookmarkStart w:id="335" w:name="_Toc482611692"/>
      <w:r w:rsidRPr="00412DDB">
        <w:t>3.1.4. Контактная информация</w:t>
      </w:r>
      <w:bookmarkEnd w:id="335"/>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9"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
        </w:tc>
        <w:tc>
          <w:tcPr>
            <w:tcW w:w="4785" w:type="dxa"/>
            <w:vAlign w:val="center"/>
          </w:tcPr>
          <w:p w:rsidR="0062217E" w:rsidRPr="00412DDB" w:rsidRDefault="007040EB" w:rsidP="000312CA">
            <w:pPr>
              <w:rPr>
                <w:sz w:val="20"/>
                <w:szCs w:val="20"/>
              </w:rPr>
            </w:pPr>
            <w:hyperlink r:id="rId20" w:history="1">
              <w:r w:rsidR="0062217E" w:rsidRPr="00412DDB">
                <w:rPr>
                  <w:rStyle w:val="af4"/>
                  <w:sz w:val="20"/>
                  <w:szCs w:val="20"/>
                  <w:lang w:val="en-US"/>
                </w:rPr>
                <w:t>www</w:t>
              </w:r>
              <w:r w:rsidR="0062217E" w:rsidRPr="00412DDB">
                <w:rPr>
                  <w:rStyle w:val="af4"/>
                  <w:sz w:val="20"/>
                  <w:szCs w:val="20"/>
                </w:rPr>
                <w:t>.</w:t>
              </w:r>
              <w:r w:rsidR="0062217E" w:rsidRPr="00412DDB">
                <w:rPr>
                  <w:rStyle w:val="af4"/>
                  <w:sz w:val="20"/>
                  <w:szCs w:val="20"/>
                  <w:lang w:val="en-US"/>
                </w:rPr>
                <w:t>mtsbank</w:t>
              </w:r>
              <w:r w:rsidR="0062217E" w:rsidRPr="00412DDB">
                <w:rPr>
                  <w:rStyle w:val="af4"/>
                  <w:sz w:val="20"/>
                  <w:szCs w:val="20"/>
                </w:rPr>
                <w:t>.</w:t>
              </w:r>
              <w:r w:rsidR="0062217E" w:rsidRPr="00412DDB">
                <w:rPr>
                  <w:rStyle w:val="af4"/>
                  <w:sz w:val="20"/>
                  <w:szCs w:val="20"/>
                  <w:lang w:val="en-US"/>
                </w:rPr>
                <w:t>ru</w:t>
              </w:r>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Default="002607E7" w:rsidP="002607E7">
      <w:pPr>
        <w:pStyle w:val="em-4"/>
      </w:pPr>
    </w:p>
    <w:p w:rsidR="004E4439" w:rsidRPr="00412DDB" w:rsidRDefault="004E4439" w:rsidP="002607E7">
      <w:pPr>
        <w:pStyle w:val="em-4"/>
      </w:pPr>
    </w:p>
    <w:p w:rsidR="00B37CA9" w:rsidRPr="00412DDB" w:rsidRDefault="00B37CA9" w:rsidP="00237042">
      <w:pPr>
        <w:pStyle w:val="em-7"/>
      </w:pPr>
      <w:bookmarkStart w:id="336" w:name="_Toc482611693"/>
      <w:r w:rsidRPr="00412DDB">
        <w:t>3.1.5. Идентификационный номер налогоплательщика</w:t>
      </w:r>
      <w:bookmarkEnd w:id="336"/>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37" w:name="_Toc324785334"/>
      <w:bookmarkStart w:id="338" w:name="_Toc482611694"/>
      <w:r w:rsidRPr="007435DC">
        <w:t>3.1.6. Филиалы и представительства кредитной организации – эмитента</w:t>
      </w:r>
      <w:bookmarkEnd w:id="337"/>
      <w:bookmarkEnd w:id="338"/>
    </w:p>
    <w:p w:rsidR="00CB5D75" w:rsidRDefault="00CB5D75" w:rsidP="005A3580">
      <w:pPr>
        <w:pStyle w:val="em-7"/>
      </w:pPr>
    </w:p>
    <w:p w:rsidR="004E4439" w:rsidRDefault="004E4439" w:rsidP="005A3580">
      <w:pPr>
        <w:pStyle w:val="em-7"/>
        <w:rPr>
          <w:b w:val="0"/>
        </w:rPr>
      </w:pPr>
      <w:r w:rsidRPr="009D6AA8">
        <w:rPr>
          <w:b w:val="0"/>
        </w:rPr>
        <w:t xml:space="preserve">В </w:t>
      </w:r>
      <w:r w:rsidR="00661EC1">
        <w:rPr>
          <w:b w:val="0"/>
        </w:rPr>
        <w:t>3</w:t>
      </w:r>
      <w:r>
        <w:rPr>
          <w:b w:val="0"/>
        </w:rPr>
        <w:t xml:space="preserve">-м квартале </w:t>
      </w:r>
      <w:r w:rsidR="00661EC1">
        <w:rPr>
          <w:b w:val="0"/>
        </w:rPr>
        <w:t>произошл</w:t>
      </w:r>
      <w:r w:rsidR="002C7B43">
        <w:rPr>
          <w:b w:val="0"/>
        </w:rPr>
        <w:t>и изменения в руководстве Ставропольского филиала, а также</w:t>
      </w:r>
      <w:r w:rsidR="00661EC1">
        <w:rPr>
          <w:b w:val="0"/>
        </w:rPr>
        <w:t xml:space="preserve"> смена мест</w:t>
      </w:r>
      <w:r w:rsidR="00661EC1">
        <w:rPr>
          <w:b w:val="0"/>
        </w:rPr>
        <w:t>о</w:t>
      </w:r>
      <w:r w:rsidR="00661EC1">
        <w:rPr>
          <w:b w:val="0"/>
        </w:rPr>
        <w:t xml:space="preserve">нахождения </w:t>
      </w:r>
      <w:r>
        <w:rPr>
          <w:b w:val="0"/>
        </w:rPr>
        <w:t xml:space="preserve">Уральского </w:t>
      </w:r>
      <w:r w:rsidR="00661EC1">
        <w:rPr>
          <w:b w:val="0"/>
        </w:rPr>
        <w:t>филиала</w:t>
      </w:r>
      <w:r>
        <w:rPr>
          <w:b w:val="0"/>
        </w:rPr>
        <w:t>.</w:t>
      </w:r>
    </w:p>
    <w:p w:rsidR="004E4439" w:rsidRPr="009D6AA8" w:rsidRDefault="004E4439" w:rsidP="005A3580">
      <w:pPr>
        <w:pStyle w:val="em-7"/>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Наименование</w:t>
            </w:r>
          </w:p>
        </w:tc>
        <w:tc>
          <w:tcPr>
            <w:tcW w:w="4785" w:type="dxa"/>
            <w:vAlign w:val="center"/>
          </w:tcPr>
          <w:p w:rsidR="007435DC" w:rsidRPr="00412DDB" w:rsidRDefault="007435DC" w:rsidP="00CE4F5B">
            <w:pPr>
              <w:jc w:val="both"/>
              <w:rPr>
                <w:b/>
                <w:sz w:val="20"/>
                <w:szCs w:val="20"/>
              </w:rPr>
            </w:pPr>
            <w:r w:rsidRPr="00412DDB">
              <w:rPr>
                <w:b/>
                <w:sz w:val="20"/>
                <w:szCs w:val="20"/>
              </w:rPr>
              <w:t xml:space="preserve">Уральский филиал </w:t>
            </w:r>
            <w:r w:rsidR="00CE4F5B">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sidR="00CE4F5B">
              <w:rPr>
                <w:b/>
                <w:sz w:val="20"/>
                <w:szCs w:val="20"/>
              </w:rPr>
              <w:t>П</w:t>
            </w:r>
            <w:r w:rsidRPr="00412DDB">
              <w:rPr>
                <w:b/>
                <w:sz w:val="20"/>
                <w:szCs w:val="20"/>
              </w:rPr>
              <w:t>АО «МТС-Банк»)</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Дата открытия</w:t>
            </w:r>
          </w:p>
        </w:tc>
        <w:tc>
          <w:tcPr>
            <w:tcW w:w="4785" w:type="dxa"/>
            <w:vAlign w:val="center"/>
          </w:tcPr>
          <w:p w:rsidR="007435DC" w:rsidRPr="00412DDB" w:rsidRDefault="007435DC" w:rsidP="009D1DE2">
            <w:pPr>
              <w:jc w:val="both"/>
              <w:rPr>
                <w:sz w:val="20"/>
                <w:szCs w:val="20"/>
              </w:rPr>
            </w:pPr>
            <w:r w:rsidRPr="00412DDB">
              <w:rPr>
                <w:sz w:val="20"/>
                <w:szCs w:val="20"/>
              </w:rPr>
              <w:t>20.12.2004 г.</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661EC1" w:rsidRDefault="00661EC1" w:rsidP="0013352C">
            <w:pPr>
              <w:rPr>
                <w:sz w:val="20"/>
                <w:szCs w:val="20"/>
              </w:rPr>
            </w:pPr>
            <w:r>
              <w:rPr>
                <w:sz w:val="20"/>
                <w:szCs w:val="20"/>
              </w:rPr>
              <w:t>620075, г. Екатеринбург, пр-кт Ленина д. 49/</w:t>
            </w:r>
          </w:p>
          <w:p w:rsidR="007435DC" w:rsidRPr="00412DDB" w:rsidRDefault="00661EC1" w:rsidP="0013352C">
            <w:pPr>
              <w:rPr>
                <w:sz w:val="20"/>
                <w:szCs w:val="20"/>
              </w:rPr>
            </w:pPr>
            <w:r>
              <w:rPr>
                <w:sz w:val="20"/>
                <w:szCs w:val="20"/>
              </w:rPr>
              <w:t>Тургенева д.1</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Телефон</w:t>
            </w:r>
          </w:p>
        </w:tc>
        <w:tc>
          <w:tcPr>
            <w:tcW w:w="4785" w:type="dxa"/>
            <w:vAlign w:val="center"/>
          </w:tcPr>
          <w:p w:rsidR="007435DC" w:rsidRPr="00412DDB" w:rsidRDefault="007435DC">
            <w:pPr>
              <w:jc w:val="both"/>
              <w:rPr>
                <w:sz w:val="20"/>
                <w:szCs w:val="20"/>
              </w:rPr>
            </w:pPr>
            <w:r w:rsidRPr="00412DDB">
              <w:rPr>
                <w:sz w:val="20"/>
                <w:szCs w:val="20"/>
              </w:rPr>
              <w:t>(343) 216-05-10</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ФИО руководителя</w:t>
            </w:r>
          </w:p>
        </w:tc>
        <w:tc>
          <w:tcPr>
            <w:tcW w:w="4785" w:type="dxa"/>
            <w:vAlign w:val="center"/>
          </w:tcPr>
          <w:p w:rsidR="007435DC" w:rsidRPr="00412DDB" w:rsidRDefault="004E4439" w:rsidP="009D1DE2">
            <w:pPr>
              <w:jc w:val="both"/>
              <w:rPr>
                <w:sz w:val="20"/>
                <w:szCs w:val="20"/>
              </w:rPr>
            </w:pPr>
            <w:r w:rsidRPr="009D6AA8">
              <w:rPr>
                <w:bCs/>
                <w:color w:val="000000"/>
                <w:sz w:val="20"/>
                <w:szCs w:val="30"/>
              </w:rPr>
              <w:t>Гриценко Олег Николаевич</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Срок действия доверенности руководителя</w:t>
            </w:r>
          </w:p>
        </w:tc>
        <w:tc>
          <w:tcPr>
            <w:tcW w:w="4785" w:type="dxa"/>
            <w:vAlign w:val="center"/>
          </w:tcPr>
          <w:p w:rsidR="007435DC" w:rsidRPr="00226805" w:rsidRDefault="007435DC">
            <w:pPr>
              <w:jc w:val="both"/>
              <w:rPr>
                <w:sz w:val="20"/>
                <w:szCs w:val="20"/>
              </w:rPr>
            </w:pPr>
            <w:r w:rsidRPr="00412DDB">
              <w:rPr>
                <w:sz w:val="20"/>
                <w:szCs w:val="20"/>
              </w:rPr>
              <w:t>31.12.</w:t>
            </w:r>
            <w:r w:rsidR="001D1D12" w:rsidRPr="00412DDB">
              <w:rPr>
                <w:sz w:val="20"/>
                <w:szCs w:val="20"/>
              </w:rPr>
              <w:t>201</w:t>
            </w:r>
            <w:r w:rsidR="001D1D12">
              <w:rPr>
                <w:sz w:val="20"/>
                <w:szCs w:val="20"/>
              </w:rPr>
              <w:t>8</w:t>
            </w:r>
          </w:p>
        </w:tc>
      </w:tr>
      <w:tr w:rsidR="007435DC" w:rsidRPr="00412DDB" w:rsidTr="009D1DE2">
        <w:tc>
          <w:tcPr>
            <w:tcW w:w="4785" w:type="dxa"/>
            <w:vAlign w:val="center"/>
          </w:tcPr>
          <w:p w:rsidR="007435DC" w:rsidRPr="00412DDB" w:rsidRDefault="007435DC" w:rsidP="009D1DE2">
            <w:pPr>
              <w:rPr>
                <w:sz w:val="20"/>
                <w:szCs w:val="20"/>
              </w:rPr>
            </w:pPr>
          </w:p>
        </w:tc>
        <w:tc>
          <w:tcPr>
            <w:tcW w:w="4785" w:type="dxa"/>
            <w:vAlign w:val="center"/>
          </w:tcPr>
          <w:p w:rsidR="007435DC" w:rsidRPr="00412DDB" w:rsidRDefault="007435DC" w:rsidP="009D1DE2">
            <w:pPr>
              <w:jc w:val="both"/>
              <w:rPr>
                <w:sz w:val="20"/>
                <w:szCs w:val="20"/>
              </w:rPr>
            </w:pP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2C7B43" w:rsidP="00BB315A">
            <w:pPr>
              <w:jc w:val="both"/>
              <w:rPr>
                <w:b/>
                <w:sz w:val="20"/>
                <w:szCs w:val="20"/>
              </w:rPr>
            </w:pPr>
            <w:r>
              <w:rPr>
                <w:b/>
                <w:bCs/>
                <w:sz w:val="20"/>
                <w:szCs w:val="20"/>
              </w:rPr>
              <w:t>«Ставропольский» филиал Публичного акци</w:t>
            </w:r>
            <w:r>
              <w:rPr>
                <w:b/>
                <w:bCs/>
                <w:sz w:val="20"/>
                <w:szCs w:val="20"/>
              </w:rPr>
              <w:t>о</w:t>
            </w:r>
            <w:r>
              <w:rPr>
                <w:b/>
                <w:bCs/>
                <w:sz w:val="20"/>
                <w:szCs w:val="20"/>
              </w:rPr>
              <w:t>нерного общества «МТС-Банк» (сокращенное наименование – Ставропольский  филиал ПАО «МТС-Банк»)</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2C7B43">
            <w:pPr>
              <w:jc w:val="both"/>
              <w:rPr>
                <w:sz w:val="20"/>
                <w:szCs w:val="20"/>
              </w:rPr>
            </w:pPr>
            <w:r>
              <w:rPr>
                <w:sz w:val="20"/>
                <w:szCs w:val="20"/>
              </w:rPr>
              <w:t>06</w:t>
            </w:r>
            <w:r w:rsidR="004800F1" w:rsidRPr="00412DDB">
              <w:rPr>
                <w:sz w:val="20"/>
                <w:szCs w:val="20"/>
              </w:rPr>
              <w:t>.</w:t>
            </w:r>
            <w:r>
              <w:rPr>
                <w:sz w:val="20"/>
                <w:szCs w:val="20"/>
              </w:rPr>
              <w:t>10</w:t>
            </w:r>
            <w:r w:rsidR="004800F1" w:rsidRPr="00412DDB">
              <w:rPr>
                <w:sz w:val="20"/>
                <w:szCs w:val="20"/>
              </w:rPr>
              <w:t>.200</w:t>
            </w:r>
            <w:r>
              <w:rPr>
                <w:sz w:val="20"/>
                <w:szCs w:val="20"/>
              </w:rPr>
              <w:t>6</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2C7B43" w:rsidP="004800F1">
            <w:pPr>
              <w:rPr>
                <w:sz w:val="20"/>
                <w:szCs w:val="20"/>
              </w:rPr>
            </w:pPr>
            <w:r>
              <w:rPr>
                <w:sz w:val="20"/>
                <w:szCs w:val="20"/>
              </w:rPr>
              <w:t>355003, г. Ставрополь, ул. Ленина, д.299</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2C7B43" w:rsidP="00BB315A">
            <w:pPr>
              <w:jc w:val="both"/>
              <w:rPr>
                <w:sz w:val="20"/>
                <w:szCs w:val="20"/>
              </w:rPr>
            </w:pPr>
            <w:r>
              <w:rPr>
                <w:sz w:val="20"/>
                <w:szCs w:val="20"/>
              </w:rPr>
              <w:t>(8652) 95-10-20</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637766" w:rsidRDefault="002C7B43" w:rsidP="00BB315A">
            <w:pPr>
              <w:jc w:val="both"/>
              <w:rPr>
                <w:sz w:val="20"/>
                <w:szCs w:val="20"/>
              </w:rPr>
            </w:pPr>
            <w:r>
              <w:rPr>
                <w:sz w:val="20"/>
                <w:szCs w:val="20"/>
              </w:rPr>
              <w:t>Ветошко Александр Сергеевич</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pPr>
              <w:jc w:val="both"/>
              <w:rPr>
                <w:sz w:val="20"/>
                <w:szCs w:val="20"/>
              </w:rPr>
            </w:pPr>
            <w:r w:rsidRPr="00412DDB">
              <w:rPr>
                <w:sz w:val="20"/>
                <w:szCs w:val="20"/>
              </w:rPr>
              <w:t> 31.12.</w:t>
            </w:r>
            <w:r w:rsidR="00501885" w:rsidRPr="00412DDB">
              <w:rPr>
                <w:sz w:val="20"/>
                <w:szCs w:val="20"/>
              </w:rPr>
              <w:t>201</w:t>
            </w:r>
            <w:r w:rsidR="00501885">
              <w:rPr>
                <w:sz w:val="20"/>
                <w:szCs w:val="20"/>
              </w:rPr>
              <w:t>8</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339" w:name="_Toc482611695"/>
      <w:r w:rsidRPr="00412DDB">
        <w:t xml:space="preserve">3.2. Основная хозяйственная деятельность кредитной организации </w:t>
      </w:r>
      <w:r w:rsidR="00B140EC">
        <w:t>–</w:t>
      </w:r>
      <w:r w:rsidRPr="00412DDB">
        <w:t xml:space="preserve"> эмитента</w:t>
      </w:r>
      <w:bookmarkEnd w:id="339"/>
    </w:p>
    <w:p w:rsidR="00B37CA9" w:rsidRPr="00412DDB" w:rsidRDefault="00B37CA9" w:rsidP="00237042">
      <w:pPr>
        <w:pStyle w:val="em-4"/>
      </w:pPr>
    </w:p>
    <w:p w:rsidR="00B37CA9" w:rsidRPr="00412DDB" w:rsidRDefault="00B37CA9" w:rsidP="00237042">
      <w:pPr>
        <w:pStyle w:val="em-7"/>
      </w:pPr>
      <w:bookmarkStart w:id="340" w:name="_Toc482611696"/>
      <w:r w:rsidRPr="00412DDB">
        <w:t xml:space="preserve">3.2.1. </w:t>
      </w:r>
      <w:r w:rsidR="00E51F07">
        <w:t>Основные виды экономической деятельности</w:t>
      </w:r>
      <w:r w:rsidRPr="00412DDB">
        <w:t xml:space="preserve"> кредитной организации – эмитента</w:t>
      </w:r>
      <w:bookmarkEnd w:id="340"/>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341" w:name="_Toc482611697"/>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341"/>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342" w:name="_Toc482611698"/>
      <w:r w:rsidRPr="00412DDB">
        <w:t>3.2.</w:t>
      </w:r>
      <w:r w:rsidR="007C2E2A">
        <w:t>3</w:t>
      </w:r>
      <w:r w:rsidRPr="00412DDB">
        <w:t>. Основная хозяйственная деятельность кредитной организации – эмитента</w:t>
      </w:r>
      <w:bookmarkEnd w:id="342"/>
      <w:r w:rsidRPr="00412DDB">
        <w:rPr>
          <w:rStyle w:val="af0"/>
          <w:b w:val="0"/>
          <w:bCs/>
          <w:vanish/>
        </w:rPr>
        <w:footnoteReference w:id="30"/>
      </w:r>
    </w:p>
    <w:p w:rsidR="006771A8" w:rsidRPr="00412DDB" w:rsidRDefault="006771A8" w:rsidP="00237042">
      <w:pPr>
        <w:pStyle w:val="em-7"/>
      </w:pPr>
    </w:p>
    <w:p w:rsidR="00503241" w:rsidRPr="00412DDB" w:rsidRDefault="00503241" w:rsidP="00503241">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rsidR="00587D1E">
        <w:t>.</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587D1E" w:rsidRDefault="00503241" w:rsidP="00503241">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sidR="00300F49">
              <w:rPr>
                <w:sz w:val="22"/>
                <w:szCs w:val="20"/>
              </w:rPr>
              <w:t>17</w:t>
            </w:r>
            <w:r w:rsidRPr="00587D1E">
              <w:rPr>
                <w:sz w:val="22"/>
                <w:szCs w:val="20"/>
              </w:rPr>
              <w:t>.</w:t>
            </w:r>
            <w:r w:rsidR="00300F49">
              <w:rPr>
                <w:sz w:val="22"/>
                <w:szCs w:val="20"/>
              </w:rPr>
              <w:t>12</w:t>
            </w:r>
            <w:r w:rsidRPr="00587D1E">
              <w:rPr>
                <w:sz w:val="22"/>
                <w:szCs w:val="20"/>
              </w:rPr>
              <w:t>.20</w:t>
            </w:r>
            <w:r w:rsidR="00320A53" w:rsidRPr="00587D1E">
              <w:rPr>
                <w:sz w:val="22"/>
                <w:szCs w:val="20"/>
              </w:rPr>
              <w:t>1</w:t>
            </w:r>
            <w:r w:rsidR="00300F49">
              <w:rPr>
                <w:sz w:val="22"/>
                <w:szCs w:val="20"/>
              </w:rPr>
              <w:t>4</w:t>
            </w:r>
            <w:r w:rsidRPr="00587D1E">
              <w:rPr>
                <w:sz w:val="22"/>
                <w:szCs w:val="20"/>
              </w:rPr>
              <w:t xml:space="preserve">, Лицензией на осуществление операций с драгоценными металлами № 2268 от </w:t>
            </w:r>
            <w:r w:rsidR="006878F8">
              <w:rPr>
                <w:sz w:val="22"/>
                <w:szCs w:val="20"/>
              </w:rPr>
              <w:t>17.12.2014</w:t>
            </w:r>
            <w:r w:rsidRPr="00587D1E">
              <w:rPr>
                <w:sz w:val="22"/>
                <w:szCs w:val="20"/>
              </w:rPr>
              <w:t xml:space="preserve">, выданными Банком России, </w:t>
            </w:r>
            <w:r w:rsidR="00D84AC9">
              <w:rPr>
                <w:sz w:val="22"/>
                <w:szCs w:val="20"/>
              </w:rPr>
              <w:t>П</w:t>
            </w:r>
            <w:r w:rsidRPr="00587D1E">
              <w:rPr>
                <w:sz w:val="22"/>
                <w:szCs w:val="20"/>
              </w:rPr>
              <w:t>АО «МТС</w:t>
            </w:r>
            <w:r w:rsidR="00B140EC" w:rsidRPr="00587D1E">
              <w:rPr>
                <w:sz w:val="22"/>
                <w:szCs w:val="20"/>
              </w:rPr>
              <w:t>–</w:t>
            </w:r>
            <w:r w:rsidRPr="00587D1E">
              <w:rPr>
                <w:sz w:val="22"/>
                <w:szCs w:val="20"/>
              </w:rPr>
              <w:t>Банк» может осуществлять следующие операции в рублях и иностранной валюте:</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503241" w:rsidRPr="00587D1E" w:rsidRDefault="00503241" w:rsidP="00503241">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503241" w:rsidRPr="00587D1E" w:rsidRDefault="00503241" w:rsidP="00503241">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расчеты по поручению физических и юридических лиц, в том числе банков</w:t>
            </w:r>
            <w:r w:rsidR="00B140EC" w:rsidRPr="00587D1E">
              <w:rPr>
                <w:sz w:val="22"/>
                <w:szCs w:val="20"/>
              </w:rPr>
              <w:t>–</w:t>
            </w:r>
            <w:r w:rsidRPr="00587D1E">
              <w:rPr>
                <w:sz w:val="22"/>
                <w:szCs w:val="20"/>
              </w:rPr>
              <w:t>корреспондентов, по их банковских счетам;</w:t>
            </w:r>
          </w:p>
          <w:p w:rsidR="00503241" w:rsidRPr="00587D1E" w:rsidRDefault="00503241" w:rsidP="00503241">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503241" w:rsidRPr="00587D1E" w:rsidRDefault="00503241" w:rsidP="00503241">
            <w:pPr>
              <w:numPr>
                <w:ilvl w:val="0"/>
                <w:numId w:val="4"/>
              </w:numPr>
              <w:ind w:left="851" w:hanging="284"/>
              <w:jc w:val="both"/>
              <w:rPr>
                <w:sz w:val="22"/>
                <w:szCs w:val="20"/>
              </w:rPr>
            </w:pPr>
            <w:r w:rsidRPr="00587D1E">
              <w:rPr>
                <w:sz w:val="22"/>
                <w:szCs w:val="20"/>
              </w:rPr>
              <w:t>выдавать банковские гарантии;</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503241" w:rsidRPr="00587D1E" w:rsidRDefault="00503241" w:rsidP="00503241">
            <w:pPr>
              <w:ind w:firstLine="567"/>
              <w:jc w:val="both"/>
              <w:rPr>
                <w:sz w:val="22"/>
                <w:szCs w:val="20"/>
              </w:rPr>
            </w:pPr>
            <w:r w:rsidRPr="00587D1E">
              <w:rPr>
                <w:sz w:val="22"/>
                <w:szCs w:val="20"/>
              </w:rPr>
              <w:t xml:space="preserve"> Помимо перечисленных выше банковских операций </w:t>
            </w:r>
            <w:r w:rsidR="00EF20C3">
              <w:rPr>
                <w:sz w:val="22"/>
                <w:szCs w:val="20"/>
              </w:rPr>
              <w:t>П</w:t>
            </w:r>
            <w:r w:rsidRPr="00587D1E">
              <w:rPr>
                <w:sz w:val="22"/>
                <w:szCs w:val="20"/>
              </w:rPr>
              <w:t>АО «МТС</w:t>
            </w:r>
            <w:r w:rsidR="00B140EC" w:rsidRPr="00587D1E">
              <w:rPr>
                <w:sz w:val="22"/>
                <w:szCs w:val="20"/>
              </w:rPr>
              <w:t>–</w:t>
            </w:r>
            <w:r w:rsidRPr="00587D1E">
              <w:rPr>
                <w:sz w:val="22"/>
                <w:szCs w:val="20"/>
              </w:rPr>
              <w:t>Б</w:t>
            </w:r>
            <w:r w:rsidR="00490771" w:rsidRPr="00587D1E">
              <w:rPr>
                <w:sz w:val="22"/>
                <w:szCs w:val="20"/>
              </w:rPr>
              <w:t>анк</w:t>
            </w:r>
            <w:r w:rsidRPr="00587D1E">
              <w:rPr>
                <w:sz w:val="22"/>
                <w:szCs w:val="20"/>
              </w:rPr>
              <w:t>» вправе совершать след</w:t>
            </w:r>
            <w:r w:rsidRPr="00587D1E">
              <w:rPr>
                <w:sz w:val="22"/>
                <w:szCs w:val="20"/>
              </w:rPr>
              <w:t>у</w:t>
            </w:r>
            <w:r w:rsidRPr="00587D1E">
              <w:rPr>
                <w:sz w:val="22"/>
                <w:szCs w:val="20"/>
              </w:rPr>
              <w:t>ющие сделки:</w:t>
            </w:r>
          </w:p>
          <w:p w:rsidR="00503241" w:rsidRPr="00587D1E" w:rsidRDefault="00503241" w:rsidP="00503241">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503241" w:rsidRPr="00587D1E" w:rsidRDefault="00503241" w:rsidP="00503241">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лизинговые операции;</w:t>
            </w:r>
          </w:p>
          <w:p w:rsidR="00503241" w:rsidRPr="00587D1E" w:rsidRDefault="00503241" w:rsidP="00503241">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503241" w:rsidRPr="00587D1E" w:rsidRDefault="00503241" w:rsidP="00503241">
            <w:pPr>
              <w:ind w:firstLine="567"/>
              <w:jc w:val="both"/>
              <w:rPr>
                <w:sz w:val="22"/>
                <w:szCs w:val="20"/>
              </w:rPr>
            </w:pPr>
            <w:r w:rsidRPr="00587D1E">
              <w:rPr>
                <w:sz w:val="22"/>
                <w:szCs w:val="20"/>
              </w:rPr>
              <w:t>В соответствии с Федеральным законом от 02.12.</w:t>
            </w:r>
            <w:r w:rsidR="004676A7">
              <w:rPr>
                <w:sz w:val="22"/>
                <w:szCs w:val="20"/>
              </w:rPr>
              <w:t>19</w:t>
            </w:r>
            <w:r w:rsidRPr="00587D1E">
              <w:rPr>
                <w:sz w:val="22"/>
                <w:szCs w:val="20"/>
              </w:rPr>
              <w:t>90 №395</w:t>
            </w:r>
            <w:r w:rsidR="00B140EC" w:rsidRPr="00587D1E">
              <w:rPr>
                <w:sz w:val="22"/>
                <w:szCs w:val="20"/>
              </w:rPr>
              <w:t>–</w:t>
            </w:r>
            <w:r w:rsidRPr="00587D1E">
              <w:rPr>
                <w:sz w:val="22"/>
                <w:szCs w:val="20"/>
              </w:rPr>
              <w:t>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sidR="004676A7">
              <w:rPr>
                <w:sz w:val="22"/>
                <w:szCs w:val="20"/>
              </w:rPr>
              <w:t>П</w:t>
            </w:r>
            <w:r w:rsidRPr="00587D1E">
              <w:rPr>
                <w:sz w:val="22"/>
                <w:szCs w:val="20"/>
              </w:rPr>
              <w:t>АО «МТС</w:t>
            </w:r>
            <w:r w:rsidR="00B140EC" w:rsidRPr="00587D1E">
              <w:rPr>
                <w:sz w:val="22"/>
                <w:szCs w:val="20"/>
              </w:rPr>
              <w:t>–</w:t>
            </w:r>
            <w:r w:rsidRPr="00587D1E">
              <w:rPr>
                <w:sz w:val="22"/>
                <w:szCs w:val="20"/>
              </w:rPr>
              <w:t>Б</w:t>
            </w:r>
            <w:r w:rsidR="00271801" w:rsidRPr="00587D1E">
              <w:rPr>
                <w:sz w:val="22"/>
                <w:szCs w:val="20"/>
              </w:rPr>
              <w:t>анк</w:t>
            </w:r>
            <w:r w:rsidRPr="00587D1E">
              <w:rPr>
                <w:sz w:val="22"/>
                <w:szCs w:val="20"/>
              </w:rPr>
              <w:t xml:space="preserve">» не имеет. </w:t>
            </w:r>
          </w:p>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pPr>
      <w:r w:rsidRPr="00412DDB">
        <w:t xml:space="preserve">Доля доходов кредитной организации </w:t>
      </w:r>
      <w:r w:rsidR="00B140EC">
        <w:t>–</w:t>
      </w:r>
      <w:r w:rsidRPr="00412DDB">
        <w:t xml:space="preserve"> эмитента от основной деятельности (видов деятельности, в</w:t>
      </w:r>
      <w:r w:rsidRPr="00412DDB">
        <w:t>и</w:t>
      </w:r>
      <w:r w:rsidRPr="00412DDB">
        <w:t>дов банковских операций) в общей сумме полученных за соответствующий отчетный период доходов кр</w:t>
      </w:r>
      <w:r w:rsidRPr="00412DDB">
        <w:t>е</w:t>
      </w:r>
      <w:r w:rsidRPr="00412DDB">
        <w:t xml:space="preserve">дитной организации </w:t>
      </w:r>
      <w:r w:rsidR="00B140EC">
        <w:t>–</w:t>
      </w:r>
      <w:r w:rsidRPr="00412DDB">
        <w:t xml:space="preserve"> эмитента за последний завершенный финансовый год и за отчетный квартал:</w:t>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2"/>
              <w:gridCol w:w="2256"/>
            </w:tblGrid>
            <w:tr w:rsidR="00503241" w:rsidRPr="00412DDB" w:rsidTr="00DA359A">
              <w:tc>
                <w:tcPr>
                  <w:tcW w:w="4531" w:type="dxa"/>
                </w:tcPr>
                <w:p w:rsidR="00503241" w:rsidRPr="00412DDB" w:rsidRDefault="00503241" w:rsidP="00503241">
                  <w:pPr>
                    <w:pStyle w:val="em-4"/>
                    <w:ind w:firstLine="0"/>
                  </w:pPr>
                  <w:r w:rsidRPr="00412DDB">
                    <w:rPr>
                      <w:b/>
                      <w:bCs/>
                      <w:sz w:val="20"/>
                      <w:szCs w:val="20"/>
                    </w:rPr>
                    <w:t>Вид основной деятельности</w:t>
                  </w:r>
                </w:p>
              </w:tc>
              <w:tc>
                <w:tcPr>
                  <w:tcW w:w="2552" w:type="dxa"/>
                </w:tcPr>
                <w:p w:rsidR="00503241" w:rsidRPr="00412DDB" w:rsidRDefault="00EF068E">
                  <w:pPr>
                    <w:pStyle w:val="em-4"/>
                    <w:ind w:firstLine="0"/>
                    <w:jc w:val="center"/>
                  </w:pPr>
                  <w:r w:rsidRPr="00412DDB">
                    <w:t>201</w:t>
                  </w:r>
                  <w:r>
                    <w:t>7</w:t>
                  </w:r>
                  <w:r w:rsidRPr="00412DDB">
                    <w:t xml:space="preserve"> </w:t>
                  </w:r>
                  <w:r w:rsidR="00503241" w:rsidRPr="00412DDB">
                    <w:t>год</w:t>
                  </w:r>
                </w:p>
              </w:tc>
              <w:tc>
                <w:tcPr>
                  <w:tcW w:w="2256" w:type="dxa"/>
                </w:tcPr>
                <w:p w:rsidR="00503241" w:rsidRPr="00412DDB" w:rsidRDefault="002C7B43">
                  <w:pPr>
                    <w:pStyle w:val="em-4"/>
                    <w:ind w:firstLine="0"/>
                    <w:jc w:val="center"/>
                  </w:pPr>
                  <w:r>
                    <w:t>3</w:t>
                  </w:r>
                  <w:r w:rsidRPr="00412DDB">
                    <w:t xml:space="preserve"> </w:t>
                  </w:r>
                  <w:r w:rsidR="00503241" w:rsidRPr="00412DDB">
                    <w:t xml:space="preserve">квартал </w:t>
                  </w:r>
                  <w:r w:rsidR="006B1134" w:rsidRPr="00412DDB">
                    <w:t>201</w:t>
                  </w:r>
                  <w:r w:rsidR="006B1134">
                    <w:t>8</w:t>
                  </w:r>
                  <w:r w:rsidR="006B1134" w:rsidRPr="00412DDB">
                    <w:t xml:space="preserve"> </w:t>
                  </w:r>
                  <w:r w:rsidR="00503241" w:rsidRPr="00412DDB">
                    <w:t>года</w:t>
                  </w:r>
                </w:p>
              </w:tc>
            </w:tr>
            <w:tr w:rsidR="00503241" w:rsidRPr="00412DDB" w:rsidTr="00DA359A">
              <w:tc>
                <w:tcPr>
                  <w:tcW w:w="4531" w:type="dxa"/>
                </w:tcPr>
                <w:p w:rsidR="00503241" w:rsidRPr="00412DDB" w:rsidRDefault="00503241" w:rsidP="00503241">
                  <w:pPr>
                    <w:pStyle w:val="em-4"/>
                    <w:ind w:firstLine="0"/>
                  </w:pPr>
                  <w:r w:rsidRPr="00412DDB">
                    <w:rPr>
                      <w:sz w:val="20"/>
                      <w:szCs w:val="20"/>
                    </w:rPr>
                    <w:t>Коммерческое кредитование, тыс. руб.</w:t>
                  </w:r>
                </w:p>
              </w:tc>
              <w:tc>
                <w:tcPr>
                  <w:tcW w:w="2552" w:type="dxa"/>
                </w:tcPr>
                <w:p w:rsidR="00503241" w:rsidRPr="00DA359A" w:rsidRDefault="00EF068E" w:rsidP="00234B9C">
                  <w:pPr>
                    <w:pStyle w:val="em-4"/>
                    <w:ind w:firstLine="0"/>
                    <w:jc w:val="right"/>
                    <w:rPr>
                      <w:sz w:val="20"/>
                      <w:szCs w:val="20"/>
                    </w:rPr>
                  </w:pPr>
                  <w:r w:rsidRPr="00DA359A">
                    <w:rPr>
                      <w:sz w:val="20"/>
                      <w:szCs w:val="20"/>
                    </w:rPr>
                    <w:t>8 316 558</w:t>
                  </w:r>
                </w:p>
              </w:tc>
              <w:tc>
                <w:tcPr>
                  <w:tcW w:w="2256" w:type="dxa"/>
                </w:tcPr>
                <w:p w:rsidR="00503241" w:rsidRPr="00DA359A" w:rsidRDefault="00317E33" w:rsidP="00234B9C">
                  <w:pPr>
                    <w:pStyle w:val="em-4"/>
                    <w:ind w:firstLine="0"/>
                    <w:jc w:val="right"/>
                    <w:rPr>
                      <w:sz w:val="20"/>
                      <w:szCs w:val="20"/>
                      <w:lang w:val="en-US"/>
                    </w:rPr>
                  </w:pPr>
                  <w:r>
                    <w:rPr>
                      <w:sz w:val="20"/>
                      <w:szCs w:val="20"/>
                    </w:rPr>
                    <w:t>3 794 132</w:t>
                  </w:r>
                </w:p>
              </w:tc>
            </w:tr>
            <w:tr w:rsidR="00503241" w:rsidRPr="00412DDB" w:rsidTr="00DA359A">
              <w:tc>
                <w:tcPr>
                  <w:tcW w:w="4531" w:type="dxa"/>
                </w:tcPr>
                <w:p w:rsidR="00503241" w:rsidRPr="00412DDB" w:rsidRDefault="00503241" w:rsidP="00503241">
                  <w:pPr>
                    <w:pStyle w:val="em-4"/>
                    <w:ind w:firstLine="0"/>
                  </w:pPr>
                  <w:r w:rsidRPr="00412DDB">
                    <w:rPr>
                      <w:sz w:val="20"/>
                      <w:szCs w:val="20"/>
                    </w:rPr>
                    <w:t>Коммерческое кредитование, %</w:t>
                  </w:r>
                </w:p>
              </w:tc>
              <w:tc>
                <w:tcPr>
                  <w:tcW w:w="2552" w:type="dxa"/>
                </w:tcPr>
                <w:p w:rsidR="00503241" w:rsidRPr="00DA359A" w:rsidRDefault="00EF068E">
                  <w:pPr>
                    <w:pStyle w:val="em-4"/>
                    <w:ind w:firstLine="0"/>
                    <w:jc w:val="right"/>
                    <w:rPr>
                      <w:sz w:val="20"/>
                      <w:szCs w:val="20"/>
                    </w:rPr>
                  </w:pPr>
                  <w:r w:rsidRPr="00DA359A">
                    <w:rPr>
                      <w:sz w:val="20"/>
                      <w:szCs w:val="20"/>
                    </w:rPr>
                    <w:t>41,20</w:t>
                  </w:r>
                  <w:r w:rsidR="00161C85" w:rsidRPr="00DA359A">
                    <w:rPr>
                      <w:sz w:val="20"/>
                      <w:szCs w:val="20"/>
                    </w:rPr>
                    <w:t>%</w:t>
                  </w:r>
                </w:p>
              </w:tc>
              <w:tc>
                <w:tcPr>
                  <w:tcW w:w="2256" w:type="dxa"/>
                </w:tcPr>
                <w:p w:rsidR="00503241" w:rsidRPr="00DA359A" w:rsidRDefault="00317E33">
                  <w:pPr>
                    <w:pStyle w:val="em-4"/>
                    <w:ind w:firstLine="0"/>
                    <w:jc w:val="right"/>
                    <w:rPr>
                      <w:sz w:val="20"/>
                      <w:szCs w:val="20"/>
                    </w:rPr>
                  </w:pPr>
                  <w:r>
                    <w:rPr>
                      <w:sz w:val="20"/>
                      <w:szCs w:val="20"/>
                    </w:rPr>
                    <w:t>41</w:t>
                  </w:r>
                  <w:r w:rsidR="006B1134" w:rsidRPr="00DA359A">
                    <w:rPr>
                      <w:sz w:val="20"/>
                      <w:szCs w:val="20"/>
                    </w:rPr>
                    <w:t>,</w:t>
                  </w:r>
                  <w:r>
                    <w:rPr>
                      <w:sz w:val="20"/>
                      <w:szCs w:val="20"/>
                    </w:rPr>
                    <w:t>3</w:t>
                  </w:r>
                  <w:r w:rsidR="009C7317">
                    <w:rPr>
                      <w:sz w:val="20"/>
                      <w:szCs w:val="20"/>
                    </w:rPr>
                    <w:t>9</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на межбанковском рынке, тыс. руб</w:t>
                  </w:r>
                  <w:r w:rsidR="00B72DB7" w:rsidRPr="00412DDB">
                    <w:rPr>
                      <w:sz w:val="20"/>
                      <w:szCs w:val="20"/>
                    </w:rPr>
                    <w:t>.</w:t>
                  </w:r>
                </w:p>
              </w:tc>
              <w:tc>
                <w:tcPr>
                  <w:tcW w:w="2552" w:type="dxa"/>
                </w:tcPr>
                <w:p w:rsidR="00503241" w:rsidRPr="00DA359A" w:rsidRDefault="00EF068E" w:rsidP="00234B9C">
                  <w:pPr>
                    <w:pStyle w:val="em-4"/>
                    <w:ind w:firstLine="0"/>
                    <w:jc w:val="right"/>
                    <w:rPr>
                      <w:sz w:val="20"/>
                      <w:szCs w:val="20"/>
                    </w:rPr>
                  </w:pPr>
                  <w:r w:rsidRPr="00DA359A">
                    <w:rPr>
                      <w:sz w:val="20"/>
                      <w:szCs w:val="20"/>
                    </w:rPr>
                    <w:t>614 728</w:t>
                  </w:r>
                </w:p>
              </w:tc>
              <w:tc>
                <w:tcPr>
                  <w:tcW w:w="2256" w:type="dxa"/>
                </w:tcPr>
                <w:p w:rsidR="00503241" w:rsidRPr="00DA359A" w:rsidRDefault="00317E33" w:rsidP="00D27EE5">
                  <w:pPr>
                    <w:pStyle w:val="em-4"/>
                    <w:ind w:firstLine="0"/>
                    <w:jc w:val="right"/>
                    <w:rPr>
                      <w:sz w:val="20"/>
                      <w:szCs w:val="20"/>
                    </w:rPr>
                  </w:pPr>
                  <w:r>
                    <w:rPr>
                      <w:sz w:val="20"/>
                      <w:szCs w:val="20"/>
                    </w:rPr>
                    <w:t>937 553</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на межбанковском рынке, %</w:t>
                  </w:r>
                </w:p>
              </w:tc>
              <w:tc>
                <w:tcPr>
                  <w:tcW w:w="2552" w:type="dxa"/>
                </w:tcPr>
                <w:p w:rsidR="00503241" w:rsidRPr="00DA359A" w:rsidRDefault="00EF068E" w:rsidP="00185934">
                  <w:pPr>
                    <w:pStyle w:val="em-4"/>
                    <w:ind w:firstLine="0"/>
                    <w:jc w:val="right"/>
                    <w:rPr>
                      <w:sz w:val="20"/>
                      <w:szCs w:val="20"/>
                    </w:rPr>
                  </w:pPr>
                  <w:r w:rsidRPr="00DA359A">
                    <w:rPr>
                      <w:sz w:val="20"/>
                      <w:szCs w:val="20"/>
                    </w:rPr>
                    <w:t>3,05</w:t>
                  </w:r>
                  <w:r w:rsidR="00503241" w:rsidRPr="00DA359A">
                    <w:rPr>
                      <w:sz w:val="20"/>
                      <w:szCs w:val="20"/>
                    </w:rPr>
                    <w:t>%</w:t>
                  </w:r>
                </w:p>
              </w:tc>
              <w:tc>
                <w:tcPr>
                  <w:tcW w:w="2256" w:type="dxa"/>
                </w:tcPr>
                <w:p w:rsidR="00503241" w:rsidRPr="00DA359A" w:rsidRDefault="009C7317">
                  <w:pPr>
                    <w:pStyle w:val="em-4"/>
                    <w:ind w:firstLine="0"/>
                    <w:jc w:val="right"/>
                    <w:rPr>
                      <w:sz w:val="20"/>
                      <w:szCs w:val="20"/>
                    </w:rPr>
                  </w:pPr>
                  <w:r>
                    <w:rPr>
                      <w:sz w:val="20"/>
                      <w:szCs w:val="20"/>
                    </w:rPr>
                    <w:t>5</w:t>
                  </w:r>
                  <w:r w:rsidR="006B1134" w:rsidRPr="00DA359A">
                    <w:rPr>
                      <w:sz w:val="20"/>
                      <w:szCs w:val="20"/>
                    </w:rPr>
                    <w:t>,</w:t>
                  </w:r>
                  <w:r w:rsidR="00317E33">
                    <w:rPr>
                      <w:sz w:val="20"/>
                      <w:szCs w:val="20"/>
                    </w:rPr>
                    <w:t>25</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с ценными бумагами, тыс. руб</w:t>
                  </w:r>
                  <w:r w:rsidR="00B72DB7" w:rsidRPr="00412DDB">
                    <w:rPr>
                      <w:sz w:val="20"/>
                      <w:szCs w:val="20"/>
                    </w:rPr>
                    <w:t>.</w:t>
                  </w:r>
                </w:p>
              </w:tc>
              <w:tc>
                <w:tcPr>
                  <w:tcW w:w="2552" w:type="dxa"/>
                </w:tcPr>
                <w:p w:rsidR="00503241" w:rsidRPr="00DA359A" w:rsidRDefault="00EF068E" w:rsidP="00234B9C">
                  <w:pPr>
                    <w:pStyle w:val="em-4"/>
                    <w:ind w:firstLine="0"/>
                    <w:jc w:val="right"/>
                    <w:rPr>
                      <w:sz w:val="20"/>
                      <w:szCs w:val="20"/>
                    </w:rPr>
                  </w:pPr>
                  <w:r w:rsidRPr="00DA359A">
                    <w:rPr>
                      <w:sz w:val="20"/>
                      <w:szCs w:val="20"/>
                    </w:rPr>
                    <w:t>4 125 154</w:t>
                  </w:r>
                </w:p>
              </w:tc>
              <w:tc>
                <w:tcPr>
                  <w:tcW w:w="2256" w:type="dxa"/>
                </w:tcPr>
                <w:p w:rsidR="00503241" w:rsidRPr="00DA359A" w:rsidRDefault="00317E33" w:rsidP="00D27EE5">
                  <w:pPr>
                    <w:pStyle w:val="em-4"/>
                    <w:ind w:firstLine="0"/>
                    <w:jc w:val="right"/>
                    <w:rPr>
                      <w:sz w:val="20"/>
                      <w:szCs w:val="20"/>
                    </w:rPr>
                  </w:pPr>
                  <w:r>
                    <w:rPr>
                      <w:sz w:val="20"/>
                      <w:szCs w:val="20"/>
                    </w:rPr>
                    <w:t>3 669 824</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с ценными бумагами, %</w:t>
                  </w:r>
                </w:p>
              </w:tc>
              <w:tc>
                <w:tcPr>
                  <w:tcW w:w="2552" w:type="dxa"/>
                </w:tcPr>
                <w:p w:rsidR="00503241" w:rsidRPr="00DA359A" w:rsidRDefault="00EF068E" w:rsidP="00185934">
                  <w:pPr>
                    <w:pStyle w:val="em-4"/>
                    <w:ind w:firstLine="0"/>
                    <w:jc w:val="right"/>
                    <w:rPr>
                      <w:sz w:val="20"/>
                      <w:szCs w:val="20"/>
                    </w:rPr>
                  </w:pPr>
                  <w:r w:rsidRPr="00DA359A">
                    <w:rPr>
                      <w:sz w:val="20"/>
                      <w:szCs w:val="20"/>
                    </w:rPr>
                    <w:t>20,44</w:t>
                  </w:r>
                  <w:r w:rsidR="00503241" w:rsidRPr="00DA359A">
                    <w:rPr>
                      <w:sz w:val="20"/>
                      <w:szCs w:val="20"/>
                    </w:rPr>
                    <w:t>%</w:t>
                  </w:r>
                </w:p>
              </w:tc>
              <w:tc>
                <w:tcPr>
                  <w:tcW w:w="2256" w:type="dxa"/>
                </w:tcPr>
                <w:p w:rsidR="00503241" w:rsidRPr="00DA359A" w:rsidRDefault="00317E33">
                  <w:pPr>
                    <w:pStyle w:val="em-4"/>
                    <w:ind w:firstLine="0"/>
                    <w:jc w:val="right"/>
                    <w:rPr>
                      <w:sz w:val="20"/>
                      <w:szCs w:val="20"/>
                    </w:rPr>
                  </w:pPr>
                  <w:r>
                    <w:rPr>
                      <w:sz w:val="20"/>
                      <w:szCs w:val="20"/>
                    </w:rPr>
                    <w:t>20</w:t>
                  </w:r>
                  <w:r w:rsidR="006B1134" w:rsidRPr="00DA359A">
                    <w:rPr>
                      <w:sz w:val="20"/>
                      <w:szCs w:val="20"/>
                    </w:rPr>
                    <w:t>,</w:t>
                  </w:r>
                  <w:r>
                    <w:rPr>
                      <w:sz w:val="20"/>
                      <w:szCs w:val="20"/>
                    </w:rPr>
                    <w:t>54</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Прочие, тыс. руб</w:t>
                  </w:r>
                  <w:r w:rsidR="00B72DB7" w:rsidRPr="00412DDB">
                    <w:rPr>
                      <w:sz w:val="20"/>
                      <w:szCs w:val="20"/>
                    </w:rPr>
                    <w:t>.</w:t>
                  </w:r>
                </w:p>
              </w:tc>
              <w:tc>
                <w:tcPr>
                  <w:tcW w:w="2552" w:type="dxa"/>
                </w:tcPr>
                <w:p w:rsidR="00503241" w:rsidRPr="00DA359A" w:rsidRDefault="00EF068E" w:rsidP="00234B9C">
                  <w:pPr>
                    <w:pStyle w:val="em-4"/>
                    <w:ind w:firstLine="0"/>
                    <w:jc w:val="right"/>
                    <w:rPr>
                      <w:sz w:val="20"/>
                      <w:szCs w:val="20"/>
                    </w:rPr>
                  </w:pPr>
                  <w:r w:rsidRPr="00DA359A">
                    <w:rPr>
                      <w:sz w:val="20"/>
                      <w:szCs w:val="20"/>
                    </w:rPr>
                    <w:t>7 128 114</w:t>
                  </w:r>
                </w:p>
              </w:tc>
              <w:tc>
                <w:tcPr>
                  <w:tcW w:w="2256" w:type="dxa"/>
                </w:tcPr>
                <w:p w:rsidR="00503241" w:rsidRPr="00DA359A" w:rsidRDefault="00317E33" w:rsidP="00234B9C">
                  <w:pPr>
                    <w:pStyle w:val="em-4"/>
                    <w:ind w:firstLine="0"/>
                    <w:jc w:val="right"/>
                    <w:rPr>
                      <w:sz w:val="20"/>
                      <w:szCs w:val="20"/>
                    </w:rPr>
                  </w:pPr>
                  <w:r>
                    <w:rPr>
                      <w:sz w:val="20"/>
                      <w:szCs w:val="20"/>
                    </w:rPr>
                    <w:t>5 864 228</w:t>
                  </w:r>
                </w:p>
              </w:tc>
            </w:tr>
            <w:tr w:rsidR="00503241" w:rsidRPr="00412DDB" w:rsidTr="00DA359A">
              <w:tc>
                <w:tcPr>
                  <w:tcW w:w="4531" w:type="dxa"/>
                </w:tcPr>
                <w:p w:rsidR="00503241" w:rsidRPr="00412DDB" w:rsidRDefault="00503241" w:rsidP="00503241">
                  <w:pPr>
                    <w:pStyle w:val="em-4"/>
                    <w:ind w:firstLine="0"/>
                  </w:pPr>
                  <w:r w:rsidRPr="00412DDB">
                    <w:rPr>
                      <w:sz w:val="20"/>
                      <w:szCs w:val="20"/>
                    </w:rPr>
                    <w:t>Прочие, %</w:t>
                  </w:r>
                </w:p>
              </w:tc>
              <w:tc>
                <w:tcPr>
                  <w:tcW w:w="2552" w:type="dxa"/>
                </w:tcPr>
                <w:p w:rsidR="00503241" w:rsidRPr="00DA359A" w:rsidRDefault="00EF068E" w:rsidP="00185934">
                  <w:pPr>
                    <w:pStyle w:val="em-4"/>
                    <w:ind w:firstLine="0"/>
                    <w:jc w:val="right"/>
                    <w:rPr>
                      <w:sz w:val="20"/>
                      <w:szCs w:val="20"/>
                    </w:rPr>
                  </w:pPr>
                  <w:r w:rsidRPr="00DA359A">
                    <w:rPr>
                      <w:sz w:val="20"/>
                      <w:szCs w:val="20"/>
                    </w:rPr>
                    <w:t>35,31</w:t>
                  </w:r>
                  <w:r w:rsidR="00503241" w:rsidRPr="00DA359A">
                    <w:rPr>
                      <w:sz w:val="20"/>
                      <w:szCs w:val="20"/>
                    </w:rPr>
                    <w:t>%</w:t>
                  </w:r>
                </w:p>
              </w:tc>
              <w:tc>
                <w:tcPr>
                  <w:tcW w:w="2256" w:type="dxa"/>
                </w:tcPr>
                <w:p w:rsidR="00503241" w:rsidRPr="00DA359A" w:rsidRDefault="006B1134">
                  <w:pPr>
                    <w:pStyle w:val="em-4"/>
                    <w:ind w:firstLine="0"/>
                    <w:jc w:val="right"/>
                    <w:rPr>
                      <w:sz w:val="20"/>
                      <w:szCs w:val="20"/>
                    </w:rPr>
                  </w:pPr>
                  <w:r w:rsidRPr="00DA359A">
                    <w:rPr>
                      <w:sz w:val="20"/>
                      <w:szCs w:val="20"/>
                    </w:rPr>
                    <w:t>32,</w:t>
                  </w:r>
                  <w:r w:rsidR="00317E33">
                    <w:rPr>
                      <w:sz w:val="20"/>
                      <w:szCs w:val="20"/>
                    </w:rPr>
                    <w:t>82</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lastRenderedPageBreak/>
                    <w:t>Итого, тыс. руб.</w:t>
                  </w:r>
                </w:p>
              </w:tc>
              <w:tc>
                <w:tcPr>
                  <w:tcW w:w="2552" w:type="dxa"/>
                </w:tcPr>
                <w:p w:rsidR="00503241" w:rsidRPr="00DA359A" w:rsidRDefault="00EF068E" w:rsidP="00234B9C">
                  <w:pPr>
                    <w:pStyle w:val="em-4"/>
                    <w:ind w:firstLine="0"/>
                    <w:jc w:val="right"/>
                    <w:rPr>
                      <w:sz w:val="20"/>
                      <w:szCs w:val="20"/>
                    </w:rPr>
                  </w:pPr>
                  <w:r w:rsidRPr="00DA359A">
                    <w:rPr>
                      <w:sz w:val="20"/>
                      <w:szCs w:val="20"/>
                    </w:rPr>
                    <w:t>20 184 554</w:t>
                  </w:r>
                </w:p>
              </w:tc>
              <w:tc>
                <w:tcPr>
                  <w:tcW w:w="2256" w:type="dxa"/>
                </w:tcPr>
                <w:p w:rsidR="00503241" w:rsidRPr="00DA359A" w:rsidRDefault="00317E33" w:rsidP="00234B9C">
                  <w:pPr>
                    <w:pStyle w:val="em-4"/>
                    <w:ind w:firstLine="0"/>
                    <w:jc w:val="right"/>
                    <w:rPr>
                      <w:sz w:val="20"/>
                      <w:szCs w:val="20"/>
                    </w:rPr>
                  </w:pPr>
                  <w:r>
                    <w:rPr>
                      <w:sz w:val="20"/>
                      <w:szCs w:val="20"/>
                    </w:rPr>
                    <w:t>17 865 737</w:t>
                  </w:r>
                </w:p>
              </w:tc>
            </w:tr>
            <w:tr w:rsidR="00503241" w:rsidRPr="00412DDB" w:rsidTr="00DA359A">
              <w:tc>
                <w:tcPr>
                  <w:tcW w:w="4531" w:type="dxa"/>
                </w:tcPr>
                <w:p w:rsidR="00503241" w:rsidRPr="00412DDB" w:rsidRDefault="00503241" w:rsidP="00503241">
                  <w:pPr>
                    <w:pStyle w:val="em-4"/>
                    <w:ind w:firstLine="0"/>
                  </w:pPr>
                  <w:r w:rsidRPr="00412DDB">
                    <w:rPr>
                      <w:sz w:val="20"/>
                      <w:szCs w:val="20"/>
                    </w:rPr>
                    <w:t>Итого, %</w:t>
                  </w:r>
                </w:p>
              </w:tc>
              <w:tc>
                <w:tcPr>
                  <w:tcW w:w="2552" w:type="dxa"/>
                </w:tcPr>
                <w:p w:rsidR="00503241" w:rsidRPr="00DA359A" w:rsidRDefault="00503241" w:rsidP="00234B9C">
                  <w:pPr>
                    <w:pStyle w:val="em-4"/>
                    <w:ind w:firstLine="0"/>
                    <w:jc w:val="right"/>
                    <w:rPr>
                      <w:sz w:val="20"/>
                      <w:szCs w:val="20"/>
                    </w:rPr>
                  </w:pPr>
                  <w:r w:rsidRPr="00DA359A">
                    <w:rPr>
                      <w:sz w:val="20"/>
                      <w:szCs w:val="20"/>
                    </w:rPr>
                    <w:t>100%</w:t>
                  </w:r>
                </w:p>
              </w:tc>
              <w:tc>
                <w:tcPr>
                  <w:tcW w:w="2256" w:type="dxa"/>
                </w:tcPr>
                <w:p w:rsidR="00503241" w:rsidRPr="00DA359A" w:rsidRDefault="00503241" w:rsidP="00234B9C">
                  <w:pPr>
                    <w:pStyle w:val="em-4"/>
                    <w:ind w:firstLine="0"/>
                    <w:jc w:val="right"/>
                    <w:rPr>
                      <w:sz w:val="20"/>
                      <w:szCs w:val="20"/>
                    </w:rPr>
                  </w:pPr>
                  <w:r w:rsidRPr="00DA359A">
                    <w:rPr>
                      <w:sz w:val="20"/>
                      <w:szCs w:val="20"/>
                    </w:rPr>
                    <w:t>100%</w:t>
                  </w:r>
                </w:p>
              </w:tc>
            </w:tr>
          </w:tbl>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Изменения размера доходов кредитной организации </w:t>
      </w:r>
      <w:r w:rsidR="00B140EC">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3D1FDA" w:rsidRPr="00412DDB" w:rsidRDefault="00503241" w:rsidP="003D1FDA">
            <w:pPr>
              <w:pStyle w:val="22"/>
              <w:jc w:val="both"/>
              <w:rPr>
                <w:sz w:val="20"/>
              </w:rPr>
            </w:pPr>
            <w:r w:rsidRPr="00412DDB">
              <w:rPr>
                <w:sz w:val="20"/>
              </w:rPr>
              <w:t xml:space="preserve">За </w:t>
            </w:r>
            <w:r w:rsidR="00317E33">
              <w:rPr>
                <w:sz w:val="20"/>
              </w:rPr>
              <w:t xml:space="preserve">3 </w:t>
            </w:r>
            <w:r w:rsidR="00185934">
              <w:rPr>
                <w:sz w:val="20"/>
              </w:rPr>
              <w:t>квартал</w:t>
            </w:r>
            <w:r w:rsidRPr="00412DDB">
              <w:rPr>
                <w:sz w:val="20"/>
              </w:rPr>
              <w:t xml:space="preserve"> </w:t>
            </w:r>
            <w:r w:rsidR="006B1134" w:rsidRPr="00412DDB">
              <w:rPr>
                <w:sz w:val="20"/>
              </w:rPr>
              <w:t>201</w:t>
            </w:r>
            <w:r w:rsidR="006B1134">
              <w:rPr>
                <w:sz w:val="20"/>
              </w:rPr>
              <w:t>8</w:t>
            </w:r>
            <w:r w:rsidR="006B1134" w:rsidRPr="00412DDB">
              <w:rPr>
                <w:sz w:val="20"/>
              </w:rPr>
              <w:t xml:space="preserve"> </w:t>
            </w:r>
            <w:r w:rsidRPr="00412DDB">
              <w:rPr>
                <w:sz w:val="20"/>
              </w:rPr>
              <w:t xml:space="preserve">г. Банк получил процентные доходы в размере </w:t>
            </w:r>
            <w:r w:rsidR="00317E33">
              <w:rPr>
                <w:sz w:val="20"/>
              </w:rPr>
              <w:t>12 001 509</w:t>
            </w:r>
            <w:r w:rsidRPr="00412DDB">
              <w:rPr>
                <w:bCs/>
                <w:sz w:val="20"/>
              </w:rPr>
              <w:t xml:space="preserve"> </w:t>
            </w:r>
            <w:r w:rsidRPr="00412DDB">
              <w:rPr>
                <w:sz w:val="20"/>
              </w:rPr>
              <w:t xml:space="preserve">тыс. руб., в т.ч.  </w:t>
            </w:r>
            <w:r w:rsidR="00317E33">
              <w:rPr>
                <w:sz w:val="20"/>
              </w:rPr>
              <w:t>41</w:t>
            </w:r>
            <w:r w:rsidR="00936925">
              <w:rPr>
                <w:sz w:val="20"/>
              </w:rPr>
              <w:t>,</w:t>
            </w:r>
            <w:r w:rsidR="00317E33">
              <w:rPr>
                <w:sz w:val="20"/>
              </w:rPr>
              <w:t>3</w:t>
            </w:r>
            <w:r w:rsidR="009C7317">
              <w:rPr>
                <w:sz w:val="20"/>
              </w:rPr>
              <w:t>9</w:t>
            </w:r>
            <w:r w:rsidRPr="00412DDB">
              <w:rPr>
                <w:sz w:val="20"/>
              </w:rPr>
              <w:t>% (</w:t>
            </w:r>
            <w:r w:rsidR="00317E33">
              <w:rPr>
                <w:sz w:val="20"/>
              </w:rPr>
              <w:t>3 794 132</w:t>
            </w:r>
            <w:r w:rsidR="00783165" w:rsidRPr="00412DDB">
              <w:rPr>
                <w:sz w:val="20"/>
              </w:rPr>
              <w:t xml:space="preserve"> </w:t>
            </w:r>
            <w:r w:rsidRPr="00412DDB">
              <w:rPr>
                <w:sz w:val="20"/>
              </w:rPr>
              <w:t xml:space="preserve">тыс. руб.) </w:t>
            </w:r>
            <w:r w:rsidR="00B140EC">
              <w:rPr>
                <w:sz w:val="20"/>
              </w:rPr>
              <w:t>–</w:t>
            </w:r>
            <w:r w:rsidRPr="00412DDB">
              <w:rPr>
                <w:sz w:val="20"/>
              </w:rPr>
              <w:t xml:space="preserve"> за счет доходов от  коммерческого кредитования, </w:t>
            </w:r>
            <w:r w:rsidR="009C7317">
              <w:rPr>
                <w:sz w:val="20"/>
              </w:rPr>
              <w:t>5</w:t>
            </w:r>
            <w:r w:rsidR="00936925">
              <w:rPr>
                <w:sz w:val="20"/>
              </w:rPr>
              <w:t>,</w:t>
            </w:r>
            <w:r w:rsidR="00317E33">
              <w:rPr>
                <w:sz w:val="20"/>
              </w:rPr>
              <w:t>25</w:t>
            </w:r>
            <w:r w:rsidRPr="00412DDB">
              <w:rPr>
                <w:sz w:val="20"/>
              </w:rPr>
              <w:t>%</w:t>
            </w:r>
            <w:r w:rsidR="00EC126C" w:rsidRPr="00412DDB">
              <w:rPr>
                <w:sz w:val="20"/>
              </w:rPr>
              <w:t xml:space="preserve"> </w:t>
            </w:r>
            <w:r w:rsidRPr="00412DDB">
              <w:rPr>
                <w:sz w:val="20"/>
              </w:rPr>
              <w:t>(</w:t>
            </w:r>
            <w:r w:rsidR="00317E33">
              <w:rPr>
                <w:sz w:val="20"/>
              </w:rPr>
              <w:t>937 553</w:t>
            </w:r>
            <w:r w:rsidR="003D1FDA" w:rsidRPr="00412DDB">
              <w:rPr>
                <w:sz w:val="20"/>
              </w:rPr>
              <w:t xml:space="preserve"> тыс.</w:t>
            </w:r>
            <w:r w:rsidR="00023910" w:rsidRPr="00412DDB">
              <w:rPr>
                <w:sz w:val="20"/>
              </w:rPr>
              <w:t xml:space="preserve"> </w:t>
            </w:r>
            <w:r w:rsidR="003D1FDA" w:rsidRPr="00412DDB">
              <w:rPr>
                <w:sz w:val="20"/>
              </w:rPr>
              <w:t xml:space="preserve">руб.) </w:t>
            </w:r>
            <w:r w:rsidR="00B140EC">
              <w:rPr>
                <w:sz w:val="20"/>
              </w:rPr>
              <w:t>–</w:t>
            </w:r>
            <w:r w:rsidR="003D1FDA" w:rsidRPr="00412DDB">
              <w:rPr>
                <w:sz w:val="20"/>
              </w:rPr>
              <w:t xml:space="preserve"> за счет доходов по </w:t>
            </w:r>
            <w:r w:rsidR="00023910" w:rsidRPr="00412DDB">
              <w:rPr>
                <w:sz w:val="20"/>
              </w:rPr>
              <w:t xml:space="preserve">МБК, </w:t>
            </w:r>
            <w:r w:rsidR="00317E33">
              <w:rPr>
                <w:sz w:val="20"/>
              </w:rPr>
              <w:t>20</w:t>
            </w:r>
            <w:r w:rsidR="00936925">
              <w:rPr>
                <w:sz w:val="20"/>
              </w:rPr>
              <w:t>,</w:t>
            </w:r>
            <w:r w:rsidR="00317E33">
              <w:rPr>
                <w:sz w:val="20"/>
              </w:rPr>
              <w:t>54</w:t>
            </w:r>
            <w:r w:rsidR="00D020FF">
              <w:rPr>
                <w:sz w:val="20"/>
              </w:rPr>
              <w:t>% (</w:t>
            </w:r>
            <w:r w:rsidR="00317E33">
              <w:rPr>
                <w:sz w:val="20"/>
              </w:rPr>
              <w:t>3 669 824</w:t>
            </w:r>
            <w:r w:rsidR="00D020FF">
              <w:rPr>
                <w:sz w:val="20"/>
              </w:rPr>
              <w:t xml:space="preserve"> тыс. руб.) –</w:t>
            </w:r>
            <w:r w:rsidR="00D020FF" w:rsidRPr="00412DDB">
              <w:rPr>
                <w:sz w:val="20"/>
              </w:rPr>
              <w:t xml:space="preserve"> за счет доходов </w:t>
            </w:r>
            <w:r w:rsidRPr="00412DDB">
              <w:rPr>
                <w:sz w:val="20"/>
              </w:rPr>
              <w:t xml:space="preserve">по операциям с ценными бумагами. </w:t>
            </w:r>
          </w:p>
          <w:p w:rsidR="00503241" w:rsidRPr="00412DDB" w:rsidRDefault="00503241">
            <w:pPr>
              <w:pStyle w:val="22"/>
              <w:jc w:val="both"/>
            </w:pPr>
            <w:r w:rsidRPr="00412DDB">
              <w:rPr>
                <w:sz w:val="20"/>
              </w:rPr>
              <w:t xml:space="preserve">По сравнению с таким же периодом прошлого года процентные доходы </w:t>
            </w:r>
            <w:r w:rsidR="0023274E">
              <w:rPr>
                <w:sz w:val="20"/>
              </w:rPr>
              <w:t xml:space="preserve">от </w:t>
            </w:r>
            <w:r w:rsidR="0023274E" w:rsidRPr="00412DDB">
              <w:rPr>
                <w:sz w:val="20"/>
              </w:rPr>
              <w:t>межбанковского кредитования</w:t>
            </w:r>
            <w:r w:rsidR="008A715E">
              <w:rPr>
                <w:sz w:val="20"/>
              </w:rPr>
              <w:t xml:space="preserve"> увелич</w:t>
            </w:r>
            <w:r w:rsidR="008A715E">
              <w:rPr>
                <w:sz w:val="20"/>
              </w:rPr>
              <w:t>и</w:t>
            </w:r>
            <w:r w:rsidR="008A715E">
              <w:rPr>
                <w:sz w:val="20"/>
              </w:rPr>
              <w:t xml:space="preserve">лись в </w:t>
            </w:r>
            <w:r w:rsidR="00511E05">
              <w:rPr>
                <w:sz w:val="20"/>
              </w:rPr>
              <w:t xml:space="preserve">2 </w:t>
            </w:r>
            <w:r w:rsidR="008A715E">
              <w:rPr>
                <w:sz w:val="20"/>
              </w:rPr>
              <w:t>раз</w:t>
            </w:r>
            <w:r w:rsidR="00725E33">
              <w:rPr>
                <w:sz w:val="20"/>
              </w:rPr>
              <w:t>а</w:t>
            </w:r>
            <w:r w:rsidR="008A715E">
              <w:rPr>
                <w:sz w:val="20"/>
              </w:rPr>
              <w:t xml:space="preserve"> (разница составила </w:t>
            </w:r>
            <w:r w:rsidR="00511E05">
              <w:rPr>
                <w:sz w:val="20"/>
              </w:rPr>
              <w:t>490 345</w:t>
            </w:r>
            <w:r w:rsidR="008A715E">
              <w:rPr>
                <w:sz w:val="20"/>
              </w:rPr>
              <w:t xml:space="preserve"> тыс. руб.),</w:t>
            </w:r>
            <w:r w:rsidR="0023274E" w:rsidRPr="00412DDB">
              <w:rPr>
                <w:sz w:val="20"/>
              </w:rPr>
              <w:t xml:space="preserve"> </w:t>
            </w:r>
            <w:r w:rsidR="00BF7A55" w:rsidRPr="00412DDB">
              <w:rPr>
                <w:sz w:val="20"/>
              </w:rPr>
              <w:t xml:space="preserve">доходы </w:t>
            </w:r>
            <w:r w:rsidR="00BF7A55">
              <w:rPr>
                <w:sz w:val="20"/>
              </w:rPr>
              <w:t xml:space="preserve">от </w:t>
            </w:r>
            <w:r w:rsidR="00BF7A55" w:rsidRPr="00412DDB">
              <w:rPr>
                <w:sz w:val="20"/>
              </w:rPr>
              <w:t xml:space="preserve">коммерческого </w:t>
            </w:r>
            <w:r w:rsidR="00BF7A55">
              <w:rPr>
                <w:sz w:val="20"/>
              </w:rPr>
              <w:t>кредитования</w:t>
            </w:r>
            <w:r w:rsidR="008A715E">
              <w:rPr>
                <w:sz w:val="20"/>
              </w:rPr>
              <w:t xml:space="preserve"> и</w:t>
            </w:r>
            <w:r w:rsidR="00BF7A55" w:rsidRPr="00412DDB">
              <w:rPr>
                <w:sz w:val="20"/>
              </w:rPr>
              <w:t xml:space="preserve"> </w:t>
            </w:r>
            <w:r w:rsidR="008A715E" w:rsidRPr="00412DDB">
              <w:rPr>
                <w:sz w:val="20"/>
              </w:rPr>
              <w:t>доходы по операц</w:t>
            </w:r>
            <w:r w:rsidR="008A715E" w:rsidRPr="00412DDB">
              <w:rPr>
                <w:sz w:val="20"/>
              </w:rPr>
              <w:t>и</w:t>
            </w:r>
            <w:r w:rsidR="008A715E" w:rsidRPr="00412DDB">
              <w:rPr>
                <w:sz w:val="20"/>
              </w:rPr>
              <w:t>ям с ценными бумагами</w:t>
            </w:r>
            <w:r w:rsidR="008A715E">
              <w:rPr>
                <w:sz w:val="20"/>
              </w:rPr>
              <w:t xml:space="preserve"> увеличились</w:t>
            </w:r>
            <w:r w:rsidR="008A715E" w:rsidRPr="00412DDB">
              <w:rPr>
                <w:sz w:val="20"/>
              </w:rPr>
              <w:t xml:space="preserve"> на</w:t>
            </w:r>
            <w:r w:rsidR="008A715E">
              <w:rPr>
                <w:sz w:val="20"/>
              </w:rPr>
              <w:t xml:space="preserve"> </w:t>
            </w:r>
            <w:r w:rsidRPr="00412DDB">
              <w:rPr>
                <w:sz w:val="20"/>
              </w:rPr>
              <w:t xml:space="preserve"> </w:t>
            </w:r>
            <w:r w:rsidR="00511E05">
              <w:rPr>
                <w:sz w:val="20"/>
              </w:rPr>
              <w:t>18</w:t>
            </w:r>
            <w:r w:rsidR="0023274E">
              <w:rPr>
                <w:sz w:val="20"/>
              </w:rPr>
              <w:t>,</w:t>
            </w:r>
            <w:r w:rsidR="00725E33">
              <w:rPr>
                <w:sz w:val="20"/>
              </w:rPr>
              <w:t>7</w:t>
            </w:r>
            <w:r w:rsidR="00511E05">
              <w:rPr>
                <w:sz w:val="20"/>
              </w:rPr>
              <w:t>8</w:t>
            </w:r>
            <w:r w:rsidRPr="00412DDB">
              <w:rPr>
                <w:sz w:val="20"/>
              </w:rPr>
              <w:t>% (</w:t>
            </w:r>
            <w:r w:rsidR="00511E05">
              <w:rPr>
                <w:sz w:val="20"/>
              </w:rPr>
              <w:t>1 169 095</w:t>
            </w:r>
            <w:r w:rsidR="008A715E">
              <w:rPr>
                <w:sz w:val="20"/>
              </w:rPr>
              <w:t xml:space="preserve"> </w:t>
            </w:r>
            <w:r w:rsidRPr="00412DDB">
              <w:rPr>
                <w:sz w:val="20"/>
              </w:rPr>
              <w:t>тыс.</w:t>
            </w:r>
            <w:r w:rsidR="00EC126C" w:rsidRPr="00412DDB">
              <w:rPr>
                <w:sz w:val="20"/>
              </w:rPr>
              <w:t xml:space="preserve"> </w:t>
            </w:r>
            <w:r w:rsidRPr="00412DDB">
              <w:rPr>
                <w:sz w:val="20"/>
              </w:rPr>
              <w:t>руб</w:t>
            </w:r>
            <w:r w:rsidR="00B72DB7" w:rsidRPr="00412DDB">
              <w:rPr>
                <w:sz w:val="20"/>
              </w:rPr>
              <w:t>.</w:t>
            </w:r>
            <w:r w:rsidRPr="00412DDB">
              <w:rPr>
                <w:sz w:val="20"/>
              </w:rPr>
              <w:t xml:space="preserve">) </w:t>
            </w:r>
            <w:r w:rsidR="0023274E" w:rsidRPr="00412DDB">
              <w:rPr>
                <w:sz w:val="20"/>
              </w:rPr>
              <w:t xml:space="preserve">и </w:t>
            </w:r>
            <w:r w:rsidR="00511E05">
              <w:rPr>
                <w:sz w:val="20"/>
              </w:rPr>
              <w:t>9</w:t>
            </w:r>
            <w:r w:rsidR="0023274E">
              <w:rPr>
                <w:sz w:val="20"/>
              </w:rPr>
              <w:t>,</w:t>
            </w:r>
            <w:r w:rsidR="00511E05">
              <w:rPr>
                <w:sz w:val="20"/>
              </w:rPr>
              <w:t>15</w:t>
            </w:r>
            <w:r w:rsidR="0023274E" w:rsidRPr="00412DDB">
              <w:rPr>
                <w:sz w:val="20"/>
              </w:rPr>
              <w:t>% (</w:t>
            </w:r>
            <w:r w:rsidR="00511E05">
              <w:rPr>
                <w:sz w:val="20"/>
              </w:rPr>
              <w:t>223 525</w:t>
            </w:r>
            <w:r w:rsidR="00783165">
              <w:rPr>
                <w:sz w:val="20"/>
              </w:rPr>
              <w:t xml:space="preserve"> </w:t>
            </w:r>
            <w:r w:rsidR="0023274E" w:rsidRPr="00412DDB">
              <w:rPr>
                <w:sz w:val="20"/>
              </w:rPr>
              <w:t xml:space="preserve">тыс. </w:t>
            </w:r>
            <w:r w:rsidR="0023274E">
              <w:rPr>
                <w:sz w:val="20"/>
              </w:rPr>
              <w:t xml:space="preserve">руб.) </w:t>
            </w:r>
            <w:r w:rsidR="0023274E" w:rsidRPr="00412DDB">
              <w:rPr>
                <w:sz w:val="20"/>
              </w:rPr>
              <w:t xml:space="preserve"> соответственно</w:t>
            </w:r>
            <w:r w:rsidR="00571C08">
              <w:rPr>
                <w:sz w:val="20"/>
              </w:rPr>
              <w:t>.</w:t>
            </w: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Наименование географических областей (стран), в которых  кредитная организация </w:t>
      </w:r>
      <w:r w:rsidR="00B140EC">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sidR="00B140EC">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BF7A55" w:rsidRDefault="00503241">
            <w:pPr>
              <w:pStyle w:val="em-4"/>
              <w:rPr>
                <w:highlight w:val="yellow"/>
              </w:rPr>
            </w:pPr>
            <w:r w:rsidRPr="00BB315A">
              <w:t xml:space="preserve">Основную деятельность </w:t>
            </w:r>
            <w:r w:rsidR="0023274E" w:rsidRPr="00BB315A">
              <w:t>П</w:t>
            </w:r>
            <w:r w:rsidRPr="00BB315A">
              <w:t>АО «МТС</w:t>
            </w:r>
            <w:r w:rsidR="00B140EC" w:rsidRPr="00BB315A">
              <w:t>–</w:t>
            </w:r>
            <w:r w:rsidRPr="00BB315A">
              <w:t xml:space="preserve">Банк» ведет в Московском регионе, на который приходится </w:t>
            </w:r>
            <w:r w:rsidR="00D86D9E">
              <w:t>89</w:t>
            </w:r>
            <w:r w:rsidR="00603C85">
              <w:t>,</w:t>
            </w:r>
            <w:r w:rsidR="00255D5A">
              <w:t>3</w:t>
            </w:r>
            <w:r w:rsidR="00D86D9E">
              <w:t>6</w:t>
            </w:r>
            <w:r w:rsidRPr="00BB315A">
              <w:t xml:space="preserve">% полученных доходов за </w:t>
            </w:r>
            <w:r w:rsidR="00D86D9E">
              <w:t>3</w:t>
            </w:r>
            <w:r w:rsidR="00D86D9E" w:rsidRPr="00BB315A">
              <w:t xml:space="preserve"> </w:t>
            </w:r>
            <w:r w:rsidR="00BF7A55" w:rsidRPr="00BB315A">
              <w:t>квартал</w:t>
            </w:r>
            <w:r w:rsidRPr="00BB315A">
              <w:t xml:space="preserve"> </w:t>
            </w:r>
            <w:r w:rsidR="00603C85" w:rsidRPr="00BB315A">
              <w:t>201</w:t>
            </w:r>
            <w:r w:rsidR="00603C85">
              <w:t>8</w:t>
            </w:r>
            <w:r w:rsidR="00603C85" w:rsidRPr="00BB315A">
              <w:t xml:space="preserve"> </w:t>
            </w:r>
            <w:r w:rsidRPr="00BB315A">
              <w:t xml:space="preserve">года. </w:t>
            </w:r>
            <w:r w:rsidR="00255D5A">
              <w:t>Увеличение</w:t>
            </w:r>
            <w:r w:rsidR="00255D5A" w:rsidRPr="00BB315A">
              <w:t xml:space="preserve"> </w:t>
            </w:r>
            <w:r w:rsidRPr="00BB315A">
              <w:t>размера доходов по Московскому ре</w:t>
            </w:r>
            <w:r w:rsidR="000A3CB4" w:rsidRPr="00BB315A">
              <w:t>г</w:t>
            </w:r>
            <w:r w:rsidR="000A3CB4" w:rsidRPr="00BB315A">
              <w:t>и</w:t>
            </w:r>
            <w:r w:rsidR="000A3CB4" w:rsidRPr="00BB315A">
              <w:t xml:space="preserve">ону по сравнению с </w:t>
            </w:r>
            <w:r w:rsidR="00D86D9E">
              <w:t>3</w:t>
            </w:r>
            <w:r w:rsidR="00B140EC" w:rsidRPr="00BB315A">
              <w:t>–</w:t>
            </w:r>
            <w:r w:rsidR="000A3CB4" w:rsidRPr="00BB315A">
              <w:t xml:space="preserve">м </w:t>
            </w:r>
            <w:r w:rsidR="000F295A" w:rsidRPr="00BB315A">
              <w:t>кварталом</w:t>
            </w:r>
            <w:r w:rsidRPr="00BB315A">
              <w:t xml:space="preserve"> </w:t>
            </w:r>
            <w:r w:rsidR="00603C85" w:rsidRPr="00BB315A">
              <w:t>201</w:t>
            </w:r>
            <w:r w:rsidR="00603C85">
              <w:t>7</w:t>
            </w:r>
            <w:r w:rsidR="00603C85" w:rsidRPr="00BB315A">
              <w:t xml:space="preserve"> </w:t>
            </w:r>
            <w:r w:rsidRPr="00BB315A">
              <w:t xml:space="preserve">года </w:t>
            </w:r>
            <w:r w:rsidR="00B10F7C" w:rsidRPr="00BB315A">
              <w:t>составил</w:t>
            </w:r>
            <w:r w:rsidR="008A6C5D" w:rsidRPr="00BB315A">
              <w:t>о</w:t>
            </w:r>
            <w:r w:rsidR="00B10F7C" w:rsidRPr="00BB315A">
              <w:t xml:space="preserve"> </w:t>
            </w:r>
            <w:r w:rsidR="00D86D9E">
              <w:t>11</w:t>
            </w:r>
            <w:r w:rsidR="00DA0AF6" w:rsidRPr="00BB315A">
              <w:rPr>
                <w:color w:val="000000" w:themeColor="text1"/>
              </w:rPr>
              <w:t>,</w:t>
            </w:r>
            <w:r w:rsidR="00D86D9E">
              <w:rPr>
                <w:color w:val="000000" w:themeColor="text1"/>
              </w:rPr>
              <w:t>79</w:t>
            </w:r>
            <w:r w:rsidRPr="00BB315A">
              <w:rPr>
                <w:color w:val="000000" w:themeColor="text1"/>
              </w:rPr>
              <w:t>%</w:t>
            </w:r>
            <w:r w:rsidR="00B10F7C" w:rsidRPr="00BB315A">
              <w:rPr>
                <w:color w:val="000000" w:themeColor="text1"/>
              </w:rPr>
              <w:t xml:space="preserve">, </w:t>
            </w:r>
            <w:r w:rsidR="00B10F7C" w:rsidRPr="00BB315A">
              <w:t xml:space="preserve">в основном, за счет </w:t>
            </w:r>
            <w:r w:rsidR="00255D5A">
              <w:t>увеличения</w:t>
            </w:r>
            <w:r w:rsidR="00255D5A" w:rsidRPr="00BB315A">
              <w:t xml:space="preserve"> </w:t>
            </w:r>
            <w:r w:rsidR="00B10F7C" w:rsidRPr="00BB315A">
              <w:t>пр</w:t>
            </w:r>
            <w:r w:rsidR="00B10F7C" w:rsidRPr="00BB315A">
              <w:t>о</w:t>
            </w:r>
            <w:r w:rsidR="00B10F7C" w:rsidRPr="00BB315A">
              <w:t>центных доходов по коммерческому кредитованию</w:t>
            </w:r>
            <w:r w:rsidRPr="00BB315A">
              <w:t xml:space="preserve">. </w:t>
            </w:r>
          </w:p>
        </w:tc>
      </w:tr>
    </w:tbl>
    <w:p w:rsidR="00503241" w:rsidRPr="00412DDB" w:rsidRDefault="00503241" w:rsidP="00503241">
      <w:pPr>
        <w:pStyle w:val="em-4"/>
      </w:pPr>
    </w:p>
    <w:p w:rsidR="00503241" w:rsidRPr="00412DDB" w:rsidRDefault="00503241" w:rsidP="00503241">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rsidR="00B140EC">
        <w:t>–</w:t>
      </w:r>
      <w:r w:rsidRPr="00412DDB">
        <w:t xml:space="preserve"> эмитента, прогноз в отношении будущего развития событий на рынке ипотечного кредитования</w:t>
      </w:r>
      <w:r w:rsidR="00587D1E">
        <w:t>:</w:t>
      </w:r>
      <w:r w:rsidRPr="00412DDB">
        <w:rPr>
          <w:rStyle w:val="af0"/>
          <w:rFonts w:ascii="Times New Roman CYR" w:hAnsi="Times New Roman CYR" w:cs="Times New Roman CYR"/>
          <w:vanish/>
        </w:rPr>
        <w:footnoteReference w:id="31"/>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p w:rsidR="00503241" w:rsidRPr="00412DDB" w:rsidRDefault="00503241" w:rsidP="00503241">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343" w:name="_Toc482611699"/>
      <w:r w:rsidRPr="00412DDB">
        <w:t>3.3. Планы будущей деятельности кредитной организации – эмитента</w:t>
      </w:r>
      <w:bookmarkEnd w:id="343"/>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 xml:space="preserve">В соответствии с утвержденной Стратегией развития, в </w:t>
            </w:r>
            <w:r w:rsidR="00603C85" w:rsidRPr="0094101F">
              <w:rPr>
                <w:spacing w:val="-2"/>
                <w:sz w:val="22"/>
                <w:szCs w:val="22"/>
              </w:rPr>
              <w:t>201</w:t>
            </w:r>
            <w:r w:rsidR="00603C85">
              <w:rPr>
                <w:spacing w:val="-2"/>
                <w:sz w:val="22"/>
                <w:szCs w:val="22"/>
              </w:rPr>
              <w:t>8</w:t>
            </w:r>
            <w:r w:rsidR="00603C85" w:rsidRPr="0094101F">
              <w:rPr>
                <w:spacing w:val="-2"/>
                <w:sz w:val="22"/>
                <w:szCs w:val="22"/>
              </w:rPr>
              <w:t xml:space="preserve"> </w:t>
            </w:r>
            <w:r w:rsidRPr="0094101F">
              <w:rPr>
                <w:spacing w:val="-2"/>
                <w:sz w:val="22"/>
                <w:szCs w:val="22"/>
              </w:rPr>
              <w:t>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 xml:space="preserve">Основная цель Банка в 2018 году – дальнейший опережающий рост активной розничной клиентской базы за счет развития модели «цифрового банка», а также построение «цифрового» транзакционного банка для обслуживания малого и микро бизнеса. </w:t>
            </w:r>
          </w:p>
          <w:p w:rsidR="00D955A9" w:rsidRPr="00D955A9" w:rsidRDefault="00D955A9" w:rsidP="00D955A9">
            <w:pPr>
              <w:pStyle w:val="22"/>
              <w:jc w:val="both"/>
              <w:rPr>
                <w:spacing w:val="-2"/>
                <w:sz w:val="22"/>
                <w:szCs w:val="22"/>
              </w:rPr>
            </w:pPr>
            <w:r w:rsidRPr="00D955A9">
              <w:rPr>
                <w:spacing w:val="-2"/>
                <w:sz w:val="22"/>
                <w:szCs w:val="22"/>
              </w:rPr>
              <w:t xml:space="preserve">Для достижения этой цели Банком масштабируются успешные практики, накопленные за год реализации программы цифровой трансформации. </w:t>
            </w:r>
          </w:p>
          <w:p w:rsidR="00D955A9" w:rsidRPr="00D955A9" w:rsidRDefault="00D955A9" w:rsidP="00D955A9">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В планах Банка рост числа активных клиентов до 2,5 млн. человек, в привлечении которых доля цифровых продаж составит не менее 20%. Рост цифровых продаж будет реализован как средствами цифрового ма</w:t>
            </w:r>
            <w:r w:rsidRPr="00D955A9">
              <w:rPr>
                <w:spacing w:val="-2"/>
                <w:sz w:val="22"/>
                <w:szCs w:val="22"/>
              </w:rPr>
              <w:t>р</w:t>
            </w:r>
            <w:r w:rsidRPr="00D955A9">
              <w:rPr>
                <w:spacing w:val="-2"/>
                <w:sz w:val="22"/>
                <w:szCs w:val="22"/>
              </w:rPr>
              <w:t>кетинга (таргетированная лидогенерация, сеть виджетов, масштабные промо компании в цифровых средах МТС) так и за счёт внедрения продуктов Банка в цифровые приложения крупнейшей торговой сети тов</w:t>
            </w:r>
            <w:r w:rsidRPr="00D955A9">
              <w:rPr>
                <w:spacing w:val="-2"/>
                <w:sz w:val="22"/>
                <w:szCs w:val="22"/>
              </w:rPr>
              <w:t>а</w:t>
            </w:r>
            <w:r w:rsidRPr="00D955A9">
              <w:rPr>
                <w:spacing w:val="-2"/>
                <w:sz w:val="22"/>
                <w:szCs w:val="22"/>
              </w:rPr>
              <w:t xml:space="preserve">ров для детей «Детский мир». </w:t>
            </w:r>
          </w:p>
          <w:p w:rsidR="00D955A9" w:rsidRPr="00D955A9" w:rsidRDefault="00D955A9" w:rsidP="00D955A9">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В 2018 году продолжится всё более глубокое проникновение в цифровую экосистему МТС, потенциал к</w:t>
            </w:r>
            <w:r w:rsidRPr="00D955A9">
              <w:rPr>
                <w:spacing w:val="-2"/>
                <w:sz w:val="22"/>
                <w:szCs w:val="22"/>
              </w:rPr>
              <w:t>о</w:t>
            </w:r>
            <w:r w:rsidRPr="00D955A9">
              <w:rPr>
                <w:spacing w:val="-2"/>
                <w:sz w:val="22"/>
                <w:szCs w:val="22"/>
              </w:rPr>
              <w:t xml:space="preserve">торой будет усилен финансово-расчётными возможностями Банка. </w:t>
            </w:r>
          </w:p>
          <w:p w:rsidR="00D955A9" w:rsidRDefault="00D955A9" w:rsidP="00D955A9">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Стратегическ</w:t>
            </w:r>
            <w:r>
              <w:rPr>
                <w:spacing w:val="-2"/>
                <w:sz w:val="22"/>
                <w:szCs w:val="22"/>
              </w:rPr>
              <w:t>и</w:t>
            </w:r>
            <w:r w:rsidRPr="00D955A9">
              <w:rPr>
                <w:spacing w:val="-2"/>
                <w:sz w:val="22"/>
                <w:szCs w:val="22"/>
              </w:rPr>
              <w:t>е цели МТС-Банка:</w:t>
            </w:r>
          </w:p>
          <w:p w:rsidR="00D955A9" w:rsidRPr="00D955A9" w:rsidRDefault="00D955A9" w:rsidP="00D955A9">
            <w:pPr>
              <w:pStyle w:val="22"/>
              <w:jc w:val="both"/>
              <w:rPr>
                <w:spacing w:val="-2"/>
                <w:sz w:val="22"/>
                <w:szCs w:val="22"/>
              </w:rPr>
            </w:pPr>
          </w:p>
          <w:p w:rsidR="00D955A9" w:rsidRPr="00D955A9" w:rsidRDefault="00D955A9" w:rsidP="009D6AA8">
            <w:pPr>
              <w:pStyle w:val="22"/>
              <w:tabs>
                <w:tab w:val="left" w:pos="284"/>
                <w:tab w:val="left" w:pos="825"/>
              </w:tabs>
              <w:ind w:firstLine="567"/>
              <w:jc w:val="both"/>
              <w:rPr>
                <w:spacing w:val="-2"/>
                <w:sz w:val="22"/>
                <w:szCs w:val="22"/>
              </w:rPr>
            </w:pPr>
            <w:r w:rsidRPr="00D955A9">
              <w:rPr>
                <w:spacing w:val="-2"/>
                <w:sz w:val="22"/>
                <w:szCs w:val="22"/>
              </w:rPr>
              <w:lastRenderedPageBreak/>
              <w:t>1.</w:t>
            </w:r>
            <w:r w:rsidRPr="00D955A9">
              <w:rPr>
                <w:spacing w:val="-2"/>
                <w:sz w:val="22"/>
                <w:szCs w:val="22"/>
              </w:rPr>
              <w:tab/>
              <w:t>Опережающий рост розницы (30-40% в год к портфелю) за счет участия в экосистеме МТС и ра</w:t>
            </w:r>
            <w:r w:rsidRPr="00D955A9">
              <w:rPr>
                <w:spacing w:val="-2"/>
                <w:sz w:val="22"/>
                <w:szCs w:val="22"/>
              </w:rPr>
              <w:t>з</w:t>
            </w:r>
            <w:r w:rsidRPr="00D955A9">
              <w:rPr>
                <w:spacing w:val="-2"/>
                <w:sz w:val="22"/>
                <w:szCs w:val="22"/>
              </w:rPr>
              <w:t>вития собственной сети партнерств для достижения цели в 5 млн. клиентов с вхождением в топ-10 по кр</w:t>
            </w:r>
            <w:r w:rsidRPr="00D955A9">
              <w:rPr>
                <w:spacing w:val="-2"/>
                <w:sz w:val="22"/>
                <w:szCs w:val="22"/>
              </w:rPr>
              <w:t>е</w:t>
            </w:r>
            <w:r w:rsidRPr="00D955A9">
              <w:rPr>
                <w:spacing w:val="-2"/>
                <w:sz w:val="22"/>
                <w:szCs w:val="22"/>
              </w:rPr>
              <w:t>дитным картам и топ-5 игроков POS-рынка по итогам 2020 года.</w:t>
            </w:r>
          </w:p>
          <w:p w:rsidR="00D955A9" w:rsidRPr="00D955A9" w:rsidRDefault="00D955A9" w:rsidP="009D6AA8">
            <w:pPr>
              <w:pStyle w:val="22"/>
              <w:tabs>
                <w:tab w:val="left" w:pos="284"/>
                <w:tab w:val="left" w:pos="825"/>
              </w:tabs>
              <w:ind w:firstLine="567"/>
              <w:jc w:val="both"/>
              <w:rPr>
                <w:spacing w:val="-2"/>
                <w:sz w:val="22"/>
                <w:szCs w:val="22"/>
              </w:rPr>
            </w:pPr>
            <w:r w:rsidRPr="00D955A9">
              <w:rPr>
                <w:spacing w:val="-2"/>
                <w:sz w:val="22"/>
                <w:szCs w:val="22"/>
              </w:rPr>
              <w:t>2.</w:t>
            </w:r>
            <w:r w:rsidRPr="00D955A9">
              <w:rPr>
                <w:spacing w:val="-2"/>
                <w:sz w:val="22"/>
                <w:szCs w:val="22"/>
              </w:rPr>
              <w:tab/>
              <w:t>Консервативный рост корпоративного бизнеса на уровне рынка с оптимизацией кросс-продаж и операционной модели.</w:t>
            </w:r>
          </w:p>
          <w:p w:rsidR="00D955A9" w:rsidRPr="00D955A9" w:rsidRDefault="00D955A9" w:rsidP="009D6AA8">
            <w:pPr>
              <w:pStyle w:val="22"/>
              <w:tabs>
                <w:tab w:val="left" w:pos="284"/>
                <w:tab w:val="left" w:pos="825"/>
              </w:tabs>
              <w:ind w:firstLine="567"/>
              <w:jc w:val="both"/>
              <w:rPr>
                <w:spacing w:val="-2"/>
                <w:sz w:val="22"/>
                <w:szCs w:val="22"/>
              </w:rPr>
            </w:pPr>
            <w:r w:rsidRPr="00D955A9">
              <w:rPr>
                <w:spacing w:val="-2"/>
                <w:sz w:val="22"/>
                <w:szCs w:val="22"/>
              </w:rPr>
              <w:t>3.</w:t>
            </w:r>
            <w:r w:rsidRPr="00D955A9">
              <w:rPr>
                <w:spacing w:val="-2"/>
                <w:sz w:val="22"/>
                <w:szCs w:val="22"/>
              </w:rPr>
              <w:tab/>
              <w:t>Перезапуск работы с малым и микро бизнесом на модель «директ-банка» с фокусом на транза</w:t>
            </w:r>
            <w:r w:rsidRPr="00D955A9">
              <w:rPr>
                <w:spacing w:val="-2"/>
                <w:sz w:val="22"/>
                <w:szCs w:val="22"/>
              </w:rPr>
              <w:t>к</w:t>
            </w:r>
            <w:r w:rsidRPr="00D955A9">
              <w:rPr>
                <w:spacing w:val="-2"/>
                <w:sz w:val="22"/>
                <w:szCs w:val="22"/>
              </w:rPr>
              <w:t>ционные операции в дистанционных каналах с целью роста количества клиентов с 13 до 50-60 тысяч к 2020 году.</w:t>
            </w:r>
          </w:p>
          <w:p w:rsidR="00CE134E" w:rsidRPr="009D6AA8" w:rsidRDefault="00D955A9" w:rsidP="009D6AA8">
            <w:pPr>
              <w:pStyle w:val="22"/>
              <w:tabs>
                <w:tab w:val="left" w:pos="284"/>
                <w:tab w:val="left" w:pos="825"/>
              </w:tabs>
              <w:ind w:firstLine="567"/>
              <w:jc w:val="both"/>
              <w:rPr>
                <w:spacing w:val="-2"/>
                <w:sz w:val="22"/>
                <w:szCs w:val="22"/>
              </w:rPr>
            </w:pPr>
            <w:r w:rsidRPr="00D955A9">
              <w:rPr>
                <w:spacing w:val="-2"/>
                <w:sz w:val="22"/>
                <w:szCs w:val="22"/>
              </w:rPr>
              <w:t>4.</w:t>
            </w:r>
            <w:r w:rsidRPr="00D955A9">
              <w:rPr>
                <w:spacing w:val="-2"/>
                <w:sz w:val="22"/>
                <w:szCs w:val="22"/>
              </w:rPr>
              <w:tab/>
              <w:t>При умеренном темпе роста общих активов Банка активы розничного бизнеса будут расти заме</w:t>
            </w:r>
            <w:r w:rsidRPr="00D955A9">
              <w:rPr>
                <w:spacing w:val="-2"/>
                <w:sz w:val="22"/>
                <w:szCs w:val="22"/>
              </w:rPr>
              <w:t>т</w:t>
            </w:r>
            <w:r w:rsidRPr="00D955A9">
              <w:rPr>
                <w:spacing w:val="-2"/>
                <w:sz w:val="22"/>
                <w:szCs w:val="22"/>
              </w:rPr>
              <w:t>но быстрее 2020 году при достижении клиентской базы в 5 млн. человек.</w:t>
            </w:r>
          </w:p>
          <w:p w:rsidR="00255D5A" w:rsidRDefault="00255D5A"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344" w:name="_Toc482611700"/>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344"/>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1A3D39" w:rsidRPr="00412DDB" w:rsidTr="009D1DE2">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Некоммерческая организация «Ассоциация Российских Банков</w:t>
            </w:r>
          </w:p>
        </w:tc>
      </w:tr>
      <w:tr w:rsidR="001A3D39" w:rsidRPr="00412DDB" w:rsidTr="009D1DE2">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1A3D39" w:rsidRPr="00412DDB" w:rsidRDefault="001A3D39" w:rsidP="009D1DE2">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1A3D39" w:rsidRPr="00412DDB" w:rsidRDefault="001A3D39" w:rsidP="009D1DE2">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1A3D39" w:rsidRPr="00412DDB" w:rsidRDefault="001A3D39" w:rsidP="009D1DE2">
            <w:pPr>
              <w:autoSpaceDE w:val="0"/>
              <w:autoSpaceDN w:val="0"/>
              <w:adjustRightInd w:val="0"/>
              <w:jc w:val="both"/>
              <w:rPr>
                <w:sz w:val="20"/>
                <w:szCs w:val="20"/>
              </w:rPr>
            </w:pPr>
            <w:r w:rsidRPr="00412DDB">
              <w:rPr>
                <w:sz w:val="20"/>
                <w:szCs w:val="20"/>
              </w:rPr>
              <w:t>4. 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
          <w:p w:rsidR="001A3D39" w:rsidRPr="00412DDB" w:rsidRDefault="001A3D39" w:rsidP="009D1DE2">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1A3D39" w:rsidRPr="00412DDB" w:rsidRDefault="001A3D39" w:rsidP="009D1DE2">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1A3D39" w:rsidRPr="00412DDB" w:rsidRDefault="001A3D39" w:rsidP="009D1DE2">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1A3D39" w:rsidRPr="00412DDB" w:rsidTr="009D1DE2">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09.06.1994 г., срок членства не ограничен</w:t>
            </w:r>
          </w:p>
        </w:tc>
      </w:tr>
    </w:tbl>
    <w:p w:rsidR="001A3D39" w:rsidRPr="00412DDB" w:rsidRDefault="001A3D39" w:rsidP="001A3D39">
      <w:pPr>
        <w:pStyle w:val="em-4"/>
      </w:pPr>
    </w:p>
    <w:p w:rsidR="001A3D39" w:rsidRPr="00412DDB" w:rsidRDefault="001A3D39" w:rsidP="001A3D39">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1A3D39" w:rsidRPr="001E1D20" w:rsidRDefault="001A3D39" w:rsidP="001A3D39">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sidR="001E1D20">
        <w:rPr>
          <w:szCs w:val="20"/>
        </w:rPr>
        <w:t>.</w:t>
      </w: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Ассоциация участников МастерКард (некоммерческая организация)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02.06.2000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US"/>
              </w:rPr>
              <w:t>Visa International Service Association</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родной платежной системы, осуществление операций эмиссии и эквайринга</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2005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GB"/>
              </w:rPr>
              <w:t>MasterCard International Incorporated</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родной платежной системы, осуществление операций эмиссии и эквайринга</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2002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B37CA9" w:rsidRPr="00412DDB" w:rsidRDefault="00B37CA9" w:rsidP="00993862">
      <w:pPr>
        <w:pStyle w:val="em-1"/>
      </w:pPr>
      <w:r w:rsidRPr="00412DDB">
        <w:rPr>
          <w:rStyle w:val="af0"/>
          <w:b w:val="0"/>
          <w:bCs/>
          <w:vanish/>
        </w:rPr>
        <w:footnoteReference w:id="33"/>
      </w:r>
    </w:p>
    <w:p w:rsidR="001E1D20" w:rsidRPr="00347EBD" w:rsidRDefault="001E1D20" w:rsidP="001E1D20">
      <w:pPr>
        <w:pStyle w:val="em-1"/>
      </w:pPr>
      <w:bookmarkStart w:id="345" w:name="_Toc442970105"/>
      <w:bookmarkStart w:id="346" w:name="_Toc482611701"/>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345"/>
      <w:bookmarkEnd w:id="346"/>
      <w:r w:rsidRPr="00347EBD">
        <w:rPr>
          <w:rStyle w:val="af0"/>
          <w:vanish/>
        </w:rPr>
        <w:footnoteReference w:id="34"/>
      </w:r>
    </w:p>
    <w:p w:rsidR="00503241" w:rsidRPr="00412DDB" w:rsidRDefault="00503241" w:rsidP="00503241">
      <w:pPr>
        <w:pStyle w:val="em-4"/>
      </w:pPr>
    </w:p>
    <w:p w:rsidR="007665FF" w:rsidRDefault="007665FF" w:rsidP="00503241">
      <w:pPr>
        <w:pStyle w:val="em-4"/>
      </w:pPr>
      <w:r w:rsidRPr="00347EBD">
        <w:t>Подконтрольные кредитной организации – эмитенту организации, имеющие для нее существенное значение</w:t>
      </w:r>
      <w:r>
        <w:t>, отсутствуют.</w:t>
      </w:r>
    </w:p>
    <w:p w:rsidR="00503241" w:rsidRPr="00412DDB" w:rsidRDefault="007665FF" w:rsidP="00503241">
      <w:pPr>
        <w:pStyle w:val="em-4"/>
      </w:pPr>
      <w:r>
        <w:t xml:space="preserve"> </w:t>
      </w:r>
    </w:p>
    <w:p w:rsidR="00B37CA9" w:rsidRPr="00412DDB" w:rsidRDefault="00B37CA9" w:rsidP="00603C00">
      <w:pPr>
        <w:pStyle w:val="em-1"/>
      </w:pPr>
      <w:bookmarkStart w:id="347" w:name="_Toc482611702"/>
      <w:r w:rsidRPr="00412DDB">
        <w:t xml:space="preserve">3.6. Состав, структура и стоимость основных средств кредитной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347"/>
      <w:r w:rsidRPr="00412DDB">
        <w:rPr>
          <w:rStyle w:val="af0"/>
          <w:b w:val="0"/>
          <w:bCs/>
          <w:vanish/>
        </w:rPr>
        <w:footnoteReference w:id="35"/>
      </w:r>
    </w:p>
    <w:p w:rsidR="00B37CA9" w:rsidRPr="00412DDB" w:rsidRDefault="00B37CA9" w:rsidP="00603C00">
      <w:pPr>
        <w:pStyle w:val="em-4"/>
      </w:pPr>
    </w:p>
    <w:p w:rsidR="00B37CA9" w:rsidRPr="00412DDB" w:rsidRDefault="00B37CA9" w:rsidP="00603C00">
      <w:pPr>
        <w:pStyle w:val="em-7"/>
      </w:pPr>
      <w:bookmarkStart w:id="348" w:name="_Toc482611703"/>
      <w:r w:rsidRPr="00412DDB">
        <w:t>3.6.1. Основные средства</w:t>
      </w:r>
      <w:bookmarkEnd w:id="348"/>
    </w:p>
    <w:p w:rsidR="006B31E2" w:rsidRPr="00412DDB" w:rsidRDefault="006B31E2" w:rsidP="0011500C">
      <w:pPr>
        <w:pStyle w:val="em-4"/>
        <w:ind w:firstLine="0"/>
      </w:pPr>
    </w:p>
    <w:p w:rsidR="00503241" w:rsidRPr="00412DDB" w:rsidRDefault="00503241" w:rsidP="00503241">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503241" w:rsidRPr="00412DDB" w:rsidRDefault="00503241" w:rsidP="00503241">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503241" w:rsidRPr="00412DDB" w:rsidTr="00503241">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36"/>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sidR="009B22C6">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 xml:space="preserve">Сумма начисленной амортизации, </w:t>
            </w:r>
            <w:r w:rsidRPr="00412DDB">
              <w:rPr>
                <w:sz w:val="22"/>
                <w:szCs w:val="22"/>
              </w:rPr>
              <w:br/>
            </w:r>
            <w:r w:rsidR="009B22C6">
              <w:rPr>
                <w:sz w:val="22"/>
                <w:szCs w:val="22"/>
              </w:rPr>
              <w:t>тыс. руб.</w:t>
            </w:r>
          </w:p>
        </w:tc>
      </w:tr>
      <w:tr w:rsidR="00503241" w:rsidRPr="00412DDB" w:rsidTr="00503241">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5435E8" w:rsidRDefault="00503241" w:rsidP="00503241">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3</w:t>
            </w:r>
          </w:p>
        </w:tc>
      </w:tr>
    </w:tbl>
    <w:p w:rsidR="00503241" w:rsidRPr="00412DDB" w:rsidRDefault="00503241" w:rsidP="00503241">
      <w:pPr>
        <w:adjustRightInd w:val="0"/>
        <w:ind w:firstLine="709"/>
        <w:jc w:val="both"/>
        <w:rPr>
          <w:sz w:val="22"/>
          <w:szCs w:val="22"/>
        </w:rPr>
      </w:pPr>
    </w:p>
    <w:p w:rsidR="00503241" w:rsidRPr="00412DDB" w:rsidRDefault="00503241" w:rsidP="00503241">
      <w:pPr>
        <w:pStyle w:val="em-4"/>
      </w:pPr>
      <w:r w:rsidRPr="00412DDB">
        <w:t xml:space="preserve">Отчетная дата: «01» января </w:t>
      </w:r>
      <w:r w:rsidR="00DD66DC" w:rsidRPr="00412DDB">
        <w:t>201</w:t>
      </w:r>
      <w:r w:rsidR="00DD66DC">
        <w:t>8</w:t>
      </w:r>
      <w:r w:rsidR="00DD66DC" w:rsidRPr="00412DDB">
        <w:t xml:space="preserve"> </w:t>
      </w:r>
      <w:r w:rsidRPr="00412DDB">
        <w:t>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
        </w:tc>
        <w:tc>
          <w:tcPr>
            <w:tcW w:w="2340" w:type="dxa"/>
            <w:tcBorders>
              <w:top w:val="single" w:sz="4" w:space="0" w:color="auto"/>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963</w:t>
            </w:r>
            <w:r>
              <w:rPr>
                <w:bCs/>
                <w:sz w:val="20"/>
                <w:szCs w:val="20"/>
                <w:lang w:val="en-US"/>
              </w:rPr>
              <w:t xml:space="preserve"> </w:t>
            </w:r>
            <w:r>
              <w:rPr>
                <w:bCs/>
                <w:sz w:val="20"/>
                <w:szCs w:val="20"/>
              </w:rPr>
              <w:t>89</w:t>
            </w:r>
            <w:r>
              <w:rPr>
                <w:bCs/>
                <w:sz w:val="20"/>
                <w:szCs w:val="20"/>
                <w:lang w:val="en-US"/>
              </w:rPr>
              <w:t>2</w:t>
            </w:r>
          </w:p>
        </w:tc>
        <w:tc>
          <w:tcPr>
            <w:tcW w:w="2340" w:type="dxa"/>
            <w:tcBorders>
              <w:top w:val="single" w:sz="4" w:space="0" w:color="auto"/>
              <w:left w:val="nil"/>
              <w:bottom w:val="single" w:sz="4" w:space="0" w:color="auto"/>
              <w:right w:val="single" w:sz="4" w:space="0" w:color="auto"/>
            </w:tcBorders>
            <w:vAlign w:val="center"/>
          </w:tcPr>
          <w:p w:rsidR="009E7E19" w:rsidRPr="009E7E19" w:rsidRDefault="00E862A7">
            <w:pPr>
              <w:jc w:val="right"/>
              <w:rPr>
                <w:bCs/>
                <w:sz w:val="20"/>
                <w:szCs w:val="20"/>
              </w:rPr>
            </w:pPr>
            <w:r w:rsidRPr="00E862A7">
              <w:rPr>
                <w:bCs/>
                <w:sz w:val="20"/>
                <w:szCs w:val="20"/>
              </w:rPr>
              <w:t>495</w:t>
            </w:r>
            <w:r>
              <w:rPr>
                <w:bCs/>
                <w:sz w:val="20"/>
                <w:szCs w:val="20"/>
                <w:lang w:val="en-US"/>
              </w:rPr>
              <w:t xml:space="preserve"> </w:t>
            </w:r>
            <w:r w:rsidRPr="00E862A7">
              <w:rPr>
                <w:bCs/>
                <w:sz w:val="20"/>
                <w:szCs w:val="20"/>
              </w:rPr>
              <w:t>972</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31</w:t>
            </w:r>
            <w:r>
              <w:rPr>
                <w:bCs/>
                <w:sz w:val="20"/>
                <w:szCs w:val="20"/>
                <w:lang w:val="en-US"/>
              </w:rPr>
              <w:t xml:space="preserve"> </w:t>
            </w:r>
            <w:r>
              <w:rPr>
                <w:bCs/>
                <w:sz w:val="20"/>
                <w:szCs w:val="20"/>
              </w:rPr>
              <w:t>07</w:t>
            </w:r>
            <w:r>
              <w:rPr>
                <w:bCs/>
                <w:sz w:val="20"/>
                <w:szCs w:val="20"/>
                <w:lang w:val="en-US"/>
              </w:rPr>
              <w:t>3</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13</w:t>
            </w:r>
            <w:r>
              <w:rPr>
                <w:bCs/>
                <w:sz w:val="20"/>
                <w:szCs w:val="20"/>
                <w:lang w:val="en-US"/>
              </w:rPr>
              <w:t xml:space="preserve"> </w:t>
            </w:r>
            <w:r>
              <w:rPr>
                <w:bCs/>
                <w:sz w:val="20"/>
                <w:szCs w:val="20"/>
              </w:rPr>
              <w:t>698</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235</w:t>
            </w:r>
            <w:r>
              <w:rPr>
                <w:bCs/>
                <w:sz w:val="20"/>
                <w:szCs w:val="20"/>
                <w:lang w:val="en-US"/>
              </w:rPr>
              <w:t xml:space="preserve"> </w:t>
            </w:r>
            <w:r>
              <w:rPr>
                <w:bCs/>
                <w:sz w:val="20"/>
                <w:szCs w:val="20"/>
              </w:rPr>
              <w:t>414</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100</w:t>
            </w:r>
            <w:r>
              <w:rPr>
                <w:bCs/>
                <w:sz w:val="20"/>
                <w:szCs w:val="20"/>
                <w:lang w:val="en-US"/>
              </w:rPr>
              <w:t xml:space="preserve"> </w:t>
            </w:r>
            <w:r>
              <w:rPr>
                <w:bCs/>
                <w:sz w:val="20"/>
                <w:szCs w:val="20"/>
              </w:rPr>
              <w:t>22</w:t>
            </w:r>
            <w:r>
              <w:rPr>
                <w:bCs/>
                <w:sz w:val="20"/>
                <w:szCs w:val="20"/>
                <w:lang w:val="en-US"/>
              </w:rPr>
              <w:t>3</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15</w:t>
            </w:r>
            <w:r>
              <w:rPr>
                <w:bCs/>
                <w:sz w:val="20"/>
                <w:szCs w:val="20"/>
                <w:lang w:val="en-US"/>
              </w:rPr>
              <w:t xml:space="preserve"> </w:t>
            </w:r>
            <w:r>
              <w:rPr>
                <w:bCs/>
                <w:sz w:val="20"/>
                <w:szCs w:val="20"/>
              </w:rPr>
              <w:t>746</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9</w:t>
            </w:r>
            <w:r>
              <w:rPr>
                <w:bCs/>
                <w:sz w:val="20"/>
                <w:szCs w:val="20"/>
                <w:lang w:val="en-US"/>
              </w:rPr>
              <w:t xml:space="preserve"> </w:t>
            </w:r>
            <w:r>
              <w:rPr>
                <w:bCs/>
                <w:sz w:val="20"/>
                <w:szCs w:val="20"/>
              </w:rPr>
              <w:t>28</w:t>
            </w:r>
            <w:r>
              <w:rPr>
                <w:bCs/>
                <w:sz w:val="20"/>
                <w:szCs w:val="20"/>
                <w:lang w:val="en-US"/>
              </w:rPr>
              <w:t>4</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w:t>
            </w:r>
            <w:r>
              <w:rPr>
                <w:bCs/>
                <w:sz w:val="20"/>
                <w:szCs w:val="20"/>
                <w:lang w:val="en-US"/>
              </w:rPr>
              <w:t xml:space="preserve"> </w:t>
            </w:r>
            <w:r>
              <w:rPr>
                <w:bCs/>
                <w:sz w:val="20"/>
                <w:szCs w:val="20"/>
              </w:rPr>
              <w:t>637</w:t>
            </w:r>
            <w:r>
              <w:rPr>
                <w:bCs/>
                <w:sz w:val="20"/>
                <w:szCs w:val="20"/>
                <w:lang w:val="en-US"/>
              </w:rPr>
              <w:t xml:space="preserve"> </w:t>
            </w:r>
            <w:r>
              <w:rPr>
                <w:bCs/>
                <w:sz w:val="20"/>
                <w:szCs w:val="20"/>
              </w:rPr>
              <w:t>30</w:t>
            </w:r>
            <w:r>
              <w:rPr>
                <w:bCs/>
                <w:sz w:val="20"/>
                <w:szCs w:val="20"/>
                <w:lang w:val="en-US"/>
              </w:rPr>
              <w:t>8</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31</w:t>
            </w:r>
            <w:r>
              <w:rPr>
                <w:bCs/>
                <w:sz w:val="20"/>
                <w:szCs w:val="20"/>
                <w:lang w:val="en-US"/>
              </w:rPr>
              <w:t xml:space="preserve"> </w:t>
            </w:r>
            <w:r>
              <w:rPr>
                <w:bCs/>
                <w:sz w:val="20"/>
                <w:szCs w:val="20"/>
              </w:rPr>
              <w:t>37</w:t>
            </w:r>
            <w:r>
              <w:rPr>
                <w:bCs/>
                <w:sz w:val="20"/>
                <w:szCs w:val="20"/>
                <w:lang w:val="en-US"/>
              </w:rPr>
              <w:t>8</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2</w:t>
            </w:r>
            <w:r>
              <w:rPr>
                <w:bCs/>
                <w:sz w:val="20"/>
                <w:szCs w:val="20"/>
                <w:lang w:val="en-US"/>
              </w:rPr>
              <w:t xml:space="preserve"> </w:t>
            </w:r>
            <w:r>
              <w:rPr>
                <w:bCs/>
                <w:sz w:val="20"/>
                <w:szCs w:val="20"/>
              </w:rPr>
              <w:t>884</w:t>
            </w:r>
            <w:r>
              <w:rPr>
                <w:bCs/>
                <w:sz w:val="20"/>
                <w:szCs w:val="20"/>
                <w:lang w:val="en-US"/>
              </w:rPr>
              <w:t xml:space="preserve"> </w:t>
            </w:r>
            <w:r>
              <w:rPr>
                <w:bCs/>
                <w:sz w:val="20"/>
                <w:szCs w:val="20"/>
              </w:rPr>
              <w:t>43</w:t>
            </w:r>
            <w:r>
              <w:rPr>
                <w:bCs/>
                <w:sz w:val="20"/>
                <w:szCs w:val="20"/>
                <w:lang w:val="en-US"/>
              </w:rPr>
              <w:t>3</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650</w:t>
            </w:r>
            <w:r>
              <w:rPr>
                <w:bCs/>
                <w:sz w:val="20"/>
                <w:szCs w:val="20"/>
                <w:lang w:val="en-US"/>
              </w:rPr>
              <w:t xml:space="preserve"> </w:t>
            </w:r>
            <w:r>
              <w:rPr>
                <w:bCs/>
                <w:sz w:val="20"/>
                <w:szCs w:val="20"/>
              </w:rPr>
              <w:t>55</w:t>
            </w:r>
            <w:r>
              <w:rPr>
                <w:bCs/>
                <w:sz w:val="20"/>
                <w:szCs w:val="20"/>
                <w:lang w:val="en-US"/>
              </w:rPr>
              <w:t>5</w:t>
            </w:r>
          </w:p>
        </w:tc>
      </w:tr>
    </w:tbl>
    <w:p w:rsidR="00503241" w:rsidRPr="00412DDB" w:rsidRDefault="00503241" w:rsidP="00503241">
      <w:pPr>
        <w:pStyle w:val="em-4"/>
      </w:pPr>
    </w:p>
    <w:p w:rsidR="00503241" w:rsidRPr="00412DDB" w:rsidRDefault="00503241" w:rsidP="00503241">
      <w:pPr>
        <w:pStyle w:val="em-4"/>
      </w:pPr>
      <w:r w:rsidRPr="00412DDB">
        <w:t xml:space="preserve">Отчетная дата: «01» </w:t>
      </w:r>
      <w:r w:rsidR="00D86D9E">
        <w:t>октября</w:t>
      </w:r>
      <w:r w:rsidR="00D86D9E" w:rsidRPr="00412DDB">
        <w:t xml:space="preserve"> </w:t>
      </w:r>
      <w:r w:rsidR="00DD66DC" w:rsidRPr="00412DDB">
        <w:t>201</w:t>
      </w:r>
      <w:r w:rsidR="00DD66DC">
        <w:t>8</w:t>
      </w:r>
      <w:r w:rsidR="00DD66DC" w:rsidRPr="00412DDB">
        <w:t xml:space="preserve"> </w:t>
      </w:r>
      <w:r w:rsidRPr="00412DDB">
        <w:t>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D86D9E" w:rsidRPr="00C07E67" w:rsidTr="0013352C">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D86D9E" w:rsidRPr="00C07E67" w:rsidRDefault="00D86D9E" w:rsidP="00503241">
            <w:pPr>
              <w:rPr>
                <w:sz w:val="20"/>
                <w:szCs w:val="20"/>
              </w:rPr>
            </w:pPr>
            <w:r w:rsidRPr="00C07E67">
              <w:rPr>
                <w:sz w:val="20"/>
                <w:szCs w:val="20"/>
              </w:rPr>
              <w:t>Вычислительная техника и оборудование, использу</w:t>
            </w:r>
            <w:r w:rsidRPr="00C07E67">
              <w:rPr>
                <w:sz w:val="20"/>
                <w:szCs w:val="20"/>
              </w:rPr>
              <w:t>е</w:t>
            </w:r>
            <w:r w:rsidRPr="00C07E67">
              <w:rPr>
                <w:sz w:val="20"/>
                <w:szCs w:val="20"/>
              </w:rPr>
              <w:t>мые в банковской деятельности</w:t>
            </w:r>
          </w:p>
        </w:tc>
        <w:tc>
          <w:tcPr>
            <w:tcW w:w="2340" w:type="dxa"/>
            <w:tcBorders>
              <w:top w:val="single" w:sz="4" w:space="0" w:color="auto"/>
              <w:left w:val="nil"/>
              <w:bottom w:val="single" w:sz="4" w:space="0" w:color="auto"/>
              <w:right w:val="single" w:sz="4" w:space="0" w:color="auto"/>
            </w:tcBorders>
            <w:vAlign w:val="center"/>
          </w:tcPr>
          <w:p w:rsidR="00D86D9E" w:rsidRPr="00C07E67" w:rsidRDefault="00D86D9E">
            <w:pPr>
              <w:jc w:val="right"/>
              <w:rPr>
                <w:bCs/>
                <w:sz w:val="20"/>
                <w:szCs w:val="20"/>
              </w:rPr>
            </w:pPr>
            <w:r w:rsidRPr="0013352C">
              <w:rPr>
                <w:bCs/>
                <w:sz w:val="20"/>
                <w:szCs w:val="20"/>
              </w:rPr>
              <w:t>1 028 536</w:t>
            </w:r>
          </w:p>
        </w:tc>
        <w:tc>
          <w:tcPr>
            <w:tcW w:w="2340" w:type="dxa"/>
            <w:tcBorders>
              <w:top w:val="single" w:sz="4" w:space="0" w:color="auto"/>
              <w:left w:val="nil"/>
              <w:bottom w:val="single" w:sz="4" w:space="0" w:color="auto"/>
              <w:right w:val="single" w:sz="4" w:space="0" w:color="auto"/>
            </w:tcBorders>
            <w:vAlign w:val="center"/>
          </w:tcPr>
          <w:p w:rsidR="00D86D9E" w:rsidRPr="00C07E67" w:rsidRDefault="00D86D9E">
            <w:pPr>
              <w:jc w:val="right"/>
              <w:rPr>
                <w:bCs/>
                <w:sz w:val="20"/>
                <w:szCs w:val="20"/>
              </w:rPr>
            </w:pPr>
            <w:r w:rsidRPr="0013352C">
              <w:rPr>
                <w:bCs/>
                <w:sz w:val="20"/>
                <w:szCs w:val="20"/>
              </w:rPr>
              <w:t>568 391</w:t>
            </w:r>
          </w:p>
        </w:tc>
      </w:tr>
      <w:tr w:rsidR="00D86D9E" w:rsidRPr="00C07E67" w:rsidTr="0013352C">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D86D9E" w:rsidRPr="00C07E67" w:rsidRDefault="00D86D9E" w:rsidP="00503241">
            <w:pPr>
              <w:rPr>
                <w:sz w:val="20"/>
                <w:szCs w:val="20"/>
              </w:rPr>
            </w:pPr>
            <w:r w:rsidRPr="00C07E67">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D86D9E" w:rsidRPr="00C07E67" w:rsidRDefault="00D86D9E">
            <w:pPr>
              <w:jc w:val="right"/>
              <w:rPr>
                <w:bCs/>
                <w:sz w:val="20"/>
                <w:szCs w:val="20"/>
              </w:rPr>
            </w:pPr>
            <w:r w:rsidRPr="0013352C">
              <w:rPr>
                <w:bCs/>
                <w:sz w:val="20"/>
                <w:szCs w:val="20"/>
              </w:rPr>
              <w:t>31 42</w:t>
            </w:r>
            <w:r>
              <w:rPr>
                <w:bCs/>
                <w:sz w:val="20"/>
                <w:szCs w:val="20"/>
              </w:rPr>
              <w:t>4</w:t>
            </w:r>
          </w:p>
        </w:tc>
        <w:tc>
          <w:tcPr>
            <w:tcW w:w="2340" w:type="dxa"/>
            <w:tcBorders>
              <w:top w:val="nil"/>
              <w:left w:val="nil"/>
              <w:bottom w:val="single" w:sz="4" w:space="0" w:color="auto"/>
              <w:right w:val="single" w:sz="4" w:space="0" w:color="auto"/>
            </w:tcBorders>
            <w:vAlign w:val="center"/>
          </w:tcPr>
          <w:p w:rsidR="00D86D9E" w:rsidRPr="00C07E67" w:rsidRDefault="00D86D9E">
            <w:pPr>
              <w:jc w:val="right"/>
              <w:rPr>
                <w:bCs/>
                <w:sz w:val="20"/>
                <w:szCs w:val="20"/>
              </w:rPr>
            </w:pPr>
            <w:r w:rsidRPr="0013352C">
              <w:rPr>
                <w:bCs/>
                <w:sz w:val="20"/>
                <w:szCs w:val="20"/>
              </w:rPr>
              <w:t>15 460</w:t>
            </w:r>
          </w:p>
        </w:tc>
      </w:tr>
      <w:tr w:rsidR="00D86D9E" w:rsidRPr="00C07E67" w:rsidTr="0013352C">
        <w:trPr>
          <w:trHeight w:val="300"/>
        </w:trPr>
        <w:tc>
          <w:tcPr>
            <w:tcW w:w="4860" w:type="dxa"/>
            <w:tcBorders>
              <w:top w:val="single" w:sz="4" w:space="0" w:color="auto"/>
              <w:left w:val="single" w:sz="4" w:space="0" w:color="auto"/>
              <w:bottom w:val="single" w:sz="4" w:space="0" w:color="auto"/>
              <w:right w:val="single" w:sz="4" w:space="0" w:color="000000"/>
            </w:tcBorders>
          </w:tcPr>
          <w:p w:rsidR="00D86D9E" w:rsidRPr="00C07E67" w:rsidRDefault="00D86D9E" w:rsidP="00503241">
            <w:pPr>
              <w:rPr>
                <w:sz w:val="20"/>
                <w:szCs w:val="20"/>
              </w:rPr>
            </w:pPr>
            <w:r w:rsidRPr="00C07E67">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237 080</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114 140</w:t>
            </w:r>
          </w:p>
        </w:tc>
      </w:tr>
      <w:tr w:rsidR="00D86D9E" w:rsidRPr="00C07E67" w:rsidTr="0013352C">
        <w:trPr>
          <w:trHeight w:val="300"/>
        </w:trPr>
        <w:tc>
          <w:tcPr>
            <w:tcW w:w="4860" w:type="dxa"/>
            <w:tcBorders>
              <w:top w:val="single" w:sz="4" w:space="0" w:color="auto"/>
              <w:left w:val="single" w:sz="4" w:space="0" w:color="auto"/>
              <w:bottom w:val="single" w:sz="4" w:space="0" w:color="auto"/>
              <w:right w:val="single" w:sz="4" w:space="0" w:color="000000"/>
            </w:tcBorders>
          </w:tcPr>
          <w:p w:rsidR="00D86D9E" w:rsidRPr="00C07E67" w:rsidRDefault="00D86D9E" w:rsidP="00503241">
            <w:pPr>
              <w:rPr>
                <w:sz w:val="20"/>
                <w:szCs w:val="20"/>
              </w:rPr>
            </w:pPr>
            <w:r w:rsidRPr="00C07E67">
              <w:rPr>
                <w:sz w:val="20"/>
                <w:szCs w:val="20"/>
              </w:rPr>
              <w:t>Транспортные средства</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14 521</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8 15</w:t>
            </w:r>
            <w:r>
              <w:rPr>
                <w:bCs/>
                <w:sz w:val="20"/>
                <w:szCs w:val="20"/>
              </w:rPr>
              <w:t>3</w:t>
            </w:r>
          </w:p>
        </w:tc>
      </w:tr>
      <w:tr w:rsidR="00D86D9E" w:rsidRPr="00C07E67" w:rsidTr="0013352C">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D86D9E" w:rsidRPr="00C07E67" w:rsidRDefault="00D86D9E" w:rsidP="00496F5E">
            <w:pPr>
              <w:jc w:val="both"/>
              <w:rPr>
                <w:sz w:val="20"/>
                <w:szCs w:val="20"/>
              </w:rPr>
            </w:pPr>
            <w:r w:rsidRPr="00C07E67">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1 855 86</w:t>
            </w:r>
            <w:r>
              <w:rPr>
                <w:bCs/>
                <w:sz w:val="20"/>
                <w:szCs w:val="20"/>
              </w:rPr>
              <w:t>3</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27 666</w:t>
            </w:r>
          </w:p>
        </w:tc>
      </w:tr>
      <w:tr w:rsidR="00D86D9E" w:rsidRPr="00C07E67" w:rsidTr="0013352C">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D86D9E" w:rsidRPr="00C07E67" w:rsidRDefault="00D86D9E" w:rsidP="00503241">
            <w:pPr>
              <w:jc w:val="both"/>
              <w:rPr>
                <w:sz w:val="20"/>
                <w:szCs w:val="20"/>
              </w:rPr>
            </w:pPr>
            <w:r w:rsidRPr="00C07E67">
              <w:rPr>
                <w:sz w:val="20"/>
                <w:szCs w:val="20"/>
              </w:rPr>
              <w:t>Итого:</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3 167 424</w:t>
            </w:r>
          </w:p>
        </w:tc>
        <w:tc>
          <w:tcPr>
            <w:tcW w:w="2340" w:type="dxa"/>
            <w:tcBorders>
              <w:top w:val="nil"/>
              <w:left w:val="nil"/>
              <w:bottom w:val="single" w:sz="4" w:space="0" w:color="auto"/>
              <w:right w:val="single" w:sz="4" w:space="0" w:color="auto"/>
            </w:tcBorders>
            <w:vAlign w:val="center"/>
          </w:tcPr>
          <w:p w:rsidR="00D86D9E" w:rsidRPr="009D6AA8" w:rsidRDefault="00D86D9E">
            <w:pPr>
              <w:jc w:val="right"/>
              <w:rPr>
                <w:bCs/>
                <w:sz w:val="20"/>
                <w:szCs w:val="20"/>
              </w:rPr>
            </w:pPr>
            <w:r w:rsidRPr="0013352C">
              <w:rPr>
                <w:bCs/>
                <w:sz w:val="20"/>
                <w:szCs w:val="20"/>
              </w:rPr>
              <w:t>733 81</w:t>
            </w:r>
            <w:r>
              <w:rPr>
                <w:bCs/>
                <w:sz w:val="20"/>
                <w:szCs w:val="20"/>
              </w:rPr>
              <w:t>1</w:t>
            </w:r>
          </w:p>
        </w:tc>
      </w:tr>
    </w:tbl>
    <w:p w:rsidR="00503241" w:rsidRPr="00412DDB" w:rsidRDefault="00503241" w:rsidP="00503241">
      <w:pPr>
        <w:pStyle w:val="em-4"/>
      </w:pPr>
    </w:p>
    <w:p w:rsidR="00503241" w:rsidRPr="00412DDB" w:rsidRDefault="00503241" w:rsidP="00503241">
      <w:pPr>
        <w:pStyle w:val="em-4"/>
      </w:pPr>
      <w:r w:rsidRPr="00412DDB">
        <w:lastRenderedPageBreak/>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D45796" w:rsidRDefault="00503241" w:rsidP="00D45796">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503241" w:rsidRPr="00D45796" w:rsidRDefault="00503241" w:rsidP="00D45796">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503241" w:rsidRPr="00D45796" w:rsidRDefault="00503241" w:rsidP="00020BD4">
            <w:pPr>
              <w:pStyle w:val="em-4"/>
            </w:pPr>
          </w:p>
        </w:tc>
      </w:tr>
    </w:tbl>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9D6AA8" w:rsidRDefault="00BB6228" w:rsidP="00B37CA9">
      <w:pPr>
        <w:adjustRightInd w:val="0"/>
        <w:ind w:firstLine="709"/>
        <w:jc w:val="both"/>
        <w:rPr>
          <w:sz w:val="22"/>
          <w:szCs w:val="20"/>
        </w:rPr>
      </w:pPr>
      <w:r w:rsidRPr="009D6AA8">
        <w:rPr>
          <w:sz w:val="22"/>
          <w:szCs w:val="20"/>
        </w:rPr>
        <w:t>Произведена переоценка недвижимого имущества по состоянию на 01.01.201</w:t>
      </w:r>
      <w:r w:rsidR="00C07E67" w:rsidRPr="009D6AA8">
        <w:rPr>
          <w:sz w:val="22"/>
          <w:szCs w:val="20"/>
        </w:rPr>
        <w:t>8</w:t>
      </w:r>
      <w:r w:rsidRPr="009D6AA8">
        <w:rPr>
          <w:sz w:val="22"/>
          <w:szCs w:val="20"/>
        </w:rPr>
        <w:t>г.</w:t>
      </w:r>
    </w:p>
    <w:p w:rsidR="00503241" w:rsidRPr="009D6AA8"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559"/>
        <w:gridCol w:w="1560"/>
        <w:gridCol w:w="1701"/>
      </w:tblGrid>
      <w:tr w:rsidR="00CC1CF7" w:rsidRPr="00CC1CF7" w:rsidTr="00412053">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Балансовая стоимость осно</w:t>
            </w:r>
            <w:r w:rsidRPr="009D6AA8">
              <w:rPr>
                <w:sz w:val="22"/>
                <w:szCs w:val="22"/>
              </w:rPr>
              <w:t>в</w:t>
            </w:r>
            <w:r w:rsidRPr="009D6AA8">
              <w:rPr>
                <w:sz w:val="22"/>
                <w:szCs w:val="22"/>
              </w:rPr>
              <w:t>ных средств до переоценки,  руб.</w:t>
            </w:r>
          </w:p>
        </w:tc>
        <w:tc>
          <w:tcPr>
            <w:tcW w:w="3119"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Восстановительная стоимость основных средств после пер</w:t>
            </w:r>
            <w:r w:rsidRPr="009D6AA8">
              <w:rPr>
                <w:sz w:val="22"/>
                <w:szCs w:val="22"/>
              </w:rPr>
              <w:t>е</w:t>
            </w:r>
            <w:r w:rsidRPr="009D6AA8">
              <w:rPr>
                <w:sz w:val="22"/>
                <w:szCs w:val="22"/>
              </w:rPr>
              <w:t>оценки,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pPr>
              <w:jc w:val="center"/>
              <w:rPr>
                <w:sz w:val="22"/>
                <w:szCs w:val="22"/>
              </w:rPr>
            </w:pPr>
            <w:r w:rsidRPr="009D6AA8">
              <w:rPr>
                <w:sz w:val="22"/>
                <w:szCs w:val="22"/>
              </w:rPr>
              <w:t>Дата переоце</w:t>
            </w:r>
            <w:r w:rsidRPr="009D6AA8">
              <w:rPr>
                <w:sz w:val="22"/>
                <w:szCs w:val="22"/>
              </w:rPr>
              <w:t>н</w:t>
            </w:r>
            <w:r w:rsidRPr="009D6AA8">
              <w:rPr>
                <w:sz w:val="22"/>
                <w:szCs w:val="22"/>
              </w:rPr>
              <w:t xml:space="preserve">ки </w:t>
            </w:r>
          </w:p>
        </w:tc>
      </w:tr>
      <w:tr w:rsidR="00CC1CF7" w:rsidRPr="00CC1CF7" w:rsidTr="00412053">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559"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6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701"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r>
      <w:tr w:rsidR="00CC1CF7" w:rsidRPr="00CC1CF7" w:rsidTr="00412053">
        <w:trPr>
          <w:trHeight w:val="270"/>
        </w:trPr>
        <w:tc>
          <w:tcPr>
            <w:tcW w:w="2063" w:type="dxa"/>
            <w:tcBorders>
              <w:top w:val="nil"/>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1</w:t>
            </w: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2</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3</w:t>
            </w:r>
          </w:p>
        </w:tc>
        <w:tc>
          <w:tcPr>
            <w:tcW w:w="1559"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4</w:t>
            </w:r>
          </w:p>
        </w:tc>
        <w:tc>
          <w:tcPr>
            <w:tcW w:w="156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5</w:t>
            </w:r>
          </w:p>
        </w:tc>
        <w:tc>
          <w:tcPr>
            <w:tcW w:w="1701"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6</w:t>
            </w:r>
          </w:p>
        </w:tc>
      </w:tr>
    </w:tbl>
    <w:p w:rsidR="00B37CA9" w:rsidRPr="009D6AA8" w:rsidRDefault="00B37CA9" w:rsidP="00B37CA9">
      <w:pPr>
        <w:adjustRightInd w:val="0"/>
        <w:ind w:firstLine="709"/>
        <w:jc w:val="both"/>
        <w:rPr>
          <w:sz w:val="22"/>
          <w:szCs w:val="22"/>
        </w:rPr>
      </w:pPr>
      <w:r w:rsidRPr="009D6AA8">
        <w:rPr>
          <w:sz w:val="22"/>
          <w:szCs w:val="22"/>
        </w:rPr>
        <w:t xml:space="preserve">Отчетная дата: </w:t>
      </w:r>
      <w:r w:rsidR="00BB6228" w:rsidRPr="009D6AA8">
        <w:rPr>
          <w:sz w:val="22"/>
          <w:szCs w:val="22"/>
        </w:rPr>
        <w:t>«01</w:t>
      </w:r>
      <w:r w:rsidRPr="009D6AA8">
        <w:rPr>
          <w:sz w:val="22"/>
          <w:szCs w:val="22"/>
        </w:rPr>
        <w:t>»</w:t>
      </w:r>
      <w:r w:rsidR="00BB6228" w:rsidRPr="009D6AA8">
        <w:rPr>
          <w:sz w:val="22"/>
          <w:szCs w:val="22"/>
        </w:rPr>
        <w:t xml:space="preserve"> </w:t>
      </w:r>
      <w:r w:rsidR="00C07E67" w:rsidRPr="009D6AA8">
        <w:rPr>
          <w:sz w:val="22"/>
          <w:szCs w:val="22"/>
        </w:rPr>
        <w:t xml:space="preserve">января </w:t>
      </w:r>
      <w:r w:rsidR="00BB6228" w:rsidRPr="009D6AA8">
        <w:rPr>
          <w:sz w:val="22"/>
          <w:szCs w:val="22"/>
        </w:rPr>
        <w:t>201</w:t>
      </w:r>
      <w:r w:rsidR="00C07E67" w:rsidRPr="009D6AA8">
        <w:rPr>
          <w:sz w:val="22"/>
          <w:szCs w:val="22"/>
        </w:rPr>
        <w:t>8</w:t>
      </w:r>
      <w:r w:rsidRPr="009D6AA8">
        <w:rPr>
          <w:sz w:val="22"/>
          <w:szCs w:val="22"/>
        </w:rPr>
        <w:t xml:space="preserve">  года</w:t>
      </w:r>
    </w:p>
    <w:tbl>
      <w:tblPr>
        <w:tblW w:w="10065" w:type="dxa"/>
        <w:tblInd w:w="108" w:type="dxa"/>
        <w:tblLayout w:type="fixed"/>
        <w:tblLook w:val="0000" w:firstRow="0" w:lastRow="0" w:firstColumn="0" w:lastColumn="0" w:noHBand="0" w:noVBand="0"/>
      </w:tblPr>
      <w:tblGrid>
        <w:gridCol w:w="1701"/>
        <w:gridCol w:w="1843"/>
        <w:gridCol w:w="1843"/>
        <w:gridCol w:w="1701"/>
        <w:gridCol w:w="1701"/>
        <w:gridCol w:w="1276"/>
      </w:tblGrid>
      <w:tr w:rsidR="00CC1CF7" w:rsidRPr="00CC1CF7" w:rsidTr="009D6AA8">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BB6228" w:rsidRPr="009D6AA8" w:rsidRDefault="006C01E6" w:rsidP="00BB6228">
            <w:pPr>
              <w:rPr>
                <w:sz w:val="20"/>
                <w:szCs w:val="22"/>
              </w:rPr>
            </w:pPr>
            <w:r w:rsidRPr="009D6AA8">
              <w:rPr>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BB6228" w:rsidRPr="009D6AA8" w:rsidDel="00BB6228" w:rsidRDefault="00CC1CF7">
            <w:pPr>
              <w:jc w:val="center"/>
              <w:rPr>
                <w:sz w:val="18"/>
                <w:szCs w:val="22"/>
              </w:rPr>
            </w:pPr>
            <w:r w:rsidRPr="009D6AA8">
              <w:rPr>
                <w:bCs/>
                <w:sz w:val="18"/>
                <w:szCs w:val="22"/>
              </w:rPr>
              <w:t>1</w:t>
            </w:r>
            <w:r w:rsidRPr="009D6AA8">
              <w:rPr>
                <w:bCs/>
                <w:sz w:val="18"/>
                <w:szCs w:val="22"/>
                <w:lang w:val="en-US"/>
              </w:rPr>
              <w:t xml:space="preserve"> </w:t>
            </w:r>
            <w:r w:rsidRPr="009D6AA8">
              <w:rPr>
                <w:bCs/>
                <w:sz w:val="18"/>
                <w:szCs w:val="22"/>
              </w:rPr>
              <w:t>637</w:t>
            </w:r>
            <w:r>
              <w:rPr>
                <w:bCs/>
                <w:sz w:val="18"/>
                <w:szCs w:val="22"/>
                <w:lang w:val="en-US"/>
              </w:rPr>
              <w:t xml:space="preserve"> </w:t>
            </w:r>
            <w:r w:rsidRPr="009D6AA8">
              <w:rPr>
                <w:bCs/>
                <w:sz w:val="18"/>
                <w:szCs w:val="22"/>
                <w:lang w:val="en-US"/>
              </w:rPr>
              <w:t>3</w:t>
            </w:r>
            <w:r w:rsidRPr="009D6AA8">
              <w:rPr>
                <w:bCs/>
                <w:sz w:val="18"/>
                <w:szCs w:val="22"/>
              </w:rPr>
              <w:t>07 841</w:t>
            </w:r>
            <w:r w:rsidRPr="009D6AA8">
              <w:rPr>
                <w:bCs/>
                <w:sz w:val="18"/>
                <w:szCs w:val="22"/>
                <w:lang w:val="en-US"/>
              </w:rPr>
              <w:t>-4</w:t>
            </w:r>
            <w:r w:rsidRPr="009D6AA8">
              <w:rPr>
                <w:bCs/>
                <w:sz w:val="18"/>
                <w:szCs w:val="22"/>
              </w:rPr>
              <w:t>0  </w:t>
            </w:r>
          </w:p>
        </w:tc>
        <w:tc>
          <w:tcPr>
            <w:tcW w:w="1843" w:type="dxa"/>
            <w:tcBorders>
              <w:top w:val="single" w:sz="4" w:space="0" w:color="auto"/>
              <w:left w:val="nil"/>
              <w:bottom w:val="single" w:sz="4" w:space="0" w:color="auto"/>
              <w:right w:val="single" w:sz="4" w:space="0" w:color="auto"/>
            </w:tcBorders>
            <w:vAlign w:val="center"/>
          </w:tcPr>
          <w:p w:rsidR="00BB6228" w:rsidRPr="009D6AA8" w:rsidRDefault="00CC1CF7">
            <w:pPr>
              <w:jc w:val="center"/>
              <w:rPr>
                <w:sz w:val="18"/>
                <w:szCs w:val="22"/>
              </w:rPr>
            </w:pPr>
            <w:r w:rsidRPr="009D6AA8">
              <w:rPr>
                <w:bCs/>
                <w:sz w:val="18"/>
                <w:szCs w:val="22"/>
              </w:rPr>
              <w:t>1 605 930 028</w:t>
            </w:r>
            <w:r>
              <w:rPr>
                <w:bCs/>
                <w:sz w:val="18"/>
                <w:szCs w:val="22"/>
                <w:lang w:val="en-US"/>
              </w:rPr>
              <w:t>-</w:t>
            </w:r>
            <w:r w:rsidRPr="009D6AA8">
              <w:rPr>
                <w:bCs/>
                <w:sz w:val="18"/>
                <w:szCs w:val="22"/>
              </w:rPr>
              <w:t>49  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pPr>
              <w:jc w:val="center"/>
              <w:rPr>
                <w:sz w:val="18"/>
                <w:szCs w:val="18"/>
              </w:rPr>
            </w:pPr>
            <w:r w:rsidRPr="009D6AA8">
              <w:rPr>
                <w:sz w:val="18"/>
                <w:szCs w:val="18"/>
              </w:rPr>
              <w:t>1 591 557 137</w:t>
            </w:r>
            <w:r>
              <w:rPr>
                <w:sz w:val="18"/>
                <w:szCs w:val="18"/>
                <w:lang w:val="en-US"/>
              </w:rPr>
              <w:t>-</w:t>
            </w:r>
            <w:r w:rsidRPr="009D6AA8">
              <w:rPr>
                <w:sz w:val="18"/>
                <w:szCs w:val="18"/>
              </w:rPr>
              <w:t>62  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pPr>
              <w:jc w:val="center"/>
              <w:rPr>
                <w:sz w:val="18"/>
                <w:szCs w:val="18"/>
              </w:rPr>
            </w:pPr>
            <w:r w:rsidRPr="009D6AA8">
              <w:rPr>
                <w:sz w:val="18"/>
                <w:szCs w:val="18"/>
              </w:rPr>
              <w:t>1 591 557 137</w:t>
            </w:r>
            <w:r>
              <w:rPr>
                <w:sz w:val="18"/>
                <w:szCs w:val="18"/>
                <w:lang w:val="en-US"/>
              </w:rPr>
              <w:t>-</w:t>
            </w:r>
            <w:r w:rsidRPr="009D6AA8">
              <w:rPr>
                <w:sz w:val="18"/>
                <w:szCs w:val="18"/>
              </w:rPr>
              <w:t>62  </w:t>
            </w:r>
          </w:p>
        </w:tc>
        <w:tc>
          <w:tcPr>
            <w:tcW w:w="1276" w:type="dxa"/>
            <w:tcBorders>
              <w:top w:val="single" w:sz="4" w:space="0" w:color="auto"/>
              <w:left w:val="nil"/>
              <w:bottom w:val="single" w:sz="4" w:space="0" w:color="auto"/>
              <w:right w:val="single" w:sz="4" w:space="0" w:color="auto"/>
            </w:tcBorders>
            <w:vAlign w:val="center"/>
          </w:tcPr>
          <w:p w:rsidR="00BB6228" w:rsidRPr="009D6AA8" w:rsidRDefault="00CC1CF7" w:rsidP="00C07E67">
            <w:pPr>
              <w:jc w:val="center"/>
              <w:rPr>
                <w:sz w:val="18"/>
                <w:szCs w:val="22"/>
                <w:lang w:val="en-US"/>
              </w:rPr>
            </w:pPr>
            <w:r>
              <w:rPr>
                <w:sz w:val="18"/>
                <w:szCs w:val="22"/>
                <w:lang w:val="en-US"/>
              </w:rPr>
              <w:t>31.12.2017</w:t>
            </w:r>
          </w:p>
        </w:tc>
      </w:tr>
      <w:tr w:rsidR="00CC1CF7" w:rsidRPr="00CC1CF7" w:rsidTr="009D6AA8">
        <w:trPr>
          <w:trHeight w:val="300"/>
        </w:trPr>
        <w:tc>
          <w:tcPr>
            <w:tcW w:w="1701" w:type="dxa"/>
            <w:tcBorders>
              <w:top w:val="nil"/>
              <w:left w:val="single" w:sz="4" w:space="0" w:color="auto"/>
              <w:bottom w:val="single" w:sz="4" w:space="0" w:color="auto"/>
              <w:right w:val="single" w:sz="4" w:space="0" w:color="auto"/>
            </w:tcBorders>
            <w:vAlign w:val="center"/>
          </w:tcPr>
          <w:p w:rsidR="00CC1CF7" w:rsidRPr="009D6AA8" w:rsidRDefault="00CC1CF7" w:rsidP="00B37CA9">
            <w:pPr>
              <w:rPr>
                <w:sz w:val="22"/>
                <w:szCs w:val="22"/>
              </w:rPr>
            </w:pPr>
            <w:r w:rsidRPr="009D6AA8">
              <w:rPr>
                <w:sz w:val="22"/>
                <w:szCs w:val="22"/>
              </w:rPr>
              <w:t>Итого:</w:t>
            </w:r>
          </w:p>
        </w:tc>
        <w:tc>
          <w:tcPr>
            <w:tcW w:w="1843"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bCs/>
                <w:sz w:val="18"/>
                <w:szCs w:val="22"/>
              </w:rPr>
              <w:t>1</w:t>
            </w:r>
            <w:r w:rsidRPr="00A30129">
              <w:rPr>
                <w:bCs/>
                <w:sz w:val="18"/>
                <w:szCs w:val="22"/>
                <w:lang w:val="en-US"/>
              </w:rPr>
              <w:t xml:space="preserve"> </w:t>
            </w:r>
            <w:r w:rsidRPr="00A30129">
              <w:rPr>
                <w:bCs/>
                <w:sz w:val="18"/>
                <w:szCs w:val="22"/>
              </w:rPr>
              <w:t>637</w:t>
            </w:r>
            <w:r>
              <w:rPr>
                <w:bCs/>
                <w:sz w:val="18"/>
                <w:szCs w:val="22"/>
                <w:lang w:val="en-US"/>
              </w:rPr>
              <w:t xml:space="preserve"> </w:t>
            </w:r>
            <w:r w:rsidRPr="00A30129">
              <w:rPr>
                <w:bCs/>
                <w:sz w:val="18"/>
                <w:szCs w:val="22"/>
                <w:lang w:val="en-US"/>
              </w:rPr>
              <w:t>3</w:t>
            </w:r>
            <w:r w:rsidRPr="00A30129">
              <w:rPr>
                <w:bCs/>
                <w:sz w:val="18"/>
                <w:szCs w:val="22"/>
              </w:rPr>
              <w:t>07 841</w:t>
            </w:r>
            <w:r w:rsidRPr="00A30129">
              <w:rPr>
                <w:bCs/>
                <w:sz w:val="18"/>
                <w:szCs w:val="22"/>
                <w:lang w:val="en-US"/>
              </w:rPr>
              <w:t>-4</w:t>
            </w:r>
            <w:r w:rsidRPr="00A30129">
              <w:rPr>
                <w:bCs/>
                <w:sz w:val="18"/>
                <w:szCs w:val="22"/>
              </w:rPr>
              <w:t>0  </w:t>
            </w:r>
          </w:p>
        </w:tc>
        <w:tc>
          <w:tcPr>
            <w:tcW w:w="1843"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bCs/>
                <w:sz w:val="18"/>
                <w:szCs w:val="22"/>
              </w:rPr>
              <w:t> 1 605 930 028</w:t>
            </w:r>
            <w:r>
              <w:rPr>
                <w:bCs/>
                <w:sz w:val="18"/>
                <w:szCs w:val="22"/>
                <w:lang w:val="en-US"/>
              </w:rPr>
              <w:t>-</w:t>
            </w:r>
            <w:r w:rsidRPr="00A30129">
              <w:rPr>
                <w:bCs/>
                <w:sz w:val="18"/>
                <w:szCs w:val="22"/>
              </w:rPr>
              <w:t>49  </w:t>
            </w:r>
          </w:p>
        </w:tc>
        <w:tc>
          <w:tcPr>
            <w:tcW w:w="1701"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sz w:val="18"/>
                <w:szCs w:val="18"/>
              </w:rPr>
              <w:t>  1 591 557 137</w:t>
            </w:r>
            <w:r>
              <w:rPr>
                <w:sz w:val="18"/>
                <w:szCs w:val="18"/>
                <w:lang w:val="en-US"/>
              </w:rPr>
              <w:t>-</w:t>
            </w:r>
            <w:r w:rsidRPr="00A30129">
              <w:rPr>
                <w:sz w:val="18"/>
                <w:szCs w:val="18"/>
              </w:rPr>
              <w:t>62  </w:t>
            </w:r>
          </w:p>
        </w:tc>
        <w:tc>
          <w:tcPr>
            <w:tcW w:w="1701"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sz w:val="18"/>
                <w:szCs w:val="18"/>
              </w:rPr>
              <w:t> 1 591 557 137</w:t>
            </w:r>
            <w:r>
              <w:rPr>
                <w:sz w:val="18"/>
                <w:szCs w:val="18"/>
                <w:lang w:val="en-US"/>
              </w:rPr>
              <w:t>-</w:t>
            </w:r>
            <w:r w:rsidRPr="00A30129">
              <w:rPr>
                <w:sz w:val="18"/>
                <w:szCs w:val="18"/>
              </w:rPr>
              <w:t>62  </w:t>
            </w:r>
          </w:p>
        </w:tc>
        <w:tc>
          <w:tcPr>
            <w:tcW w:w="1276"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 xml:space="preserve">Сведения о планах по приобретению, замене, выбытию основных средств, стоимость которых составляет 10 и более процентов стоимости основных средств кредитной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412DDB" w:rsidRDefault="00503241" w:rsidP="00503241">
            <w:pPr>
              <w:pStyle w:val="em-4"/>
              <w:rPr>
                <w:sz w:val="20"/>
                <w:szCs w:val="20"/>
              </w:rPr>
            </w:pPr>
          </w:p>
          <w:p w:rsidR="00503241" w:rsidRPr="00412DDB" w:rsidRDefault="00503241"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sidR="00D45796">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средств кредитной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6E1C3F" w:rsidRPr="00D45796" w:rsidRDefault="006E1C3F" w:rsidP="006E1C3F">
            <w:pPr>
              <w:pStyle w:val="em-4"/>
              <w:rPr>
                <w:sz w:val="24"/>
              </w:rPr>
            </w:pPr>
            <w:r w:rsidRPr="00D45796">
              <w:rPr>
                <w:szCs w:val="20"/>
              </w:rPr>
              <w:t>Основные средства Банка не обременены обязательствами</w:t>
            </w:r>
            <w:r w:rsidR="00D45796">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349" w:name="_Toc482611704"/>
      <w:r w:rsidRPr="00412DDB">
        <w:rPr>
          <w:lang w:val="en-US"/>
        </w:rPr>
        <w:lastRenderedPageBreak/>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349"/>
    </w:p>
    <w:p w:rsidR="00B37CA9" w:rsidRPr="00412DDB" w:rsidRDefault="00B37CA9" w:rsidP="00B37CA9">
      <w:pPr>
        <w:jc w:val="center"/>
        <w:rPr>
          <w:b/>
          <w:bCs/>
        </w:rPr>
      </w:pPr>
    </w:p>
    <w:p w:rsidR="00B37CA9" w:rsidRPr="00412DDB" w:rsidRDefault="00B37CA9" w:rsidP="002C00EB">
      <w:pPr>
        <w:pStyle w:val="em-1"/>
      </w:pPr>
      <w:bookmarkStart w:id="350" w:name="_Toc482611705"/>
      <w:r w:rsidRPr="00412DDB">
        <w:t>4.1. Результаты финансово</w:t>
      </w:r>
      <w:r w:rsidR="00B140EC">
        <w:t>–</w:t>
      </w:r>
      <w:r w:rsidRPr="00412DDB">
        <w:t>хозяйственной деятельности кредитной организации – эмитента</w:t>
      </w:r>
      <w:bookmarkEnd w:id="350"/>
      <w:r w:rsidRPr="00412DDB">
        <w:rPr>
          <w:rStyle w:val="af0"/>
          <w:b w:val="0"/>
          <w:bCs/>
          <w:vanish/>
        </w:rPr>
        <w:footnoteReference w:id="37"/>
      </w:r>
    </w:p>
    <w:p w:rsidR="00B37CA9" w:rsidRPr="00412DDB" w:rsidRDefault="00B37CA9" w:rsidP="00B37CA9">
      <w:pPr>
        <w:ind w:firstLine="720"/>
        <w:jc w:val="both"/>
        <w:rPr>
          <w:b/>
          <w:bCs/>
        </w:rPr>
      </w:pPr>
    </w:p>
    <w:p w:rsidR="00E15049" w:rsidRPr="00412DDB" w:rsidRDefault="00E15049" w:rsidP="00E15049">
      <w:pPr>
        <w:pStyle w:val="em-4"/>
      </w:pPr>
      <w:r w:rsidRPr="00412DDB">
        <w:t>Динамика показателей, характеризующих результаты финансово</w:t>
      </w:r>
      <w:r w:rsidR="00B140EC">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E15049" w:rsidRPr="00412DDB" w:rsidRDefault="00E15049" w:rsidP="00E15049">
      <w:pPr>
        <w:ind w:firstLine="720"/>
        <w:jc w:val="right"/>
        <w:rPr>
          <w:bCs/>
          <w:iCs/>
          <w:sz w:val="22"/>
          <w:szCs w:val="22"/>
        </w:rPr>
      </w:pPr>
      <w:r w:rsidRPr="00412DDB">
        <w:rPr>
          <w:bCs/>
          <w:iCs/>
          <w:sz w:val="22"/>
          <w:szCs w:val="22"/>
        </w:rPr>
        <w:t>(тыс.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2859B9" w:rsidRPr="00412DDB" w:rsidTr="002859B9">
        <w:tc>
          <w:tcPr>
            <w:tcW w:w="959" w:type="dxa"/>
            <w:vAlign w:val="center"/>
          </w:tcPr>
          <w:p w:rsidR="002859B9" w:rsidRPr="00412DDB" w:rsidRDefault="002859B9" w:rsidP="00E15049">
            <w:pPr>
              <w:jc w:val="center"/>
              <w:rPr>
                <w:bCs/>
                <w:iCs/>
                <w:sz w:val="22"/>
                <w:szCs w:val="22"/>
              </w:rPr>
            </w:pPr>
            <w:r w:rsidRPr="00412DDB">
              <w:rPr>
                <w:bCs/>
                <w:iCs/>
                <w:sz w:val="22"/>
                <w:szCs w:val="22"/>
              </w:rPr>
              <w:t>№ строки</w:t>
            </w:r>
          </w:p>
        </w:tc>
        <w:tc>
          <w:tcPr>
            <w:tcW w:w="3747" w:type="dxa"/>
            <w:vAlign w:val="center"/>
          </w:tcPr>
          <w:p w:rsidR="002859B9" w:rsidRPr="00412DDB" w:rsidRDefault="002859B9" w:rsidP="00E15049">
            <w:pPr>
              <w:jc w:val="center"/>
              <w:rPr>
                <w:bCs/>
                <w:iCs/>
                <w:sz w:val="22"/>
                <w:szCs w:val="22"/>
              </w:rPr>
            </w:pPr>
            <w:r w:rsidRPr="00412DDB">
              <w:rPr>
                <w:bCs/>
                <w:iCs/>
                <w:sz w:val="22"/>
                <w:szCs w:val="22"/>
              </w:rPr>
              <w:t>Наименование статьи</w:t>
            </w:r>
          </w:p>
        </w:tc>
        <w:tc>
          <w:tcPr>
            <w:tcW w:w="1701" w:type="dxa"/>
            <w:vAlign w:val="center"/>
          </w:tcPr>
          <w:p w:rsidR="002859B9" w:rsidRPr="00412DDB" w:rsidRDefault="002859B9" w:rsidP="00E15049">
            <w:pPr>
              <w:jc w:val="center"/>
              <w:rPr>
                <w:bCs/>
                <w:iCs/>
                <w:sz w:val="16"/>
                <w:szCs w:val="16"/>
              </w:rPr>
            </w:pPr>
            <w:r w:rsidRPr="00412DDB">
              <w:rPr>
                <w:bCs/>
                <w:iCs/>
                <w:sz w:val="16"/>
                <w:szCs w:val="16"/>
              </w:rPr>
              <w:t>Данные за отчетный период</w:t>
            </w:r>
          </w:p>
          <w:p w:rsidR="002859B9" w:rsidRPr="00412DDB" w:rsidRDefault="001132C8">
            <w:pPr>
              <w:jc w:val="center"/>
              <w:rPr>
                <w:bCs/>
                <w:iCs/>
                <w:sz w:val="16"/>
                <w:szCs w:val="16"/>
              </w:rPr>
            </w:pPr>
            <w:r>
              <w:rPr>
                <w:bCs/>
                <w:iCs/>
                <w:sz w:val="16"/>
                <w:szCs w:val="16"/>
              </w:rPr>
              <w:t>01.</w:t>
            </w:r>
            <w:r w:rsidR="00D86D9E">
              <w:rPr>
                <w:bCs/>
                <w:iCs/>
                <w:sz w:val="16"/>
                <w:szCs w:val="16"/>
              </w:rPr>
              <w:t>10</w:t>
            </w:r>
            <w:r w:rsidR="002859B9" w:rsidRPr="00412DDB">
              <w:rPr>
                <w:bCs/>
                <w:iCs/>
                <w:sz w:val="16"/>
                <w:szCs w:val="16"/>
              </w:rPr>
              <w:t>.</w:t>
            </w:r>
            <w:r w:rsidR="00DD66DC" w:rsidRPr="00412DDB">
              <w:rPr>
                <w:bCs/>
                <w:iCs/>
                <w:sz w:val="16"/>
                <w:szCs w:val="16"/>
              </w:rPr>
              <w:t>201</w:t>
            </w:r>
            <w:r w:rsidR="00DD66DC">
              <w:rPr>
                <w:bCs/>
                <w:iCs/>
                <w:sz w:val="16"/>
                <w:szCs w:val="16"/>
              </w:rPr>
              <w:t>8</w:t>
            </w:r>
          </w:p>
        </w:tc>
        <w:tc>
          <w:tcPr>
            <w:tcW w:w="1905" w:type="dxa"/>
            <w:vAlign w:val="center"/>
          </w:tcPr>
          <w:p w:rsidR="002859B9" w:rsidRPr="00412DDB" w:rsidRDefault="002859B9" w:rsidP="002859B9">
            <w:pPr>
              <w:jc w:val="center"/>
              <w:rPr>
                <w:bCs/>
                <w:iCs/>
                <w:sz w:val="16"/>
                <w:szCs w:val="16"/>
              </w:rPr>
            </w:pPr>
            <w:r w:rsidRPr="00412DDB">
              <w:rPr>
                <w:bCs/>
                <w:iCs/>
                <w:sz w:val="16"/>
                <w:szCs w:val="16"/>
              </w:rPr>
              <w:t>Данные з</w:t>
            </w:r>
            <w:r w:rsidR="00442099" w:rsidRPr="00412DDB">
              <w:rPr>
                <w:bCs/>
                <w:iCs/>
                <w:sz w:val="16"/>
                <w:szCs w:val="16"/>
              </w:rPr>
              <w:t>а</w:t>
            </w:r>
            <w:r w:rsidRPr="00412DDB">
              <w:rPr>
                <w:bCs/>
                <w:iCs/>
                <w:sz w:val="16"/>
                <w:szCs w:val="16"/>
              </w:rPr>
              <w:t xml:space="preserve"> </w:t>
            </w:r>
            <w:r w:rsidR="00442099" w:rsidRPr="00412DDB">
              <w:rPr>
                <w:bCs/>
                <w:iCs/>
                <w:sz w:val="16"/>
                <w:szCs w:val="16"/>
              </w:rPr>
              <w:t>завершенный финансовый год</w:t>
            </w:r>
          </w:p>
          <w:p w:rsidR="002859B9" w:rsidRPr="00412DDB" w:rsidRDefault="002859B9">
            <w:pPr>
              <w:jc w:val="center"/>
              <w:rPr>
                <w:bCs/>
                <w:iCs/>
                <w:sz w:val="16"/>
                <w:szCs w:val="16"/>
              </w:rPr>
            </w:pPr>
            <w:r w:rsidRPr="00412DDB">
              <w:rPr>
                <w:bCs/>
                <w:iCs/>
                <w:sz w:val="16"/>
                <w:szCs w:val="16"/>
              </w:rPr>
              <w:t>01.</w:t>
            </w:r>
            <w:r w:rsidR="00D06B42">
              <w:rPr>
                <w:bCs/>
                <w:iCs/>
                <w:sz w:val="16"/>
                <w:szCs w:val="16"/>
              </w:rPr>
              <w:t>01</w:t>
            </w:r>
            <w:r w:rsidRPr="00412DDB">
              <w:rPr>
                <w:bCs/>
                <w:iCs/>
                <w:sz w:val="16"/>
                <w:szCs w:val="16"/>
              </w:rPr>
              <w:t>.</w:t>
            </w:r>
            <w:r w:rsidR="00DD66DC" w:rsidRPr="00412DDB">
              <w:rPr>
                <w:bCs/>
                <w:iCs/>
                <w:sz w:val="16"/>
                <w:szCs w:val="16"/>
              </w:rPr>
              <w:t>201</w:t>
            </w:r>
            <w:r w:rsidR="00DD66DC">
              <w:rPr>
                <w:bCs/>
                <w:iCs/>
                <w:sz w:val="16"/>
                <w:szCs w:val="16"/>
              </w:rPr>
              <w:t>8</w:t>
            </w:r>
          </w:p>
        </w:tc>
        <w:tc>
          <w:tcPr>
            <w:tcW w:w="2002" w:type="dxa"/>
            <w:vAlign w:val="center"/>
          </w:tcPr>
          <w:p w:rsidR="002859B9" w:rsidRPr="00412DDB" w:rsidRDefault="002859B9" w:rsidP="006B3ABE">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2859B9" w:rsidRPr="00412DDB" w:rsidRDefault="002859B9">
            <w:pPr>
              <w:jc w:val="center"/>
              <w:rPr>
                <w:bCs/>
                <w:iCs/>
                <w:sz w:val="16"/>
                <w:szCs w:val="16"/>
              </w:rPr>
            </w:pPr>
            <w:r w:rsidRPr="00412DDB">
              <w:rPr>
                <w:bCs/>
                <w:iCs/>
                <w:sz w:val="16"/>
                <w:szCs w:val="16"/>
              </w:rPr>
              <w:t>01.</w:t>
            </w:r>
            <w:r w:rsidR="00D86D9E">
              <w:rPr>
                <w:bCs/>
                <w:iCs/>
                <w:sz w:val="16"/>
                <w:szCs w:val="16"/>
              </w:rPr>
              <w:t>10</w:t>
            </w:r>
            <w:r w:rsidRPr="00412DDB">
              <w:rPr>
                <w:bCs/>
                <w:iCs/>
                <w:sz w:val="16"/>
                <w:szCs w:val="16"/>
              </w:rPr>
              <w:t>.</w:t>
            </w:r>
            <w:r w:rsidR="00DD66DC" w:rsidRPr="00412DDB">
              <w:rPr>
                <w:bCs/>
                <w:iCs/>
                <w:sz w:val="16"/>
                <w:szCs w:val="16"/>
              </w:rPr>
              <w:t>201</w:t>
            </w:r>
            <w:r w:rsidR="00DD66DC">
              <w:rPr>
                <w:bCs/>
                <w:iCs/>
                <w:sz w:val="16"/>
                <w:szCs w:val="16"/>
              </w:rPr>
              <w:t>7</w:t>
            </w:r>
          </w:p>
        </w:tc>
      </w:tr>
      <w:tr w:rsidR="002859B9" w:rsidRPr="006E47E1" w:rsidTr="002859B9">
        <w:tc>
          <w:tcPr>
            <w:tcW w:w="959" w:type="dxa"/>
          </w:tcPr>
          <w:p w:rsidR="002859B9" w:rsidRPr="006E47E1" w:rsidRDefault="002859B9" w:rsidP="00E15049">
            <w:pPr>
              <w:jc w:val="center"/>
              <w:rPr>
                <w:bCs/>
                <w:iCs/>
                <w:sz w:val="16"/>
                <w:szCs w:val="22"/>
              </w:rPr>
            </w:pPr>
            <w:r w:rsidRPr="006E47E1">
              <w:rPr>
                <w:bCs/>
                <w:iCs/>
                <w:sz w:val="16"/>
                <w:szCs w:val="22"/>
              </w:rPr>
              <w:t>1</w:t>
            </w:r>
          </w:p>
        </w:tc>
        <w:tc>
          <w:tcPr>
            <w:tcW w:w="3747" w:type="dxa"/>
          </w:tcPr>
          <w:p w:rsidR="002859B9" w:rsidRPr="006E47E1" w:rsidRDefault="002859B9" w:rsidP="00E15049">
            <w:pPr>
              <w:jc w:val="center"/>
              <w:rPr>
                <w:bCs/>
                <w:iCs/>
                <w:sz w:val="16"/>
                <w:szCs w:val="22"/>
              </w:rPr>
            </w:pPr>
            <w:r w:rsidRPr="006E47E1">
              <w:rPr>
                <w:bCs/>
                <w:iCs/>
                <w:sz w:val="16"/>
                <w:szCs w:val="22"/>
              </w:rPr>
              <w:t>2</w:t>
            </w:r>
          </w:p>
        </w:tc>
        <w:tc>
          <w:tcPr>
            <w:tcW w:w="1701" w:type="dxa"/>
          </w:tcPr>
          <w:p w:rsidR="002859B9" w:rsidRPr="006E47E1" w:rsidRDefault="002859B9" w:rsidP="00E15049">
            <w:pPr>
              <w:jc w:val="center"/>
              <w:rPr>
                <w:bCs/>
                <w:iCs/>
                <w:sz w:val="16"/>
                <w:szCs w:val="22"/>
              </w:rPr>
            </w:pPr>
            <w:r w:rsidRPr="006E47E1">
              <w:rPr>
                <w:bCs/>
                <w:iCs/>
                <w:sz w:val="16"/>
                <w:szCs w:val="22"/>
              </w:rPr>
              <w:t>3</w:t>
            </w:r>
          </w:p>
        </w:tc>
        <w:tc>
          <w:tcPr>
            <w:tcW w:w="1905" w:type="dxa"/>
          </w:tcPr>
          <w:p w:rsidR="002859B9" w:rsidRPr="006E47E1" w:rsidRDefault="002859B9" w:rsidP="00E15049">
            <w:pPr>
              <w:jc w:val="center"/>
              <w:rPr>
                <w:bCs/>
                <w:iCs/>
                <w:sz w:val="16"/>
                <w:szCs w:val="22"/>
              </w:rPr>
            </w:pPr>
            <w:r w:rsidRPr="006E47E1">
              <w:rPr>
                <w:bCs/>
                <w:iCs/>
                <w:sz w:val="16"/>
                <w:szCs w:val="22"/>
              </w:rPr>
              <w:t>4</w:t>
            </w:r>
          </w:p>
        </w:tc>
        <w:tc>
          <w:tcPr>
            <w:tcW w:w="2002" w:type="dxa"/>
          </w:tcPr>
          <w:p w:rsidR="002859B9" w:rsidRPr="006E47E1" w:rsidRDefault="008B77DC" w:rsidP="006B3ABE">
            <w:pPr>
              <w:jc w:val="center"/>
              <w:rPr>
                <w:bCs/>
                <w:iCs/>
                <w:sz w:val="16"/>
                <w:szCs w:val="22"/>
              </w:rPr>
            </w:pPr>
            <w:r>
              <w:rPr>
                <w:bCs/>
                <w:iCs/>
                <w:sz w:val="16"/>
                <w:szCs w:val="22"/>
              </w:rPr>
              <w:t>5</w:t>
            </w:r>
          </w:p>
        </w:tc>
      </w:tr>
      <w:tr w:rsidR="00EF5587" w:rsidRPr="00412DDB" w:rsidTr="0013352C">
        <w:tc>
          <w:tcPr>
            <w:tcW w:w="959" w:type="dxa"/>
          </w:tcPr>
          <w:p w:rsidR="00EF5587" w:rsidRPr="006E47E1" w:rsidRDefault="00EF5587" w:rsidP="00637766">
            <w:pPr>
              <w:rPr>
                <w:b/>
                <w:sz w:val="16"/>
                <w:szCs w:val="16"/>
              </w:rPr>
            </w:pPr>
            <w:r w:rsidRPr="006E47E1">
              <w:rPr>
                <w:b/>
                <w:sz w:val="16"/>
                <w:szCs w:val="16"/>
              </w:rPr>
              <w:t>1</w:t>
            </w:r>
          </w:p>
        </w:tc>
        <w:tc>
          <w:tcPr>
            <w:tcW w:w="3747" w:type="dxa"/>
          </w:tcPr>
          <w:p w:rsidR="00EF5587" w:rsidRPr="006E47E1" w:rsidRDefault="00EF5587" w:rsidP="00637766">
            <w:pPr>
              <w:rPr>
                <w:b/>
                <w:sz w:val="16"/>
                <w:szCs w:val="16"/>
              </w:rPr>
            </w:pPr>
            <w:r w:rsidRPr="006E47E1">
              <w:rPr>
                <w:b/>
                <w:sz w:val="16"/>
                <w:szCs w:val="16"/>
              </w:rPr>
              <w:t>Процентные доходы, всего, в том числе:</w:t>
            </w:r>
          </w:p>
        </w:tc>
        <w:tc>
          <w:tcPr>
            <w:tcW w:w="1701" w:type="dxa"/>
            <w:vAlign w:val="center"/>
          </w:tcPr>
          <w:p w:rsidR="00EF5587" w:rsidRPr="00EF5587" w:rsidRDefault="00EF5587">
            <w:pPr>
              <w:jc w:val="right"/>
              <w:rPr>
                <w:b/>
                <w:bCs/>
                <w:sz w:val="16"/>
                <w:szCs w:val="16"/>
              </w:rPr>
            </w:pPr>
            <w:r w:rsidRPr="0013352C">
              <w:rPr>
                <w:b/>
                <w:bCs/>
                <w:sz w:val="16"/>
              </w:rPr>
              <w:t>10 999 179</w:t>
            </w:r>
          </w:p>
        </w:tc>
        <w:tc>
          <w:tcPr>
            <w:tcW w:w="1905" w:type="dxa"/>
            <w:vAlign w:val="center"/>
          </w:tcPr>
          <w:p w:rsidR="00EF5587" w:rsidRPr="00CF1698" w:rsidRDefault="00EF5587">
            <w:pPr>
              <w:jc w:val="right"/>
              <w:rPr>
                <w:b/>
                <w:bCs/>
                <w:sz w:val="16"/>
                <w:szCs w:val="16"/>
              </w:rPr>
            </w:pPr>
            <w:r w:rsidRPr="00D955A9">
              <w:rPr>
                <w:b/>
                <w:bCs/>
                <w:sz w:val="16"/>
                <w:szCs w:val="16"/>
              </w:rPr>
              <w:t>12</w:t>
            </w:r>
            <w:r>
              <w:rPr>
                <w:b/>
                <w:bCs/>
                <w:sz w:val="16"/>
                <w:szCs w:val="16"/>
              </w:rPr>
              <w:t xml:space="preserve"> </w:t>
            </w:r>
            <w:r w:rsidRPr="00D955A9">
              <w:rPr>
                <w:b/>
                <w:bCs/>
                <w:sz w:val="16"/>
                <w:szCs w:val="16"/>
              </w:rPr>
              <w:t>230</w:t>
            </w:r>
            <w:r>
              <w:rPr>
                <w:b/>
                <w:bCs/>
                <w:sz w:val="16"/>
                <w:szCs w:val="16"/>
              </w:rPr>
              <w:t xml:space="preserve"> </w:t>
            </w:r>
            <w:r w:rsidRPr="00D955A9">
              <w:rPr>
                <w:b/>
                <w:bCs/>
                <w:sz w:val="16"/>
                <w:szCs w:val="16"/>
              </w:rPr>
              <w:t>242</w:t>
            </w:r>
          </w:p>
        </w:tc>
        <w:tc>
          <w:tcPr>
            <w:tcW w:w="2002" w:type="dxa"/>
            <w:vAlign w:val="center"/>
          </w:tcPr>
          <w:p w:rsidR="00EF5587" w:rsidRPr="00EF5587" w:rsidRDefault="00EF5587">
            <w:pPr>
              <w:jc w:val="right"/>
              <w:rPr>
                <w:b/>
                <w:bCs/>
                <w:sz w:val="16"/>
              </w:rPr>
            </w:pPr>
            <w:r w:rsidRPr="0013352C">
              <w:rPr>
                <w:b/>
                <w:bCs/>
                <w:sz w:val="16"/>
              </w:rPr>
              <w:t>9 116 214</w:t>
            </w:r>
          </w:p>
        </w:tc>
      </w:tr>
      <w:tr w:rsidR="00EF5587" w:rsidRPr="00412DDB" w:rsidTr="0013352C">
        <w:tc>
          <w:tcPr>
            <w:tcW w:w="959" w:type="dxa"/>
          </w:tcPr>
          <w:p w:rsidR="00EF5587" w:rsidRPr="006E47E1" w:rsidRDefault="00EF5587" w:rsidP="00637766">
            <w:pPr>
              <w:rPr>
                <w:sz w:val="16"/>
                <w:szCs w:val="16"/>
              </w:rPr>
            </w:pPr>
            <w:r w:rsidRPr="006E47E1">
              <w:rPr>
                <w:sz w:val="16"/>
                <w:szCs w:val="16"/>
              </w:rPr>
              <w:t>1.1</w:t>
            </w:r>
          </w:p>
        </w:tc>
        <w:tc>
          <w:tcPr>
            <w:tcW w:w="3747" w:type="dxa"/>
          </w:tcPr>
          <w:p w:rsidR="00EF5587" w:rsidRPr="006E47E1" w:rsidRDefault="00EF5587" w:rsidP="00637766">
            <w:pPr>
              <w:rPr>
                <w:sz w:val="16"/>
                <w:szCs w:val="16"/>
              </w:rPr>
            </w:pPr>
            <w:r w:rsidRPr="006E47E1">
              <w:rPr>
                <w:sz w:val="16"/>
                <w:szCs w:val="16"/>
              </w:rPr>
              <w:t>От размещения средств в  кредитных организациях</w:t>
            </w:r>
          </w:p>
        </w:tc>
        <w:tc>
          <w:tcPr>
            <w:tcW w:w="1701" w:type="dxa"/>
            <w:vAlign w:val="center"/>
          </w:tcPr>
          <w:p w:rsidR="00EF5587" w:rsidRPr="00EF5587" w:rsidRDefault="00EF5587">
            <w:pPr>
              <w:jc w:val="right"/>
              <w:rPr>
                <w:sz w:val="16"/>
                <w:szCs w:val="16"/>
              </w:rPr>
            </w:pPr>
            <w:r w:rsidRPr="0013352C">
              <w:rPr>
                <w:sz w:val="16"/>
              </w:rPr>
              <w:t>937 553</w:t>
            </w:r>
          </w:p>
        </w:tc>
        <w:tc>
          <w:tcPr>
            <w:tcW w:w="1905" w:type="dxa"/>
            <w:vAlign w:val="center"/>
          </w:tcPr>
          <w:p w:rsidR="00EF5587" w:rsidRPr="00CF1698" w:rsidRDefault="00EF5587">
            <w:pPr>
              <w:jc w:val="right"/>
              <w:rPr>
                <w:sz w:val="16"/>
                <w:szCs w:val="16"/>
              </w:rPr>
            </w:pPr>
            <w:r w:rsidRPr="00D955A9">
              <w:rPr>
                <w:sz w:val="16"/>
                <w:szCs w:val="16"/>
              </w:rPr>
              <w:t>614</w:t>
            </w:r>
            <w:r>
              <w:rPr>
                <w:sz w:val="16"/>
                <w:szCs w:val="16"/>
              </w:rPr>
              <w:t xml:space="preserve"> </w:t>
            </w:r>
            <w:r w:rsidRPr="00D955A9">
              <w:rPr>
                <w:sz w:val="16"/>
                <w:szCs w:val="16"/>
              </w:rPr>
              <w:t>728</w:t>
            </w:r>
          </w:p>
        </w:tc>
        <w:tc>
          <w:tcPr>
            <w:tcW w:w="2002" w:type="dxa"/>
            <w:vAlign w:val="center"/>
          </w:tcPr>
          <w:p w:rsidR="00EF5587" w:rsidRPr="00EF5587" w:rsidRDefault="00EF5587">
            <w:pPr>
              <w:jc w:val="right"/>
              <w:rPr>
                <w:sz w:val="16"/>
              </w:rPr>
            </w:pPr>
            <w:r w:rsidRPr="0013352C">
              <w:rPr>
                <w:sz w:val="16"/>
              </w:rPr>
              <w:t>447 208</w:t>
            </w:r>
          </w:p>
        </w:tc>
      </w:tr>
      <w:tr w:rsidR="00EF5587" w:rsidRPr="00412DDB" w:rsidTr="0013352C">
        <w:tc>
          <w:tcPr>
            <w:tcW w:w="959" w:type="dxa"/>
          </w:tcPr>
          <w:p w:rsidR="00EF5587" w:rsidRPr="006E47E1" w:rsidRDefault="00EF5587" w:rsidP="00637766">
            <w:pPr>
              <w:rPr>
                <w:sz w:val="16"/>
                <w:szCs w:val="16"/>
              </w:rPr>
            </w:pPr>
            <w:r w:rsidRPr="006E47E1">
              <w:rPr>
                <w:sz w:val="16"/>
                <w:szCs w:val="16"/>
              </w:rPr>
              <w:t>1.2</w:t>
            </w:r>
          </w:p>
        </w:tc>
        <w:tc>
          <w:tcPr>
            <w:tcW w:w="3747" w:type="dxa"/>
          </w:tcPr>
          <w:p w:rsidR="00EF5587" w:rsidRPr="006E47E1" w:rsidRDefault="00EF5587" w:rsidP="00637766">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EF5587" w:rsidRPr="00EF5587" w:rsidRDefault="00EF5587">
            <w:pPr>
              <w:jc w:val="right"/>
              <w:rPr>
                <w:sz w:val="16"/>
                <w:szCs w:val="16"/>
              </w:rPr>
            </w:pPr>
            <w:r w:rsidRPr="0013352C">
              <w:rPr>
                <w:sz w:val="16"/>
              </w:rPr>
              <w:t>7 394 132</w:t>
            </w:r>
          </w:p>
        </w:tc>
        <w:tc>
          <w:tcPr>
            <w:tcW w:w="1905" w:type="dxa"/>
            <w:vAlign w:val="center"/>
          </w:tcPr>
          <w:p w:rsidR="00EF5587" w:rsidRPr="00CF1698" w:rsidRDefault="00EF5587">
            <w:pPr>
              <w:jc w:val="right"/>
              <w:rPr>
                <w:sz w:val="16"/>
                <w:szCs w:val="16"/>
              </w:rPr>
            </w:pPr>
            <w:r w:rsidRPr="00D955A9">
              <w:rPr>
                <w:sz w:val="16"/>
                <w:szCs w:val="16"/>
              </w:rPr>
              <w:t>8</w:t>
            </w:r>
            <w:r>
              <w:rPr>
                <w:sz w:val="16"/>
                <w:szCs w:val="16"/>
              </w:rPr>
              <w:t xml:space="preserve"> </w:t>
            </w:r>
            <w:r w:rsidRPr="00D955A9">
              <w:rPr>
                <w:sz w:val="16"/>
                <w:szCs w:val="16"/>
              </w:rPr>
              <w:t>31</w:t>
            </w:r>
            <w:r>
              <w:rPr>
                <w:sz w:val="16"/>
                <w:szCs w:val="16"/>
              </w:rPr>
              <w:t xml:space="preserve">6 </w:t>
            </w:r>
            <w:r w:rsidRPr="00D955A9">
              <w:rPr>
                <w:sz w:val="16"/>
                <w:szCs w:val="16"/>
              </w:rPr>
              <w:t>558</w:t>
            </w:r>
          </w:p>
        </w:tc>
        <w:tc>
          <w:tcPr>
            <w:tcW w:w="2002" w:type="dxa"/>
            <w:vAlign w:val="center"/>
          </w:tcPr>
          <w:p w:rsidR="00EF5587" w:rsidRPr="00EF5587" w:rsidRDefault="00EF5587">
            <w:pPr>
              <w:jc w:val="right"/>
              <w:rPr>
                <w:sz w:val="16"/>
              </w:rPr>
            </w:pPr>
            <w:r w:rsidRPr="0013352C">
              <w:rPr>
                <w:sz w:val="16"/>
              </w:rPr>
              <w:t>6 225 037</w:t>
            </w:r>
          </w:p>
        </w:tc>
      </w:tr>
      <w:tr w:rsidR="00EF5587" w:rsidRPr="00412DDB" w:rsidTr="0013352C">
        <w:tc>
          <w:tcPr>
            <w:tcW w:w="959" w:type="dxa"/>
          </w:tcPr>
          <w:p w:rsidR="00EF5587" w:rsidRPr="006E47E1" w:rsidRDefault="00EF5587" w:rsidP="00637766">
            <w:pPr>
              <w:rPr>
                <w:sz w:val="16"/>
                <w:szCs w:val="16"/>
              </w:rPr>
            </w:pPr>
            <w:r w:rsidRPr="006E47E1">
              <w:rPr>
                <w:sz w:val="16"/>
                <w:szCs w:val="16"/>
              </w:rPr>
              <w:t>1.3</w:t>
            </w:r>
          </w:p>
        </w:tc>
        <w:tc>
          <w:tcPr>
            <w:tcW w:w="3747" w:type="dxa"/>
          </w:tcPr>
          <w:p w:rsidR="00EF5587" w:rsidRPr="006E47E1" w:rsidRDefault="00EF5587" w:rsidP="00637766">
            <w:pPr>
              <w:rPr>
                <w:sz w:val="16"/>
                <w:szCs w:val="16"/>
              </w:rPr>
            </w:pPr>
            <w:r w:rsidRPr="006E47E1">
              <w:rPr>
                <w:sz w:val="16"/>
                <w:szCs w:val="16"/>
              </w:rPr>
              <w:t>От оказания услуг по финансовой аренде (лизингу)</w:t>
            </w:r>
          </w:p>
        </w:tc>
        <w:tc>
          <w:tcPr>
            <w:tcW w:w="1701" w:type="dxa"/>
            <w:vAlign w:val="center"/>
          </w:tcPr>
          <w:p w:rsidR="00EF5587" w:rsidRPr="00EF5587" w:rsidRDefault="00EF5587">
            <w:pPr>
              <w:jc w:val="right"/>
              <w:rPr>
                <w:sz w:val="16"/>
                <w:szCs w:val="16"/>
              </w:rPr>
            </w:pPr>
            <w:r w:rsidRPr="0013352C">
              <w:rPr>
                <w:sz w:val="16"/>
              </w:rPr>
              <w:t>0</w:t>
            </w:r>
          </w:p>
        </w:tc>
        <w:tc>
          <w:tcPr>
            <w:tcW w:w="1905" w:type="dxa"/>
            <w:vAlign w:val="center"/>
          </w:tcPr>
          <w:p w:rsidR="00EF5587" w:rsidRPr="00CF1698" w:rsidRDefault="00EF5587">
            <w:pPr>
              <w:jc w:val="right"/>
              <w:rPr>
                <w:sz w:val="16"/>
                <w:szCs w:val="16"/>
              </w:rPr>
            </w:pPr>
            <w:r w:rsidRPr="00D955A9">
              <w:rPr>
                <w:sz w:val="16"/>
                <w:szCs w:val="16"/>
              </w:rPr>
              <w:t>0</w:t>
            </w:r>
          </w:p>
        </w:tc>
        <w:tc>
          <w:tcPr>
            <w:tcW w:w="2002" w:type="dxa"/>
            <w:vAlign w:val="center"/>
          </w:tcPr>
          <w:p w:rsidR="00EF5587" w:rsidRPr="00EF5587" w:rsidRDefault="00EF5587">
            <w:pPr>
              <w:jc w:val="right"/>
              <w:rPr>
                <w:sz w:val="16"/>
              </w:rPr>
            </w:pPr>
            <w:r w:rsidRPr="0013352C">
              <w:rPr>
                <w:sz w:val="16"/>
              </w:rPr>
              <w:t>0</w:t>
            </w:r>
          </w:p>
        </w:tc>
      </w:tr>
      <w:tr w:rsidR="00EF5587" w:rsidRPr="00412DDB" w:rsidTr="0013352C">
        <w:tc>
          <w:tcPr>
            <w:tcW w:w="959" w:type="dxa"/>
          </w:tcPr>
          <w:p w:rsidR="00EF5587" w:rsidRPr="006E47E1" w:rsidRDefault="00EF5587" w:rsidP="00637766">
            <w:pPr>
              <w:rPr>
                <w:sz w:val="16"/>
                <w:szCs w:val="16"/>
              </w:rPr>
            </w:pPr>
            <w:r w:rsidRPr="006E47E1">
              <w:rPr>
                <w:sz w:val="16"/>
                <w:szCs w:val="16"/>
              </w:rPr>
              <w:t>1.4</w:t>
            </w:r>
          </w:p>
        </w:tc>
        <w:tc>
          <w:tcPr>
            <w:tcW w:w="3747" w:type="dxa"/>
          </w:tcPr>
          <w:p w:rsidR="00EF5587" w:rsidRPr="006E47E1" w:rsidRDefault="00EF5587" w:rsidP="00637766">
            <w:pPr>
              <w:rPr>
                <w:sz w:val="16"/>
                <w:szCs w:val="16"/>
              </w:rPr>
            </w:pPr>
            <w:r w:rsidRPr="006E47E1">
              <w:rPr>
                <w:sz w:val="16"/>
                <w:szCs w:val="16"/>
              </w:rPr>
              <w:t>От вложений в ценные бумаги</w:t>
            </w:r>
          </w:p>
        </w:tc>
        <w:tc>
          <w:tcPr>
            <w:tcW w:w="1701" w:type="dxa"/>
            <w:vAlign w:val="center"/>
          </w:tcPr>
          <w:p w:rsidR="00EF5587" w:rsidRPr="00EF5587" w:rsidRDefault="00EF5587">
            <w:pPr>
              <w:jc w:val="right"/>
              <w:rPr>
                <w:sz w:val="16"/>
                <w:szCs w:val="16"/>
              </w:rPr>
            </w:pPr>
            <w:r w:rsidRPr="0013352C">
              <w:rPr>
                <w:sz w:val="16"/>
              </w:rPr>
              <w:t>2 667 494</w:t>
            </w:r>
          </w:p>
        </w:tc>
        <w:tc>
          <w:tcPr>
            <w:tcW w:w="1905" w:type="dxa"/>
            <w:vAlign w:val="center"/>
          </w:tcPr>
          <w:p w:rsidR="00EF5587" w:rsidRPr="00CF1698" w:rsidRDefault="00EF5587">
            <w:pPr>
              <w:jc w:val="right"/>
              <w:rPr>
                <w:sz w:val="16"/>
                <w:szCs w:val="16"/>
              </w:rPr>
            </w:pPr>
            <w:r w:rsidRPr="00D955A9">
              <w:rPr>
                <w:sz w:val="16"/>
                <w:szCs w:val="16"/>
              </w:rPr>
              <w:t>3</w:t>
            </w:r>
            <w:r>
              <w:rPr>
                <w:sz w:val="16"/>
                <w:szCs w:val="16"/>
              </w:rPr>
              <w:t> </w:t>
            </w:r>
            <w:r w:rsidRPr="00D955A9">
              <w:rPr>
                <w:sz w:val="16"/>
                <w:szCs w:val="16"/>
              </w:rPr>
              <w:t>298</w:t>
            </w:r>
            <w:r>
              <w:rPr>
                <w:sz w:val="16"/>
                <w:szCs w:val="16"/>
              </w:rPr>
              <w:t xml:space="preserve"> </w:t>
            </w:r>
            <w:r w:rsidRPr="00D955A9">
              <w:rPr>
                <w:sz w:val="16"/>
                <w:szCs w:val="16"/>
              </w:rPr>
              <w:t>956</w:t>
            </w:r>
          </w:p>
        </w:tc>
        <w:tc>
          <w:tcPr>
            <w:tcW w:w="2002" w:type="dxa"/>
            <w:vAlign w:val="center"/>
          </w:tcPr>
          <w:p w:rsidR="00EF5587" w:rsidRPr="00EF5587" w:rsidRDefault="00EF5587">
            <w:pPr>
              <w:jc w:val="right"/>
              <w:rPr>
                <w:sz w:val="16"/>
              </w:rPr>
            </w:pPr>
            <w:r w:rsidRPr="0013352C">
              <w:rPr>
                <w:sz w:val="16"/>
              </w:rPr>
              <w:t>2 443 969</w:t>
            </w:r>
          </w:p>
        </w:tc>
      </w:tr>
      <w:tr w:rsidR="00EF5587" w:rsidRPr="00412DDB" w:rsidTr="0013352C">
        <w:tc>
          <w:tcPr>
            <w:tcW w:w="959" w:type="dxa"/>
          </w:tcPr>
          <w:p w:rsidR="00EF5587" w:rsidRPr="006E47E1" w:rsidRDefault="00EF5587" w:rsidP="00637766">
            <w:pPr>
              <w:rPr>
                <w:b/>
                <w:sz w:val="16"/>
                <w:szCs w:val="16"/>
              </w:rPr>
            </w:pPr>
            <w:r w:rsidRPr="006E47E1">
              <w:rPr>
                <w:b/>
                <w:sz w:val="16"/>
                <w:szCs w:val="16"/>
              </w:rPr>
              <w:t>2</w:t>
            </w:r>
          </w:p>
        </w:tc>
        <w:tc>
          <w:tcPr>
            <w:tcW w:w="3747" w:type="dxa"/>
          </w:tcPr>
          <w:p w:rsidR="00EF5587" w:rsidRPr="006E47E1" w:rsidRDefault="00EF5587" w:rsidP="00637766">
            <w:pPr>
              <w:rPr>
                <w:b/>
                <w:sz w:val="16"/>
                <w:szCs w:val="16"/>
              </w:rPr>
            </w:pPr>
            <w:r w:rsidRPr="006E47E1">
              <w:rPr>
                <w:b/>
                <w:sz w:val="16"/>
                <w:szCs w:val="16"/>
              </w:rPr>
              <w:t>Процентные расходы, всего в том числе:</w:t>
            </w:r>
          </w:p>
        </w:tc>
        <w:tc>
          <w:tcPr>
            <w:tcW w:w="1701" w:type="dxa"/>
            <w:vAlign w:val="center"/>
          </w:tcPr>
          <w:p w:rsidR="00EF5587" w:rsidRPr="00EF5587" w:rsidRDefault="00EF5587">
            <w:pPr>
              <w:jc w:val="right"/>
              <w:rPr>
                <w:b/>
                <w:bCs/>
                <w:sz w:val="16"/>
                <w:szCs w:val="16"/>
              </w:rPr>
            </w:pPr>
            <w:r w:rsidRPr="0013352C">
              <w:rPr>
                <w:b/>
                <w:bCs/>
                <w:sz w:val="16"/>
              </w:rPr>
              <w:t>4 887 511</w:t>
            </w:r>
          </w:p>
        </w:tc>
        <w:tc>
          <w:tcPr>
            <w:tcW w:w="1905" w:type="dxa"/>
            <w:vAlign w:val="center"/>
          </w:tcPr>
          <w:p w:rsidR="00EF5587" w:rsidRPr="00CF1698" w:rsidRDefault="00EF5587">
            <w:pPr>
              <w:jc w:val="right"/>
              <w:rPr>
                <w:b/>
                <w:bCs/>
                <w:sz w:val="16"/>
                <w:szCs w:val="16"/>
              </w:rPr>
            </w:pPr>
            <w:r w:rsidRPr="00D955A9">
              <w:rPr>
                <w:b/>
                <w:bCs/>
                <w:sz w:val="16"/>
                <w:szCs w:val="16"/>
              </w:rPr>
              <w:t>6</w:t>
            </w:r>
            <w:r>
              <w:rPr>
                <w:b/>
                <w:bCs/>
                <w:sz w:val="16"/>
                <w:szCs w:val="16"/>
              </w:rPr>
              <w:t> </w:t>
            </w:r>
            <w:r w:rsidRPr="00D955A9">
              <w:rPr>
                <w:b/>
                <w:bCs/>
                <w:sz w:val="16"/>
                <w:szCs w:val="16"/>
              </w:rPr>
              <w:t>251</w:t>
            </w:r>
            <w:r>
              <w:rPr>
                <w:b/>
                <w:bCs/>
                <w:sz w:val="16"/>
                <w:szCs w:val="16"/>
              </w:rPr>
              <w:t xml:space="preserve"> </w:t>
            </w:r>
            <w:r w:rsidRPr="00D955A9">
              <w:rPr>
                <w:b/>
                <w:bCs/>
                <w:sz w:val="16"/>
                <w:szCs w:val="16"/>
              </w:rPr>
              <w:t>535</w:t>
            </w:r>
          </w:p>
        </w:tc>
        <w:tc>
          <w:tcPr>
            <w:tcW w:w="2002" w:type="dxa"/>
            <w:vAlign w:val="center"/>
          </w:tcPr>
          <w:p w:rsidR="00EF5587" w:rsidRPr="00EF5587" w:rsidRDefault="00EF5587">
            <w:pPr>
              <w:jc w:val="right"/>
              <w:rPr>
                <w:b/>
                <w:bCs/>
                <w:sz w:val="16"/>
              </w:rPr>
            </w:pPr>
            <w:r w:rsidRPr="0013352C">
              <w:rPr>
                <w:b/>
                <w:bCs/>
                <w:sz w:val="16"/>
              </w:rPr>
              <w:t>4 625 666</w:t>
            </w:r>
          </w:p>
        </w:tc>
      </w:tr>
      <w:tr w:rsidR="00EF5587" w:rsidRPr="00412DDB" w:rsidTr="0013352C">
        <w:tc>
          <w:tcPr>
            <w:tcW w:w="959" w:type="dxa"/>
          </w:tcPr>
          <w:p w:rsidR="00EF5587" w:rsidRPr="006E47E1" w:rsidRDefault="00EF5587" w:rsidP="00637766">
            <w:pPr>
              <w:rPr>
                <w:sz w:val="16"/>
                <w:szCs w:val="16"/>
              </w:rPr>
            </w:pPr>
            <w:r w:rsidRPr="006E47E1">
              <w:rPr>
                <w:sz w:val="16"/>
                <w:szCs w:val="16"/>
              </w:rPr>
              <w:t>2.1</w:t>
            </w:r>
          </w:p>
        </w:tc>
        <w:tc>
          <w:tcPr>
            <w:tcW w:w="3747" w:type="dxa"/>
          </w:tcPr>
          <w:p w:rsidR="00EF5587" w:rsidRPr="006E47E1" w:rsidRDefault="00EF5587" w:rsidP="00637766">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EF5587" w:rsidRPr="00EF5587" w:rsidRDefault="00EF5587">
            <w:pPr>
              <w:jc w:val="right"/>
              <w:rPr>
                <w:sz w:val="16"/>
                <w:szCs w:val="16"/>
              </w:rPr>
            </w:pPr>
            <w:r w:rsidRPr="0013352C">
              <w:rPr>
                <w:sz w:val="16"/>
              </w:rPr>
              <w:t>29 018</w:t>
            </w:r>
          </w:p>
        </w:tc>
        <w:tc>
          <w:tcPr>
            <w:tcW w:w="1905" w:type="dxa"/>
            <w:vAlign w:val="center"/>
          </w:tcPr>
          <w:p w:rsidR="00EF5587" w:rsidRPr="00CF1698" w:rsidRDefault="00EF5587">
            <w:pPr>
              <w:jc w:val="right"/>
              <w:rPr>
                <w:sz w:val="16"/>
                <w:szCs w:val="16"/>
              </w:rPr>
            </w:pPr>
            <w:r w:rsidRPr="00D955A9">
              <w:rPr>
                <w:sz w:val="16"/>
                <w:szCs w:val="16"/>
              </w:rPr>
              <w:t>83</w:t>
            </w:r>
            <w:r>
              <w:rPr>
                <w:sz w:val="16"/>
                <w:szCs w:val="16"/>
              </w:rPr>
              <w:t xml:space="preserve"> </w:t>
            </w:r>
            <w:r w:rsidRPr="00D955A9">
              <w:rPr>
                <w:sz w:val="16"/>
                <w:szCs w:val="16"/>
              </w:rPr>
              <w:t>391</w:t>
            </w:r>
          </w:p>
        </w:tc>
        <w:tc>
          <w:tcPr>
            <w:tcW w:w="2002" w:type="dxa"/>
            <w:vAlign w:val="center"/>
          </w:tcPr>
          <w:p w:rsidR="00EF5587" w:rsidRPr="00EF5587" w:rsidRDefault="00EF5587">
            <w:pPr>
              <w:jc w:val="right"/>
              <w:rPr>
                <w:sz w:val="16"/>
              </w:rPr>
            </w:pPr>
            <w:r w:rsidRPr="0013352C">
              <w:rPr>
                <w:sz w:val="16"/>
              </w:rPr>
              <w:t>72 962</w:t>
            </w:r>
          </w:p>
        </w:tc>
      </w:tr>
      <w:tr w:rsidR="00EF5587" w:rsidRPr="00412DDB" w:rsidTr="0013352C">
        <w:tc>
          <w:tcPr>
            <w:tcW w:w="959" w:type="dxa"/>
          </w:tcPr>
          <w:p w:rsidR="00EF5587" w:rsidRPr="006E47E1" w:rsidRDefault="00EF5587" w:rsidP="00637766">
            <w:pPr>
              <w:rPr>
                <w:sz w:val="16"/>
                <w:szCs w:val="16"/>
              </w:rPr>
            </w:pPr>
            <w:r w:rsidRPr="006E47E1">
              <w:rPr>
                <w:sz w:val="16"/>
                <w:szCs w:val="16"/>
              </w:rPr>
              <w:t>2.2</w:t>
            </w:r>
          </w:p>
        </w:tc>
        <w:tc>
          <w:tcPr>
            <w:tcW w:w="3747" w:type="dxa"/>
          </w:tcPr>
          <w:p w:rsidR="00EF5587" w:rsidRPr="006E47E1" w:rsidRDefault="00EF5587" w:rsidP="00637766">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EF5587" w:rsidRPr="00EF5587" w:rsidRDefault="00EF5587">
            <w:pPr>
              <w:jc w:val="right"/>
              <w:rPr>
                <w:sz w:val="16"/>
                <w:szCs w:val="16"/>
              </w:rPr>
            </w:pPr>
            <w:r w:rsidRPr="0013352C">
              <w:rPr>
                <w:sz w:val="16"/>
              </w:rPr>
              <w:t>4 847 293</w:t>
            </w:r>
          </w:p>
        </w:tc>
        <w:tc>
          <w:tcPr>
            <w:tcW w:w="1905" w:type="dxa"/>
            <w:vAlign w:val="center"/>
          </w:tcPr>
          <w:p w:rsidR="00EF5587" w:rsidRPr="00CF1698" w:rsidRDefault="00EF5587">
            <w:pPr>
              <w:jc w:val="right"/>
              <w:rPr>
                <w:sz w:val="16"/>
                <w:szCs w:val="16"/>
              </w:rPr>
            </w:pPr>
            <w:r w:rsidRPr="00D955A9">
              <w:rPr>
                <w:sz w:val="16"/>
                <w:szCs w:val="16"/>
              </w:rPr>
              <w:t>6</w:t>
            </w:r>
            <w:r>
              <w:rPr>
                <w:sz w:val="16"/>
                <w:szCs w:val="16"/>
              </w:rPr>
              <w:t> </w:t>
            </w:r>
            <w:r w:rsidRPr="00D955A9">
              <w:rPr>
                <w:sz w:val="16"/>
                <w:szCs w:val="16"/>
              </w:rPr>
              <w:t>157</w:t>
            </w:r>
            <w:r>
              <w:rPr>
                <w:sz w:val="16"/>
                <w:szCs w:val="16"/>
              </w:rPr>
              <w:t xml:space="preserve"> </w:t>
            </w:r>
            <w:r w:rsidRPr="00D955A9">
              <w:rPr>
                <w:sz w:val="16"/>
                <w:szCs w:val="16"/>
              </w:rPr>
              <w:t>166</w:t>
            </w:r>
          </w:p>
        </w:tc>
        <w:tc>
          <w:tcPr>
            <w:tcW w:w="2002" w:type="dxa"/>
            <w:vAlign w:val="center"/>
          </w:tcPr>
          <w:p w:rsidR="00EF5587" w:rsidRPr="00EF5587" w:rsidRDefault="00EF5587">
            <w:pPr>
              <w:jc w:val="right"/>
              <w:rPr>
                <w:sz w:val="16"/>
              </w:rPr>
            </w:pPr>
            <w:r w:rsidRPr="0013352C">
              <w:rPr>
                <w:sz w:val="16"/>
              </w:rPr>
              <w:t>4 544 627</w:t>
            </w:r>
          </w:p>
        </w:tc>
      </w:tr>
      <w:tr w:rsidR="00EF5587" w:rsidRPr="00412DDB" w:rsidTr="0013352C">
        <w:tc>
          <w:tcPr>
            <w:tcW w:w="959" w:type="dxa"/>
          </w:tcPr>
          <w:p w:rsidR="00EF5587" w:rsidRPr="006E47E1" w:rsidRDefault="00EF5587" w:rsidP="00637766">
            <w:pPr>
              <w:rPr>
                <w:sz w:val="16"/>
                <w:szCs w:val="16"/>
              </w:rPr>
            </w:pPr>
            <w:r w:rsidRPr="006E47E1">
              <w:rPr>
                <w:sz w:val="16"/>
                <w:szCs w:val="16"/>
              </w:rPr>
              <w:t>2.3</w:t>
            </w:r>
          </w:p>
        </w:tc>
        <w:tc>
          <w:tcPr>
            <w:tcW w:w="3747" w:type="dxa"/>
          </w:tcPr>
          <w:p w:rsidR="00EF5587" w:rsidRPr="006E47E1" w:rsidRDefault="00EF5587" w:rsidP="00637766">
            <w:pPr>
              <w:rPr>
                <w:sz w:val="16"/>
                <w:szCs w:val="16"/>
              </w:rPr>
            </w:pPr>
            <w:r w:rsidRPr="006E47E1">
              <w:rPr>
                <w:sz w:val="16"/>
                <w:szCs w:val="16"/>
              </w:rPr>
              <w:t>По выпущенным долговым обязательствам</w:t>
            </w:r>
          </w:p>
        </w:tc>
        <w:tc>
          <w:tcPr>
            <w:tcW w:w="1701" w:type="dxa"/>
            <w:vAlign w:val="center"/>
          </w:tcPr>
          <w:p w:rsidR="00EF5587" w:rsidRPr="00EF5587" w:rsidRDefault="00EF5587">
            <w:pPr>
              <w:jc w:val="right"/>
              <w:rPr>
                <w:sz w:val="16"/>
                <w:szCs w:val="16"/>
              </w:rPr>
            </w:pPr>
            <w:r w:rsidRPr="0013352C">
              <w:rPr>
                <w:sz w:val="16"/>
              </w:rPr>
              <w:t>11 200</w:t>
            </w:r>
          </w:p>
        </w:tc>
        <w:tc>
          <w:tcPr>
            <w:tcW w:w="1905" w:type="dxa"/>
            <w:vAlign w:val="center"/>
          </w:tcPr>
          <w:p w:rsidR="00EF5587" w:rsidRPr="00CF1698" w:rsidRDefault="00EF5587">
            <w:pPr>
              <w:jc w:val="right"/>
              <w:rPr>
                <w:sz w:val="16"/>
                <w:szCs w:val="16"/>
              </w:rPr>
            </w:pPr>
            <w:r w:rsidRPr="00D955A9">
              <w:rPr>
                <w:sz w:val="16"/>
                <w:szCs w:val="16"/>
              </w:rPr>
              <w:t>10</w:t>
            </w:r>
            <w:r>
              <w:rPr>
                <w:sz w:val="16"/>
                <w:szCs w:val="16"/>
              </w:rPr>
              <w:t xml:space="preserve"> </w:t>
            </w:r>
            <w:r w:rsidRPr="00D955A9">
              <w:rPr>
                <w:sz w:val="16"/>
                <w:szCs w:val="16"/>
              </w:rPr>
              <w:t>978</w:t>
            </w:r>
          </w:p>
        </w:tc>
        <w:tc>
          <w:tcPr>
            <w:tcW w:w="2002" w:type="dxa"/>
            <w:vAlign w:val="center"/>
          </w:tcPr>
          <w:p w:rsidR="00EF5587" w:rsidRPr="00EF5587" w:rsidRDefault="00EF5587">
            <w:pPr>
              <w:jc w:val="right"/>
              <w:rPr>
                <w:sz w:val="16"/>
              </w:rPr>
            </w:pPr>
            <w:r w:rsidRPr="0013352C">
              <w:rPr>
                <w:sz w:val="16"/>
              </w:rPr>
              <w:t>8 077</w:t>
            </w:r>
          </w:p>
        </w:tc>
      </w:tr>
      <w:tr w:rsidR="00EF5587" w:rsidRPr="00412DDB" w:rsidTr="0013352C">
        <w:tc>
          <w:tcPr>
            <w:tcW w:w="959" w:type="dxa"/>
          </w:tcPr>
          <w:p w:rsidR="00EF5587" w:rsidRPr="006E47E1" w:rsidRDefault="00EF5587" w:rsidP="00637766">
            <w:pPr>
              <w:rPr>
                <w:b/>
                <w:sz w:val="16"/>
                <w:szCs w:val="16"/>
              </w:rPr>
            </w:pPr>
            <w:r w:rsidRPr="006E47E1">
              <w:rPr>
                <w:b/>
                <w:sz w:val="16"/>
                <w:szCs w:val="16"/>
              </w:rPr>
              <w:t>3</w:t>
            </w:r>
          </w:p>
        </w:tc>
        <w:tc>
          <w:tcPr>
            <w:tcW w:w="3747" w:type="dxa"/>
          </w:tcPr>
          <w:p w:rsidR="00EF5587" w:rsidRPr="006E47E1" w:rsidRDefault="00EF5587" w:rsidP="00637766">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EF5587" w:rsidRPr="00EF5587" w:rsidRDefault="00EF5587">
            <w:pPr>
              <w:jc w:val="right"/>
              <w:rPr>
                <w:b/>
                <w:bCs/>
                <w:sz w:val="16"/>
                <w:szCs w:val="16"/>
              </w:rPr>
            </w:pPr>
            <w:r w:rsidRPr="0013352C">
              <w:rPr>
                <w:b/>
                <w:bCs/>
                <w:sz w:val="16"/>
              </w:rPr>
              <w:t>6 111 668</w:t>
            </w:r>
          </w:p>
        </w:tc>
        <w:tc>
          <w:tcPr>
            <w:tcW w:w="1905" w:type="dxa"/>
            <w:vAlign w:val="center"/>
          </w:tcPr>
          <w:p w:rsidR="00EF5587" w:rsidRPr="00CF1698" w:rsidRDefault="00EF5587">
            <w:pPr>
              <w:jc w:val="right"/>
              <w:rPr>
                <w:b/>
                <w:bCs/>
                <w:sz w:val="16"/>
                <w:szCs w:val="16"/>
              </w:rPr>
            </w:pPr>
            <w:r w:rsidRPr="00D955A9">
              <w:rPr>
                <w:b/>
                <w:bCs/>
                <w:sz w:val="16"/>
                <w:szCs w:val="16"/>
              </w:rPr>
              <w:t>5</w:t>
            </w:r>
            <w:r>
              <w:rPr>
                <w:b/>
                <w:bCs/>
                <w:sz w:val="16"/>
                <w:szCs w:val="16"/>
              </w:rPr>
              <w:t> </w:t>
            </w:r>
            <w:r w:rsidRPr="00D955A9">
              <w:rPr>
                <w:b/>
                <w:bCs/>
                <w:sz w:val="16"/>
                <w:szCs w:val="16"/>
              </w:rPr>
              <w:t>978</w:t>
            </w:r>
            <w:r>
              <w:rPr>
                <w:b/>
                <w:bCs/>
                <w:sz w:val="16"/>
                <w:szCs w:val="16"/>
              </w:rPr>
              <w:t xml:space="preserve"> </w:t>
            </w:r>
            <w:r w:rsidRPr="00D955A9">
              <w:rPr>
                <w:b/>
                <w:bCs/>
                <w:sz w:val="16"/>
                <w:szCs w:val="16"/>
              </w:rPr>
              <w:t>707</w:t>
            </w:r>
          </w:p>
        </w:tc>
        <w:tc>
          <w:tcPr>
            <w:tcW w:w="2002" w:type="dxa"/>
            <w:vAlign w:val="center"/>
          </w:tcPr>
          <w:p w:rsidR="00EF5587" w:rsidRPr="00EF5587" w:rsidRDefault="00EF5587">
            <w:pPr>
              <w:jc w:val="right"/>
              <w:rPr>
                <w:b/>
                <w:bCs/>
                <w:sz w:val="16"/>
              </w:rPr>
            </w:pPr>
            <w:r w:rsidRPr="0013352C">
              <w:rPr>
                <w:b/>
                <w:bCs/>
                <w:sz w:val="16"/>
              </w:rPr>
              <w:t>4 490 548</w:t>
            </w:r>
          </w:p>
        </w:tc>
      </w:tr>
      <w:tr w:rsidR="00EF5587" w:rsidRPr="00412DDB" w:rsidTr="0013352C">
        <w:tc>
          <w:tcPr>
            <w:tcW w:w="959" w:type="dxa"/>
          </w:tcPr>
          <w:p w:rsidR="00EF5587" w:rsidRPr="006E47E1" w:rsidRDefault="00EF5587" w:rsidP="00637766">
            <w:pPr>
              <w:rPr>
                <w:sz w:val="16"/>
                <w:szCs w:val="16"/>
              </w:rPr>
            </w:pPr>
            <w:r w:rsidRPr="006E47E1">
              <w:rPr>
                <w:sz w:val="16"/>
                <w:szCs w:val="16"/>
              </w:rPr>
              <w:t>4</w:t>
            </w:r>
          </w:p>
        </w:tc>
        <w:tc>
          <w:tcPr>
            <w:tcW w:w="3747" w:type="dxa"/>
          </w:tcPr>
          <w:p w:rsidR="00EF5587" w:rsidRPr="006E47E1" w:rsidRDefault="00EF5587" w:rsidP="00637766">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 , в том числе:</w:t>
            </w:r>
          </w:p>
        </w:tc>
        <w:tc>
          <w:tcPr>
            <w:tcW w:w="1701" w:type="dxa"/>
            <w:vAlign w:val="center"/>
          </w:tcPr>
          <w:p w:rsidR="00EF5587" w:rsidRPr="00EF5587" w:rsidRDefault="00EF5587">
            <w:pPr>
              <w:jc w:val="right"/>
              <w:rPr>
                <w:sz w:val="16"/>
                <w:szCs w:val="16"/>
              </w:rPr>
            </w:pPr>
            <w:r w:rsidRPr="0013352C">
              <w:rPr>
                <w:sz w:val="16"/>
              </w:rPr>
              <w:t>-350 528</w:t>
            </w:r>
          </w:p>
        </w:tc>
        <w:tc>
          <w:tcPr>
            <w:tcW w:w="1905" w:type="dxa"/>
            <w:vAlign w:val="center"/>
          </w:tcPr>
          <w:p w:rsidR="00EF5587" w:rsidRPr="00CF1698" w:rsidRDefault="00EF5587">
            <w:pPr>
              <w:jc w:val="right"/>
              <w:rPr>
                <w:sz w:val="16"/>
                <w:szCs w:val="16"/>
              </w:rPr>
            </w:pPr>
            <w:r w:rsidRPr="00D955A9">
              <w:rPr>
                <w:sz w:val="16"/>
                <w:szCs w:val="16"/>
              </w:rPr>
              <w:t>-464</w:t>
            </w:r>
            <w:r>
              <w:rPr>
                <w:sz w:val="16"/>
                <w:szCs w:val="16"/>
              </w:rPr>
              <w:t xml:space="preserve"> </w:t>
            </w:r>
            <w:r w:rsidRPr="00D955A9">
              <w:rPr>
                <w:sz w:val="16"/>
                <w:szCs w:val="16"/>
              </w:rPr>
              <w:t>303</w:t>
            </w:r>
          </w:p>
        </w:tc>
        <w:tc>
          <w:tcPr>
            <w:tcW w:w="2002" w:type="dxa"/>
            <w:vAlign w:val="center"/>
          </w:tcPr>
          <w:p w:rsidR="00EF5587" w:rsidRPr="00EF5587" w:rsidRDefault="00EF5587">
            <w:pPr>
              <w:jc w:val="right"/>
              <w:rPr>
                <w:sz w:val="16"/>
              </w:rPr>
            </w:pPr>
            <w:r w:rsidRPr="0013352C">
              <w:rPr>
                <w:sz w:val="16"/>
              </w:rPr>
              <w:t>-642 946</w:t>
            </w:r>
          </w:p>
        </w:tc>
      </w:tr>
      <w:tr w:rsidR="00EF5587" w:rsidRPr="00412DDB" w:rsidTr="0013352C">
        <w:tc>
          <w:tcPr>
            <w:tcW w:w="959" w:type="dxa"/>
          </w:tcPr>
          <w:p w:rsidR="00EF5587" w:rsidRPr="006E47E1" w:rsidRDefault="00EF5587" w:rsidP="00637766">
            <w:pPr>
              <w:rPr>
                <w:sz w:val="16"/>
                <w:szCs w:val="16"/>
              </w:rPr>
            </w:pPr>
            <w:r w:rsidRPr="006E47E1">
              <w:rPr>
                <w:sz w:val="16"/>
                <w:szCs w:val="16"/>
              </w:rPr>
              <w:t>4.1</w:t>
            </w:r>
          </w:p>
        </w:tc>
        <w:tc>
          <w:tcPr>
            <w:tcW w:w="3747" w:type="dxa"/>
          </w:tcPr>
          <w:p w:rsidR="00EF5587" w:rsidRPr="006E47E1" w:rsidRDefault="00EF5587" w:rsidP="00637766">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EF5587" w:rsidRPr="00EF5587" w:rsidRDefault="00EF5587">
            <w:pPr>
              <w:jc w:val="right"/>
              <w:rPr>
                <w:sz w:val="16"/>
                <w:szCs w:val="16"/>
              </w:rPr>
            </w:pPr>
            <w:r w:rsidRPr="0013352C">
              <w:rPr>
                <w:sz w:val="16"/>
              </w:rPr>
              <w:t>89 303</w:t>
            </w:r>
          </w:p>
        </w:tc>
        <w:tc>
          <w:tcPr>
            <w:tcW w:w="1905" w:type="dxa"/>
            <w:vAlign w:val="center"/>
          </w:tcPr>
          <w:p w:rsidR="00EF5587" w:rsidRPr="00CF1698" w:rsidRDefault="00EF5587">
            <w:pPr>
              <w:jc w:val="right"/>
              <w:rPr>
                <w:sz w:val="16"/>
                <w:szCs w:val="16"/>
              </w:rPr>
            </w:pPr>
            <w:r w:rsidRPr="00D955A9">
              <w:rPr>
                <w:sz w:val="16"/>
                <w:szCs w:val="16"/>
              </w:rPr>
              <w:t>-103</w:t>
            </w:r>
            <w:r>
              <w:rPr>
                <w:sz w:val="16"/>
                <w:szCs w:val="16"/>
              </w:rPr>
              <w:t xml:space="preserve"> </w:t>
            </w:r>
            <w:r w:rsidRPr="00D955A9">
              <w:rPr>
                <w:sz w:val="16"/>
                <w:szCs w:val="16"/>
              </w:rPr>
              <w:t>766</w:t>
            </w:r>
          </w:p>
        </w:tc>
        <w:tc>
          <w:tcPr>
            <w:tcW w:w="2002" w:type="dxa"/>
            <w:vAlign w:val="center"/>
          </w:tcPr>
          <w:p w:rsidR="00EF5587" w:rsidRPr="00EF5587" w:rsidRDefault="00EF5587">
            <w:pPr>
              <w:jc w:val="right"/>
              <w:rPr>
                <w:sz w:val="16"/>
              </w:rPr>
            </w:pPr>
            <w:r w:rsidRPr="0013352C">
              <w:rPr>
                <w:sz w:val="16"/>
              </w:rPr>
              <w:t>-147 763</w:t>
            </w:r>
          </w:p>
        </w:tc>
      </w:tr>
      <w:tr w:rsidR="00EF5587" w:rsidRPr="00412DDB" w:rsidTr="0013352C">
        <w:tc>
          <w:tcPr>
            <w:tcW w:w="959" w:type="dxa"/>
          </w:tcPr>
          <w:p w:rsidR="00EF5587" w:rsidRPr="006E47E1" w:rsidRDefault="00EF5587" w:rsidP="00637766">
            <w:pPr>
              <w:rPr>
                <w:b/>
                <w:sz w:val="16"/>
                <w:szCs w:val="16"/>
              </w:rPr>
            </w:pPr>
            <w:r w:rsidRPr="006E47E1">
              <w:rPr>
                <w:b/>
                <w:sz w:val="16"/>
                <w:szCs w:val="16"/>
              </w:rPr>
              <w:t>5</w:t>
            </w:r>
          </w:p>
        </w:tc>
        <w:tc>
          <w:tcPr>
            <w:tcW w:w="3747" w:type="dxa"/>
          </w:tcPr>
          <w:p w:rsidR="00EF5587" w:rsidRPr="006E47E1" w:rsidRDefault="00EF5587" w:rsidP="00637766">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EF5587" w:rsidRPr="00EF5587" w:rsidRDefault="00EF5587">
            <w:pPr>
              <w:jc w:val="right"/>
              <w:rPr>
                <w:b/>
                <w:bCs/>
                <w:sz w:val="16"/>
                <w:szCs w:val="16"/>
              </w:rPr>
            </w:pPr>
            <w:r w:rsidRPr="0013352C">
              <w:rPr>
                <w:b/>
                <w:bCs/>
                <w:sz w:val="16"/>
              </w:rPr>
              <w:t>5 761 140</w:t>
            </w:r>
          </w:p>
        </w:tc>
        <w:tc>
          <w:tcPr>
            <w:tcW w:w="1905" w:type="dxa"/>
            <w:vAlign w:val="center"/>
          </w:tcPr>
          <w:p w:rsidR="00EF5587" w:rsidRPr="00CF1698" w:rsidRDefault="00EF5587">
            <w:pPr>
              <w:jc w:val="right"/>
              <w:rPr>
                <w:b/>
                <w:bCs/>
                <w:sz w:val="16"/>
                <w:szCs w:val="16"/>
              </w:rPr>
            </w:pPr>
            <w:r w:rsidRPr="00D955A9">
              <w:rPr>
                <w:b/>
                <w:bCs/>
                <w:sz w:val="16"/>
                <w:szCs w:val="16"/>
              </w:rPr>
              <w:t>5</w:t>
            </w:r>
            <w:r>
              <w:rPr>
                <w:b/>
                <w:bCs/>
                <w:sz w:val="16"/>
                <w:szCs w:val="16"/>
              </w:rPr>
              <w:t> </w:t>
            </w:r>
            <w:r w:rsidRPr="00D955A9">
              <w:rPr>
                <w:b/>
                <w:bCs/>
                <w:sz w:val="16"/>
                <w:szCs w:val="16"/>
              </w:rPr>
              <w:t>514</w:t>
            </w:r>
            <w:r>
              <w:rPr>
                <w:b/>
                <w:bCs/>
                <w:sz w:val="16"/>
                <w:szCs w:val="16"/>
              </w:rPr>
              <w:t xml:space="preserve"> </w:t>
            </w:r>
            <w:r w:rsidRPr="00D955A9">
              <w:rPr>
                <w:b/>
                <w:bCs/>
                <w:sz w:val="16"/>
                <w:szCs w:val="16"/>
              </w:rPr>
              <w:t>404</w:t>
            </w:r>
          </w:p>
        </w:tc>
        <w:tc>
          <w:tcPr>
            <w:tcW w:w="2002" w:type="dxa"/>
            <w:vAlign w:val="center"/>
          </w:tcPr>
          <w:p w:rsidR="00EF5587" w:rsidRPr="00EF5587" w:rsidRDefault="00EF5587">
            <w:pPr>
              <w:jc w:val="right"/>
              <w:rPr>
                <w:sz w:val="16"/>
              </w:rPr>
            </w:pPr>
            <w:r w:rsidRPr="0013352C">
              <w:rPr>
                <w:sz w:val="16"/>
              </w:rPr>
              <w:t>3 847 602</w:t>
            </w:r>
          </w:p>
        </w:tc>
      </w:tr>
      <w:tr w:rsidR="00EF5587" w:rsidRPr="00412DDB" w:rsidTr="0013352C">
        <w:tc>
          <w:tcPr>
            <w:tcW w:w="959" w:type="dxa"/>
          </w:tcPr>
          <w:p w:rsidR="00EF5587" w:rsidRPr="006E47E1" w:rsidRDefault="00EF5587" w:rsidP="00637766">
            <w:pPr>
              <w:rPr>
                <w:sz w:val="16"/>
                <w:szCs w:val="16"/>
              </w:rPr>
            </w:pPr>
            <w:r w:rsidRPr="006E47E1">
              <w:rPr>
                <w:sz w:val="16"/>
                <w:szCs w:val="16"/>
              </w:rPr>
              <w:t>6</w:t>
            </w:r>
          </w:p>
        </w:tc>
        <w:tc>
          <w:tcPr>
            <w:tcW w:w="3747" w:type="dxa"/>
          </w:tcPr>
          <w:p w:rsidR="00EF5587" w:rsidRPr="006E47E1" w:rsidRDefault="00EF5587" w:rsidP="00637766">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EF5587" w:rsidRPr="00EF5587" w:rsidRDefault="00EF5587">
            <w:pPr>
              <w:jc w:val="right"/>
              <w:rPr>
                <w:sz w:val="16"/>
                <w:szCs w:val="16"/>
              </w:rPr>
            </w:pPr>
            <w:r w:rsidRPr="0013352C">
              <w:rPr>
                <w:sz w:val="16"/>
              </w:rPr>
              <w:t>-309 626</w:t>
            </w:r>
          </w:p>
        </w:tc>
        <w:tc>
          <w:tcPr>
            <w:tcW w:w="1905" w:type="dxa"/>
            <w:vAlign w:val="center"/>
          </w:tcPr>
          <w:p w:rsidR="00EF5587" w:rsidRPr="00CF1698" w:rsidRDefault="00EF5587">
            <w:pPr>
              <w:jc w:val="right"/>
              <w:rPr>
                <w:sz w:val="16"/>
                <w:szCs w:val="16"/>
              </w:rPr>
            </w:pPr>
            <w:r w:rsidRPr="00D955A9">
              <w:rPr>
                <w:sz w:val="16"/>
                <w:szCs w:val="16"/>
              </w:rPr>
              <w:t>303</w:t>
            </w:r>
            <w:r>
              <w:rPr>
                <w:sz w:val="16"/>
                <w:szCs w:val="16"/>
              </w:rPr>
              <w:t xml:space="preserve"> </w:t>
            </w:r>
            <w:r w:rsidRPr="00D955A9">
              <w:rPr>
                <w:sz w:val="16"/>
                <w:szCs w:val="16"/>
              </w:rPr>
              <w:t>460</w:t>
            </w:r>
          </w:p>
        </w:tc>
        <w:tc>
          <w:tcPr>
            <w:tcW w:w="2002" w:type="dxa"/>
            <w:vAlign w:val="center"/>
          </w:tcPr>
          <w:p w:rsidR="00EF5587" w:rsidRPr="00EF5587" w:rsidRDefault="00EF5587">
            <w:pPr>
              <w:jc w:val="right"/>
              <w:rPr>
                <w:sz w:val="16"/>
              </w:rPr>
            </w:pPr>
            <w:r w:rsidRPr="0013352C">
              <w:rPr>
                <w:sz w:val="16"/>
              </w:rPr>
              <w:t>243 309</w:t>
            </w:r>
          </w:p>
        </w:tc>
      </w:tr>
      <w:tr w:rsidR="00EF5587" w:rsidRPr="00412DDB" w:rsidTr="0013352C">
        <w:tc>
          <w:tcPr>
            <w:tcW w:w="959" w:type="dxa"/>
          </w:tcPr>
          <w:p w:rsidR="00EF5587" w:rsidRPr="006E47E1" w:rsidRDefault="00EF5587" w:rsidP="00637766">
            <w:pPr>
              <w:rPr>
                <w:sz w:val="16"/>
                <w:szCs w:val="16"/>
              </w:rPr>
            </w:pPr>
            <w:r w:rsidRPr="006E47E1">
              <w:rPr>
                <w:sz w:val="16"/>
                <w:szCs w:val="16"/>
              </w:rPr>
              <w:t>7</w:t>
            </w:r>
          </w:p>
        </w:tc>
        <w:tc>
          <w:tcPr>
            <w:tcW w:w="3747" w:type="dxa"/>
          </w:tcPr>
          <w:p w:rsidR="00EF5587" w:rsidRPr="006E47E1" w:rsidRDefault="00EF5587" w:rsidP="00637766">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EF5587" w:rsidRPr="00EF5587" w:rsidRDefault="00EF5587">
            <w:pPr>
              <w:jc w:val="right"/>
              <w:rPr>
                <w:sz w:val="16"/>
                <w:szCs w:val="16"/>
              </w:rPr>
            </w:pPr>
            <w:r w:rsidRPr="0013352C">
              <w:rPr>
                <w:sz w:val="16"/>
              </w:rPr>
              <w:t>-48 630</w:t>
            </w:r>
          </w:p>
        </w:tc>
        <w:tc>
          <w:tcPr>
            <w:tcW w:w="1905" w:type="dxa"/>
            <w:vAlign w:val="center"/>
          </w:tcPr>
          <w:p w:rsidR="00EF5587" w:rsidRPr="00CF1698" w:rsidRDefault="00EF5587">
            <w:pPr>
              <w:jc w:val="right"/>
              <w:rPr>
                <w:sz w:val="16"/>
                <w:szCs w:val="16"/>
              </w:rPr>
            </w:pPr>
            <w:r w:rsidRPr="00D955A9">
              <w:rPr>
                <w:sz w:val="16"/>
                <w:szCs w:val="16"/>
              </w:rPr>
              <w:t>0</w:t>
            </w:r>
          </w:p>
        </w:tc>
        <w:tc>
          <w:tcPr>
            <w:tcW w:w="2002" w:type="dxa"/>
            <w:vAlign w:val="center"/>
          </w:tcPr>
          <w:p w:rsidR="00EF5587" w:rsidRPr="00EF5587" w:rsidRDefault="00EF5587">
            <w:pPr>
              <w:jc w:val="right"/>
              <w:rPr>
                <w:sz w:val="16"/>
              </w:rPr>
            </w:pPr>
            <w:r w:rsidRPr="0013352C">
              <w:rPr>
                <w:sz w:val="16"/>
              </w:rPr>
              <w:t>0</w:t>
            </w:r>
          </w:p>
        </w:tc>
      </w:tr>
      <w:tr w:rsidR="00EF5587" w:rsidRPr="00412DDB" w:rsidTr="0013352C">
        <w:tc>
          <w:tcPr>
            <w:tcW w:w="959" w:type="dxa"/>
          </w:tcPr>
          <w:p w:rsidR="00EF5587" w:rsidRPr="006E47E1" w:rsidRDefault="00EF5587" w:rsidP="00637766">
            <w:pPr>
              <w:rPr>
                <w:sz w:val="16"/>
                <w:szCs w:val="16"/>
              </w:rPr>
            </w:pPr>
            <w:r w:rsidRPr="006E47E1">
              <w:rPr>
                <w:sz w:val="16"/>
                <w:szCs w:val="16"/>
              </w:rPr>
              <w:t>8</w:t>
            </w:r>
          </w:p>
        </w:tc>
        <w:tc>
          <w:tcPr>
            <w:tcW w:w="3747" w:type="dxa"/>
          </w:tcPr>
          <w:p w:rsidR="00EF5587" w:rsidRPr="006E47E1" w:rsidRDefault="00EF5587" w:rsidP="00637766">
            <w:pPr>
              <w:rPr>
                <w:sz w:val="16"/>
                <w:szCs w:val="16"/>
              </w:rPr>
            </w:pPr>
            <w:r w:rsidRPr="006E47E1">
              <w:rPr>
                <w:sz w:val="16"/>
                <w:szCs w:val="16"/>
              </w:rPr>
              <w:t>Чистые доходы от операций с ценными бумагами , имеющимися в наличии для продажи</w:t>
            </w:r>
          </w:p>
        </w:tc>
        <w:tc>
          <w:tcPr>
            <w:tcW w:w="1701" w:type="dxa"/>
            <w:vAlign w:val="center"/>
          </w:tcPr>
          <w:p w:rsidR="00EF5587" w:rsidRPr="00EF5587" w:rsidRDefault="00EF5587">
            <w:pPr>
              <w:jc w:val="right"/>
              <w:rPr>
                <w:sz w:val="16"/>
                <w:szCs w:val="16"/>
              </w:rPr>
            </w:pPr>
            <w:r w:rsidRPr="0013352C">
              <w:rPr>
                <w:sz w:val="16"/>
              </w:rPr>
              <w:t>399 955</w:t>
            </w:r>
          </w:p>
        </w:tc>
        <w:tc>
          <w:tcPr>
            <w:tcW w:w="1905" w:type="dxa"/>
            <w:vAlign w:val="center"/>
          </w:tcPr>
          <w:p w:rsidR="00EF5587" w:rsidRPr="00CF1698" w:rsidRDefault="00EF5587">
            <w:pPr>
              <w:jc w:val="right"/>
              <w:rPr>
                <w:sz w:val="16"/>
                <w:szCs w:val="16"/>
              </w:rPr>
            </w:pPr>
            <w:r w:rsidRPr="00D955A9">
              <w:rPr>
                <w:sz w:val="16"/>
                <w:szCs w:val="16"/>
              </w:rPr>
              <w:t>11</w:t>
            </w:r>
            <w:r>
              <w:rPr>
                <w:sz w:val="16"/>
                <w:szCs w:val="16"/>
              </w:rPr>
              <w:t xml:space="preserve"> </w:t>
            </w:r>
            <w:r w:rsidRPr="00D955A9">
              <w:rPr>
                <w:sz w:val="16"/>
                <w:szCs w:val="16"/>
              </w:rPr>
              <w:t>424</w:t>
            </w:r>
          </w:p>
        </w:tc>
        <w:tc>
          <w:tcPr>
            <w:tcW w:w="2002" w:type="dxa"/>
            <w:vAlign w:val="center"/>
          </w:tcPr>
          <w:p w:rsidR="00EF5587" w:rsidRPr="00EF5587" w:rsidRDefault="00EF5587">
            <w:pPr>
              <w:jc w:val="right"/>
              <w:rPr>
                <w:sz w:val="16"/>
              </w:rPr>
            </w:pPr>
            <w:r w:rsidRPr="0013352C">
              <w:rPr>
                <w:sz w:val="16"/>
              </w:rPr>
              <w:t>11 462</w:t>
            </w:r>
          </w:p>
        </w:tc>
      </w:tr>
      <w:tr w:rsidR="00EF5587" w:rsidRPr="00412DDB" w:rsidTr="0013352C">
        <w:tc>
          <w:tcPr>
            <w:tcW w:w="959" w:type="dxa"/>
          </w:tcPr>
          <w:p w:rsidR="00EF5587" w:rsidRPr="006E47E1" w:rsidRDefault="00EF5587" w:rsidP="00637766">
            <w:pPr>
              <w:rPr>
                <w:sz w:val="16"/>
                <w:szCs w:val="16"/>
              </w:rPr>
            </w:pPr>
            <w:r w:rsidRPr="006E47E1">
              <w:rPr>
                <w:sz w:val="16"/>
                <w:szCs w:val="16"/>
              </w:rPr>
              <w:t>9</w:t>
            </w:r>
          </w:p>
        </w:tc>
        <w:tc>
          <w:tcPr>
            <w:tcW w:w="3747" w:type="dxa"/>
          </w:tcPr>
          <w:p w:rsidR="00EF5587" w:rsidRPr="006E47E1" w:rsidRDefault="00EF5587" w:rsidP="00637766">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EF5587" w:rsidRPr="00EF5587" w:rsidRDefault="00EF5587">
            <w:pPr>
              <w:jc w:val="right"/>
              <w:rPr>
                <w:sz w:val="16"/>
                <w:szCs w:val="16"/>
              </w:rPr>
            </w:pPr>
            <w:r w:rsidRPr="0013352C">
              <w:rPr>
                <w:sz w:val="16"/>
              </w:rPr>
              <w:t>-169</w:t>
            </w:r>
          </w:p>
        </w:tc>
        <w:tc>
          <w:tcPr>
            <w:tcW w:w="1905" w:type="dxa"/>
            <w:vAlign w:val="center"/>
          </w:tcPr>
          <w:p w:rsidR="00EF5587" w:rsidRPr="00CF1698" w:rsidRDefault="00EF5587">
            <w:pPr>
              <w:jc w:val="right"/>
              <w:rPr>
                <w:sz w:val="16"/>
                <w:szCs w:val="16"/>
              </w:rPr>
            </w:pPr>
            <w:r w:rsidRPr="00D955A9">
              <w:rPr>
                <w:sz w:val="16"/>
                <w:szCs w:val="16"/>
              </w:rPr>
              <w:t>-1</w:t>
            </w:r>
            <w:r>
              <w:rPr>
                <w:sz w:val="16"/>
                <w:szCs w:val="16"/>
              </w:rPr>
              <w:t xml:space="preserve"> </w:t>
            </w:r>
            <w:r w:rsidRPr="00D955A9">
              <w:rPr>
                <w:sz w:val="16"/>
                <w:szCs w:val="16"/>
              </w:rPr>
              <w:t>083</w:t>
            </w:r>
          </w:p>
        </w:tc>
        <w:tc>
          <w:tcPr>
            <w:tcW w:w="2002" w:type="dxa"/>
            <w:vAlign w:val="center"/>
          </w:tcPr>
          <w:p w:rsidR="00EF5587" w:rsidRPr="00EF5587" w:rsidRDefault="00EF5587">
            <w:pPr>
              <w:jc w:val="right"/>
              <w:rPr>
                <w:sz w:val="16"/>
              </w:rPr>
            </w:pPr>
            <w:r w:rsidRPr="0013352C">
              <w:rPr>
                <w:sz w:val="16"/>
              </w:rPr>
              <w:t>-650</w:t>
            </w:r>
          </w:p>
        </w:tc>
      </w:tr>
      <w:tr w:rsidR="00EF5587" w:rsidRPr="00412DDB" w:rsidTr="0013352C">
        <w:tc>
          <w:tcPr>
            <w:tcW w:w="959" w:type="dxa"/>
          </w:tcPr>
          <w:p w:rsidR="00EF5587" w:rsidRPr="006E47E1" w:rsidRDefault="00EF5587" w:rsidP="00637766">
            <w:pPr>
              <w:rPr>
                <w:sz w:val="16"/>
                <w:szCs w:val="16"/>
              </w:rPr>
            </w:pPr>
            <w:r w:rsidRPr="006E47E1">
              <w:rPr>
                <w:sz w:val="16"/>
                <w:szCs w:val="16"/>
              </w:rPr>
              <w:t>10</w:t>
            </w:r>
          </w:p>
        </w:tc>
        <w:tc>
          <w:tcPr>
            <w:tcW w:w="3747" w:type="dxa"/>
          </w:tcPr>
          <w:p w:rsidR="00EF5587" w:rsidRPr="006E47E1" w:rsidRDefault="00EF5587" w:rsidP="00637766">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EF5587" w:rsidRPr="00EF5587" w:rsidRDefault="00EF5587">
            <w:pPr>
              <w:jc w:val="right"/>
              <w:rPr>
                <w:sz w:val="16"/>
                <w:szCs w:val="16"/>
              </w:rPr>
            </w:pPr>
            <w:r w:rsidRPr="0013352C">
              <w:rPr>
                <w:sz w:val="16"/>
              </w:rPr>
              <w:t>1 210 749</w:t>
            </w:r>
          </w:p>
        </w:tc>
        <w:tc>
          <w:tcPr>
            <w:tcW w:w="1905" w:type="dxa"/>
            <w:vAlign w:val="center"/>
          </w:tcPr>
          <w:p w:rsidR="00EF5587" w:rsidRPr="00CF1698" w:rsidRDefault="00EF5587">
            <w:pPr>
              <w:jc w:val="right"/>
              <w:rPr>
                <w:sz w:val="16"/>
                <w:szCs w:val="16"/>
              </w:rPr>
            </w:pPr>
            <w:r w:rsidRPr="00D955A9">
              <w:rPr>
                <w:sz w:val="16"/>
                <w:szCs w:val="16"/>
              </w:rPr>
              <w:t>-637</w:t>
            </w:r>
            <w:r>
              <w:rPr>
                <w:sz w:val="16"/>
                <w:szCs w:val="16"/>
              </w:rPr>
              <w:t xml:space="preserve"> </w:t>
            </w:r>
            <w:r w:rsidRPr="00D955A9">
              <w:rPr>
                <w:sz w:val="16"/>
                <w:szCs w:val="16"/>
              </w:rPr>
              <w:t>330</w:t>
            </w:r>
          </w:p>
        </w:tc>
        <w:tc>
          <w:tcPr>
            <w:tcW w:w="2002" w:type="dxa"/>
            <w:vAlign w:val="center"/>
          </w:tcPr>
          <w:p w:rsidR="00EF5587" w:rsidRPr="00EF5587" w:rsidRDefault="00EF5587">
            <w:pPr>
              <w:jc w:val="right"/>
              <w:rPr>
                <w:sz w:val="16"/>
              </w:rPr>
            </w:pPr>
            <w:r w:rsidRPr="0013352C">
              <w:rPr>
                <w:sz w:val="16"/>
              </w:rPr>
              <w:t>-622 937</w:t>
            </w:r>
          </w:p>
        </w:tc>
      </w:tr>
      <w:tr w:rsidR="00EF5587" w:rsidRPr="00412DDB" w:rsidTr="0013352C">
        <w:tc>
          <w:tcPr>
            <w:tcW w:w="959" w:type="dxa"/>
          </w:tcPr>
          <w:p w:rsidR="00EF5587" w:rsidRPr="006E47E1" w:rsidRDefault="00EF5587" w:rsidP="00637766">
            <w:pPr>
              <w:rPr>
                <w:sz w:val="16"/>
                <w:szCs w:val="16"/>
              </w:rPr>
            </w:pPr>
            <w:r w:rsidRPr="006E47E1">
              <w:rPr>
                <w:sz w:val="16"/>
                <w:szCs w:val="16"/>
              </w:rPr>
              <w:t>11</w:t>
            </w:r>
          </w:p>
        </w:tc>
        <w:tc>
          <w:tcPr>
            <w:tcW w:w="3747" w:type="dxa"/>
          </w:tcPr>
          <w:p w:rsidR="00EF5587" w:rsidRPr="006E47E1" w:rsidRDefault="00EF5587" w:rsidP="00637766">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EF5587" w:rsidRPr="00EF5587" w:rsidRDefault="00EF5587">
            <w:pPr>
              <w:jc w:val="right"/>
              <w:rPr>
                <w:sz w:val="16"/>
                <w:szCs w:val="16"/>
              </w:rPr>
            </w:pPr>
            <w:r w:rsidRPr="0013352C">
              <w:rPr>
                <w:sz w:val="16"/>
              </w:rPr>
              <w:t>-1 169 442</w:t>
            </w:r>
          </w:p>
        </w:tc>
        <w:tc>
          <w:tcPr>
            <w:tcW w:w="1905" w:type="dxa"/>
            <w:vAlign w:val="center"/>
          </w:tcPr>
          <w:p w:rsidR="00EF5587" w:rsidRPr="00CF1698" w:rsidRDefault="00EF5587">
            <w:pPr>
              <w:jc w:val="right"/>
              <w:rPr>
                <w:sz w:val="16"/>
                <w:szCs w:val="16"/>
              </w:rPr>
            </w:pPr>
            <w:r w:rsidRPr="00D955A9">
              <w:rPr>
                <w:sz w:val="16"/>
                <w:szCs w:val="16"/>
              </w:rPr>
              <w:t>133</w:t>
            </w:r>
            <w:r>
              <w:rPr>
                <w:sz w:val="16"/>
                <w:szCs w:val="16"/>
              </w:rPr>
              <w:t xml:space="preserve"> </w:t>
            </w:r>
            <w:r w:rsidRPr="00D955A9">
              <w:rPr>
                <w:sz w:val="16"/>
                <w:szCs w:val="16"/>
              </w:rPr>
              <w:t>220</w:t>
            </w:r>
          </w:p>
        </w:tc>
        <w:tc>
          <w:tcPr>
            <w:tcW w:w="2002" w:type="dxa"/>
            <w:vAlign w:val="center"/>
          </w:tcPr>
          <w:p w:rsidR="00EF5587" w:rsidRPr="00EF5587" w:rsidRDefault="00EF5587">
            <w:pPr>
              <w:jc w:val="right"/>
              <w:rPr>
                <w:sz w:val="16"/>
              </w:rPr>
            </w:pPr>
            <w:r w:rsidRPr="0013352C">
              <w:rPr>
                <w:sz w:val="16"/>
              </w:rPr>
              <w:t>129 840</w:t>
            </w:r>
          </w:p>
        </w:tc>
      </w:tr>
      <w:tr w:rsidR="00EF5587" w:rsidRPr="00412DDB" w:rsidTr="0013352C">
        <w:tc>
          <w:tcPr>
            <w:tcW w:w="959" w:type="dxa"/>
          </w:tcPr>
          <w:p w:rsidR="00EF5587" w:rsidRPr="006E47E1" w:rsidRDefault="00EF5587" w:rsidP="00637766">
            <w:pPr>
              <w:rPr>
                <w:sz w:val="16"/>
                <w:szCs w:val="16"/>
              </w:rPr>
            </w:pPr>
            <w:r w:rsidRPr="006E47E1">
              <w:rPr>
                <w:sz w:val="16"/>
                <w:szCs w:val="16"/>
              </w:rPr>
              <w:t>12</w:t>
            </w:r>
          </w:p>
        </w:tc>
        <w:tc>
          <w:tcPr>
            <w:tcW w:w="3747" w:type="dxa"/>
          </w:tcPr>
          <w:p w:rsidR="00EF5587" w:rsidRPr="006E47E1" w:rsidRDefault="00EF5587" w:rsidP="00637766">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EF5587" w:rsidRPr="00EF5587" w:rsidRDefault="00EF5587">
            <w:pPr>
              <w:jc w:val="right"/>
              <w:rPr>
                <w:sz w:val="16"/>
                <w:szCs w:val="16"/>
              </w:rPr>
            </w:pPr>
            <w:r w:rsidRPr="0013352C">
              <w:rPr>
                <w:sz w:val="16"/>
              </w:rPr>
              <w:t>1 315</w:t>
            </w:r>
          </w:p>
        </w:tc>
        <w:tc>
          <w:tcPr>
            <w:tcW w:w="1905" w:type="dxa"/>
            <w:vAlign w:val="center"/>
          </w:tcPr>
          <w:p w:rsidR="00EF5587" w:rsidRPr="00CF1698" w:rsidRDefault="00EF5587">
            <w:pPr>
              <w:jc w:val="right"/>
              <w:rPr>
                <w:sz w:val="16"/>
                <w:szCs w:val="16"/>
              </w:rPr>
            </w:pPr>
            <w:r w:rsidRPr="00D955A9">
              <w:rPr>
                <w:sz w:val="16"/>
                <w:szCs w:val="16"/>
              </w:rPr>
              <w:t>907</w:t>
            </w:r>
          </w:p>
        </w:tc>
        <w:tc>
          <w:tcPr>
            <w:tcW w:w="2002" w:type="dxa"/>
            <w:vAlign w:val="center"/>
          </w:tcPr>
          <w:p w:rsidR="00EF5587" w:rsidRPr="00EF5587" w:rsidRDefault="00EF5587">
            <w:pPr>
              <w:jc w:val="right"/>
              <w:rPr>
                <w:sz w:val="16"/>
              </w:rPr>
            </w:pPr>
            <w:r w:rsidRPr="0013352C">
              <w:rPr>
                <w:sz w:val="16"/>
              </w:rPr>
              <w:t>753</w:t>
            </w:r>
          </w:p>
        </w:tc>
      </w:tr>
      <w:tr w:rsidR="00EF5587" w:rsidRPr="00412DDB" w:rsidTr="0013352C">
        <w:tc>
          <w:tcPr>
            <w:tcW w:w="959" w:type="dxa"/>
          </w:tcPr>
          <w:p w:rsidR="00EF5587" w:rsidRPr="006E47E1" w:rsidRDefault="00EF5587" w:rsidP="00637766">
            <w:pPr>
              <w:rPr>
                <w:sz w:val="16"/>
                <w:szCs w:val="16"/>
              </w:rPr>
            </w:pPr>
            <w:r w:rsidRPr="006E47E1">
              <w:rPr>
                <w:sz w:val="16"/>
                <w:szCs w:val="16"/>
              </w:rPr>
              <w:t>13</w:t>
            </w:r>
          </w:p>
        </w:tc>
        <w:tc>
          <w:tcPr>
            <w:tcW w:w="3747" w:type="dxa"/>
          </w:tcPr>
          <w:p w:rsidR="00EF5587" w:rsidRPr="006E47E1" w:rsidRDefault="00EF5587" w:rsidP="00637766">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EF5587" w:rsidRPr="00EF5587" w:rsidRDefault="00EF5587">
            <w:pPr>
              <w:jc w:val="right"/>
              <w:rPr>
                <w:sz w:val="16"/>
                <w:szCs w:val="16"/>
              </w:rPr>
            </w:pPr>
            <w:r w:rsidRPr="0013352C">
              <w:rPr>
                <w:sz w:val="16"/>
              </w:rPr>
              <w:t>960 800</w:t>
            </w:r>
          </w:p>
        </w:tc>
        <w:tc>
          <w:tcPr>
            <w:tcW w:w="1905" w:type="dxa"/>
            <w:vAlign w:val="center"/>
          </w:tcPr>
          <w:p w:rsidR="00EF5587" w:rsidRPr="00CF1698" w:rsidRDefault="00EF5587">
            <w:pPr>
              <w:jc w:val="right"/>
              <w:rPr>
                <w:sz w:val="16"/>
                <w:szCs w:val="16"/>
              </w:rPr>
            </w:pPr>
            <w:r w:rsidRPr="00D955A9">
              <w:rPr>
                <w:sz w:val="16"/>
                <w:szCs w:val="16"/>
              </w:rPr>
              <w:t>512</w:t>
            </w:r>
            <w:r>
              <w:rPr>
                <w:sz w:val="16"/>
                <w:szCs w:val="16"/>
              </w:rPr>
              <w:t xml:space="preserve"> </w:t>
            </w:r>
            <w:r w:rsidRPr="00D955A9">
              <w:rPr>
                <w:sz w:val="16"/>
                <w:szCs w:val="16"/>
              </w:rPr>
              <w:t>397</w:t>
            </w:r>
          </w:p>
        </w:tc>
        <w:tc>
          <w:tcPr>
            <w:tcW w:w="2002" w:type="dxa"/>
            <w:vAlign w:val="center"/>
          </w:tcPr>
          <w:p w:rsidR="00EF5587" w:rsidRPr="00EF5587" w:rsidRDefault="00EF5587">
            <w:pPr>
              <w:jc w:val="right"/>
              <w:rPr>
                <w:sz w:val="16"/>
              </w:rPr>
            </w:pPr>
            <w:r w:rsidRPr="0013352C">
              <w:rPr>
                <w:sz w:val="16"/>
              </w:rPr>
              <w:t>512 397</w:t>
            </w:r>
          </w:p>
        </w:tc>
      </w:tr>
      <w:tr w:rsidR="00EF5587" w:rsidRPr="00412DDB" w:rsidTr="0013352C">
        <w:tc>
          <w:tcPr>
            <w:tcW w:w="959" w:type="dxa"/>
          </w:tcPr>
          <w:p w:rsidR="00EF5587" w:rsidRPr="006E47E1" w:rsidRDefault="00EF5587" w:rsidP="00637766">
            <w:pPr>
              <w:rPr>
                <w:sz w:val="16"/>
                <w:szCs w:val="16"/>
              </w:rPr>
            </w:pPr>
            <w:r w:rsidRPr="006E47E1">
              <w:rPr>
                <w:sz w:val="16"/>
                <w:szCs w:val="16"/>
              </w:rPr>
              <w:t>14</w:t>
            </w:r>
          </w:p>
        </w:tc>
        <w:tc>
          <w:tcPr>
            <w:tcW w:w="3747" w:type="dxa"/>
          </w:tcPr>
          <w:p w:rsidR="00EF5587" w:rsidRPr="006E47E1" w:rsidRDefault="00EF5587" w:rsidP="00637766">
            <w:pPr>
              <w:rPr>
                <w:sz w:val="16"/>
                <w:szCs w:val="16"/>
              </w:rPr>
            </w:pPr>
            <w:r w:rsidRPr="006E47E1">
              <w:rPr>
                <w:sz w:val="16"/>
                <w:szCs w:val="16"/>
              </w:rPr>
              <w:t>Комиссионные доходы</w:t>
            </w:r>
          </w:p>
        </w:tc>
        <w:tc>
          <w:tcPr>
            <w:tcW w:w="1701" w:type="dxa"/>
            <w:vAlign w:val="center"/>
          </w:tcPr>
          <w:p w:rsidR="00EF5587" w:rsidRPr="00EF5587" w:rsidRDefault="00EF5587">
            <w:pPr>
              <w:jc w:val="right"/>
              <w:rPr>
                <w:sz w:val="16"/>
                <w:szCs w:val="16"/>
              </w:rPr>
            </w:pPr>
            <w:r w:rsidRPr="0013352C">
              <w:rPr>
                <w:sz w:val="16"/>
              </w:rPr>
              <w:t>5 177 627</w:t>
            </w:r>
          </w:p>
        </w:tc>
        <w:tc>
          <w:tcPr>
            <w:tcW w:w="1905" w:type="dxa"/>
            <w:vAlign w:val="center"/>
          </w:tcPr>
          <w:p w:rsidR="00EF5587" w:rsidRPr="00CF1698" w:rsidRDefault="00EF5587">
            <w:pPr>
              <w:jc w:val="right"/>
              <w:rPr>
                <w:sz w:val="16"/>
                <w:szCs w:val="16"/>
              </w:rPr>
            </w:pPr>
            <w:r w:rsidRPr="00D955A9">
              <w:rPr>
                <w:sz w:val="16"/>
                <w:szCs w:val="16"/>
              </w:rPr>
              <w:t>6</w:t>
            </w:r>
            <w:r>
              <w:rPr>
                <w:sz w:val="16"/>
                <w:szCs w:val="16"/>
              </w:rPr>
              <w:t> </w:t>
            </w:r>
            <w:r w:rsidRPr="00D955A9">
              <w:rPr>
                <w:sz w:val="16"/>
                <w:szCs w:val="16"/>
              </w:rPr>
              <w:t>860</w:t>
            </w:r>
            <w:r>
              <w:rPr>
                <w:sz w:val="16"/>
                <w:szCs w:val="16"/>
              </w:rPr>
              <w:t xml:space="preserve"> </w:t>
            </w:r>
            <w:r w:rsidRPr="00D955A9">
              <w:rPr>
                <w:sz w:val="16"/>
                <w:szCs w:val="16"/>
              </w:rPr>
              <w:t>648</w:t>
            </w:r>
          </w:p>
        </w:tc>
        <w:tc>
          <w:tcPr>
            <w:tcW w:w="2002" w:type="dxa"/>
            <w:vAlign w:val="center"/>
          </w:tcPr>
          <w:p w:rsidR="00EF5587" w:rsidRPr="00EF5587" w:rsidRDefault="00EF5587">
            <w:pPr>
              <w:jc w:val="right"/>
              <w:rPr>
                <w:sz w:val="16"/>
              </w:rPr>
            </w:pPr>
            <w:r w:rsidRPr="0013352C">
              <w:rPr>
                <w:sz w:val="16"/>
              </w:rPr>
              <w:t>4 670 235</w:t>
            </w:r>
          </w:p>
        </w:tc>
      </w:tr>
      <w:tr w:rsidR="00EF5587" w:rsidRPr="00412DDB" w:rsidTr="0013352C">
        <w:tc>
          <w:tcPr>
            <w:tcW w:w="959" w:type="dxa"/>
          </w:tcPr>
          <w:p w:rsidR="00EF5587" w:rsidRPr="006E47E1" w:rsidRDefault="00EF5587" w:rsidP="00637766">
            <w:pPr>
              <w:rPr>
                <w:sz w:val="16"/>
                <w:szCs w:val="16"/>
              </w:rPr>
            </w:pPr>
            <w:r w:rsidRPr="006E47E1">
              <w:rPr>
                <w:sz w:val="16"/>
                <w:szCs w:val="16"/>
              </w:rPr>
              <w:t>15</w:t>
            </w:r>
          </w:p>
        </w:tc>
        <w:tc>
          <w:tcPr>
            <w:tcW w:w="3747" w:type="dxa"/>
          </w:tcPr>
          <w:p w:rsidR="00EF5587" w:rsidRPr="006E47E1" w:rsidRDefault="00EF5587" w:rsidP="00637766">
            <w:pPr>
              <w:rPr>
                <w:sz w:val="16"/>
                <w:szCs w:val="16"/>
              </w:rPr>
            </w:pPr>
            <w:r w:rsidRPr="006E47E1">
              <w:rPr>
                <w:sz w:val="16"/>
                <w:szCs w:val="16"/>
              </w:rPr>
              <w:t>Комиссионные расходы</w:t>
            </w:r>
          </w:p>
        </w:tc>
        <w:tc>
          <w:tcPr>
            <w:tcW w:w="1701" w:type="dxa"/>
            <w:vAlign w:val="center"/>
          </w:tcPr>
          <w:p w:rsidR="00EF5587" w:rsidRPr="00EF5587" w:rsidRDefault="00EF5587">
            <w:pPr>
              <w:jc w:val="right"/>
              <w:rPr>
                <w:sz w:val="16"/>
                <w:szCs w:val="16"/>
              </w:rPr>
            </w:pPr>
            <w:r w:rsidRPr="0013352C">
              <w:rPr>
                <w:sz w:val="16"/>
              </w:rPr>
              <w:t>2 585 927</w:t>
            </w:r>
          </w:p>
        </w:tc>
        <w:tc>
          <w:tcPr>
            <w:tcW w:w="1905" w:type="dxa"/>
            <w:vAlign w:val="center"/>
          </w:tcPr>
          <w:p w:rsidR="00EF5587" w:rsidRPr="00CF1698" w:rsidRDefault="00EF5587">
            <w:pPr>
              <w:jc w:val="right"/>
              <w:rPr>
                <w:sz w:val="16"/>
                <w:szCs w:val="16"/>
              </w:rPr>
            </w:pPr>
            <w:r w:rsidRPr="00D955A9">
              <w:rPr>
                <w:sz w:val="16"/>
                <w:szCs w:val="16"/>
              </w:rPr>
              <w:t>2</w:t>
            </w:r>
            <w:r>
              <w:rPr>
                <w:sz w:val="16"/>
                <w:szCs w:val="16"/>
              </w:rPr>
              <w:t> </w:t>
            </w:r>
            <w:r w:rsidRPr="00D955A9">
              <w:rPr>
                <w:sz w:val="16"/>
                <w:szCs w:val="16"/>
              </w:rPr>
              <w:t>448</w:t>
            </w:r>
            <w:r>
              <w:rPr>
                <w:sz w:val="16"/>
                <w:szCs w:val="16"/>
              </w:rPr>
              <w:t xml:space="preserve"> </w:t>
            </w:r>
            <w:r w:rsidRPr="00D955A9">
              <w:rPr>
                <w:sz w:val="16"/>
                <w:szCs w:val="16"/>
              </w:rPr>
              <w:t>830</w:t>
            </w:r>
          </w:p>
        </w:tc>
        <w:tc>
          <w:tcPr>
            <w:tcW w:w="2002" w:type="dxa"/>
            <w:vAlign w:val="center"/>
          </w:tcPr>
          <w:p w:rsidR="00EF5587" w:rsidRPr="00EF5587" w:rsidRDefault="00EF5587">
            <w:pPr>
              <w:jc w:val="right"/>
              <w:rPr>
                <w:sz w:val="16"/>
              </w:rPr>
            </w:pPr>
            <w:r w:rsidRPr="0013352C">
              <w:rPr>
                <w:sz w:val="16"/>
              </w:rPr>
              <w:t>1 556 442</w:t>
            </w:r>
          </w:p>
        </w:tc>
      </w:tr>
      <w:tr w:rsidR="00EF5587" w:rsidRPr="00412DDB" w:rsidTr="0013352C">
        <w:tc>
          <w:tcPr>
            <w:tcW w:w="959" w:type="dxa"/>
          </w:tcPr>
          <w:p w:rsidR="00EF5587" w:rsidRPr="006E47E1" w:rsidRDefault="00EF5587" w:rsidP="00637766">
            <w:pPr>
              <w:rPr>
                <w:sz w:val="16"/>
                <w:szCs w:val="16"/>
              </w:rPr>
            </w:pPr>
            <w:r w:rsidRPr="006E47E1">
              <w:rPr>
                <w:sz w:val="16"/>
                <w:szCs w:val="16"/>
              </w:rPr>
              <w:t>16</w:t>
            </w:r>
          </w:p>
        </w:tc>
        <w:tc>
          <w:tcPr>
            <w:tcW w:w="3747" w:type="dxa"/>
          </w:tcPr>
          <w:p w:rsidR="00EF5587" w:rsidRPr="006E47E1" w:rsidRDefault="00EF5587"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EF5587" w:rsidRPr="00EF5587" w:rsidRDefault="00EF5587">
            <w:pPr>
              <w:jc w:val="right"/>
              <w:rPr>
                <w:sz w:val="16"/>
                <w:szCs w:val="16"/>
              </w:rPr>
            </w:pPr>
            <w:r w:rsidRPr="0013352C">
              <w:rPr>
                <w:sz w:val="16"/>
              </w:rPr>
              <w:t>12 126</w:t>
            </w:r>
          </w:p>
        </w:tc>
        <w:tc>
          <w:tcPr>
            <w:tcW w:w="1905" w:type="dxa"/>
            <w:vAlign w:val="center"/>
          </w:tcPr>
          <w:p w:rsidR="00EF5587" w:rsidRPr="00CF1698" w:rsidRDefault="00EF5587">
            <w:pPr>
              <w:jc w:val="right"/>
              <w:rPr>
                <w:sz w:val="16"/>
                <w:szCs w:val="16"/>
              </w:rPr>
            </w:pPr>
            <w:r w:rsidRPr="00D955A9">
              <w:rPr>
                <w:sz w:val="16"/>
                <w:szCs w:val="16"/>
              </w:rPr>
              <w:t>-349</w:t>
            </w:r>
            <w:r>
              <w:rPr>
                <w:sz w:val="16"/>
                <w:szCs w:val="16"/>
              </w:rPr>
              <w:t xml:space="preserve"> </w:t>
            </w:r>
            <w:r w:rsidRPr="00D955A9">
              <w:rPr>
                <w:sz w:val="16"/>
                <w:szCs w:val="16"/>
              </w:rPr>
              <w:t>973</w:t>
            </w:r>
          </w:p>
        </w:tc>
        <w:tc>
          <w:tcPr>
            <w:tcW w:w="2002" w:type="dxa"/>
            <w:vAlign w:val="center"/>
          </w:tcPr>
          <w:p w:rsidR="00EF5587" w:rsidRPr="00EF5587" w:rsidRDefault="00EF5587">
            <w:pPr>
              <w:jc w:val="right"/>
              <w:rPr>
                <w:sz w:val="16"/>
              </w:rPr>
            </w:pPr>
            <w:r w:rsidRPr="0013352C">
              <w:rPr>
                <w:sz w:val="16"/>
              </w:rPr>
              <w:t>-414 909</w:t>
            </w:r>
          </w:p>
        </w:tc>
      </w:tr>
      <w:tr w:rsidR="00EF5587" w:rsidRPr="00412DDB" w:rsidTr="0013352C">
        <w:tc>
          <w:tcPr>
            <w:tcW w:w="959" w:type="dxa"/>
          </w:tcPr>
          <w:p w:rsidR="00EF5587" w:rsidRPr="006E47E1" w:rsidRDefault="00EF5587" w:rsidP="00637766">
            <w:pPr>
              <w:rPr>
                <w:sz w:val="16"/>
                <w:szCs w:val="16"/>
              </w:rPr>
            </w:pPr>
            <w:r w:rsidRPr="006E47E1">
              <w:rPr>
                <w:sz w:val="16"/>
                <w:szCs w:val="16"/>
              </w:rPr>
              <w:t>17</w:t>
            </w:r>
          </w:p>
        </w:tc>
        <w:tc>
          <w:tcPr>
            <w:tcW w:w="3747" w:type="dxa"/>
          </w:tcPr>
          <w:p w:rsidR="00EF5587" w:rsidRPr="006E47E1" w:rsidRDefault="00EF5587"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EF5587" w:rsidRPr="00EF5587" w:rsidRDefault="00EF5587">
            <w:pPr>
              <w:jc w:val="right"/>
              <w:rPr>
                <w:sz w:val="16"/>
                <w:szCs w:val="16"/>
              </w:rPr>
            </w:pPr>
            <w:r w:rsidRPr="0013352C">
              <w:rPr>
                <w:sz w:val="16"/>
              </w:rPr>
              <w:t>0</w:t>
            </w:r>
          </w:p>
        </w:tc>
        <w:tc>
          <w:tcPr>
            <w:tcW w:w="1905" w:type="dxa"/>
            <w:vAlign w:val="center"/>
          </w:tcPr>
          <w:p w:rsidR="00EF5587" w:rsidRPr="00CF1698" w:rsidRDefault="00EF5587">
            <w:pPr>
              <w:jc w:val="right"/>
              <w:rPr>
                <w:sz w:val="16"/>
                <w:szCs w:val="16"/>
              </w:rPr>
            </w:pPr>
            <w:r w:rsidRPr="00D955A9">
              <w:rPr>
                <w:sz w:val="16"/>
                <w:szCs w:val="16"/>
              </w:rPr>
              <w:t>3</w:t>
            </w:r>
            <w:r>
              <w:rPr>
                <w:sz w:val="16"/>
                <w:szCs w:val="16"/>
              </w:rPr>
              <w:t xml:space="preserve"> </w:t>
            </w:r>
            <w:r w:rsidRPr="00D955A9">
              <w:rPr>
                <w:sz w:val="16"/>
                <w:szCs w:val="16"/>
              </w:rPr>
              <w:t>853</w:t>
            </w:r>
          </w:p>
        </w:tc>
        <w:tc>
          <w:tcPr>
            <w:tcW w:w="2002" w:type="dxa"/>
            <w:vAlign w:val="center"/>
          </w:tcPr>
          <w:p w:rsidR="00EF5587" w:rsidRPr="00EF5587" w:rsidRDefault="00EF5587">
            <w:pPr>
              <w:jc w:val="right"/>
              <w:rPr>
                <w:sz w:val="16"/>
              </w:rPr>
            </w:pPr>
            <w:r w:rsidRPr="0013352C">
              <w:rPr>
                <w:sz w:val="16"/>
              </w:rPr>
              <w:t>-638</w:t>
            </w:r>
          </w:p>
        </w:tc>
      </w:tr>
      <w:tr w:rsidR="00EF5587" w:rsidRPr="00412DDB" w:rsidTr="0013352C">
        <w:tc>
          <w:tcPr>
            <w:tcW w:w="959" w:type="dxa"/>
          </w:tcPr>
          <w:p w:rsidR="00EF5587" w:rsidRPr="006E47E1" w:rsidRDefault="00EF5587" w:rsidP="00637766">
            <w:pPr>
              <w:rPr>
                <w:sz w:val="16"/>
                <w:szCs w:val="16"/>
              </w:rPr>
            </w:pPr>
            <w:r w:rsidRPr="006E47E1">
              <w:rPr>
                <w:sz w:val="16"/>
                <w:szCs w:val="16"/>
              </w:rPr>
              <w:t>18</w:t>
            </w:r>
          </w:p>
        </w:tc>
        <w:tc>
          <w:tcPr>
            <w:tcW w:w="3747" w:type="dxa"/>
          </w:tcPr>
          <w:p w:rsidR="00EF5587" w:rsidRPr="006E47E1" w:rsidRDefault="00EF5587" w:rsidP="00637766">
            <w:pPr>
              <w:rPr>
                <w:sz w:val="16"/>
                <w:szCs w:val="16"/>
              </w:rPr>
            </w:pPr>
            <w:r w:rsidRPr="006E47E1">
              <w:rPr>
                <w:sz w:val="16"/>
                <w:szCs w:val="16"/>
              </w:rPr>
              <w:t>Изменение резерва по прочим потерям</w:t>
            </w:r>
          </w:p>
        </w:tc>
        <w:tc>
          <w:tcPr>
            <w:tcW w:w="1701" w:type="dxa"/>
            <w:vAlign w:val="center"/>
          </w:tcPr>
          <w:p w:rsidR="00EF5587" w:rsidRPr="00EF5587" w:rsidRDefault="00EF5587">
            <w:pPr>
              <w:jc w:val="right"/>
              <w:rPr>
                <w:sz w:val="16"/>
                <w:szCs w:val="16"/>
              </w:rPr>
            </w:pPr>
            <w:r w:rsidRPr="0013352C">
              <w:rPr>
                <w:sz w:val="16"/>
              </w:rPr>
              <w:t>420 607</w:t>
            </w:r>
          </w:p>
        </w:tc>
        <w:tc>
          <w:tcPr>
            <w:tcW w:w="1905" w:type="dxa"/>
            <w:vAlign w:val="center"/>
          </w:tcPr>
          <w:p w:rsidR="00EF5587" w:rsidRPr="00CF1698" w:rsidRDefault="00EF5587">
            <w:pPr>
              <w:jc w:val="right"/>
              <w:rPr>
                <w:sz w:val="16"/>
                <w:szCs w:val="16"/>
              </w:rPr>
            </w:pPr>
            <w:r w:rsidRPr="00D955A9">
              <w:rPr>
                <w:sz w:val="16"/>
                <w:szCs w:val="16"/>
              </w:rPr>
              <w:t>-400</w:t>
            </w:r>
            <w:r>
              <w:rPr>
                <w:sz w:val="16"/>
                <w:szCs w:val="16"/>
              </w:rPr>
              <w:t xml:space="preserve"> </w:t>
            </w:r>
            <w:r w:rsidRPr="00D955A9">
              <w:rPr>
                <w:sz w:val="16"/>
                <w:szCs w:val="16"/>
              </w:rPr>
              <w:t>934</w:t>
            </w:r>
          </w:p>
        </w:tc>
        <w:tc>
          <w:tcPr>
            <w:tcW w:w="2002" w:type="dxa"/>
            <w:vAlign w:val="center"/>
          </w:tcPr>
          <w:p w:rsidR="00EF5587" w:rsidRPr="00EF5587" w:rsidRDefault="00EF5587">
            <w:pPr>
              <w:jc w:val="right"/>
              <w:rPr>
                <w:sz w:val="16"/>
              </w:rPr>
            </w:pPr>
            <w:r w:rsidRPr="0013352C">
              <w:rPr>
                <w:sz w:val="16"/>
              </w:rPr>
              <w:t>193 091</w:t>
            </w:r>
          </w:p>
        </w:tc>
      </w:tr>
      <w:tr w:rsidR="00EF5587" w:rsidRPr="00412DDB" w:rsidTr="0013352C">
        <w:tc>
          <w:tcPr>
            <w:tcW w:w="959" w:type="dxa"/>
          </w:tcPr>
          <w:p w:rsidR="00EF5587" w:rsidRPr="006E47E1" w:rsidRDefault="00EF5587" w:rsidP="00637766">
            <w:pPr>
              <w:rPr>
                <w:sz w:val="16"/>
                <w:szCs w:val="16"/>
              </w:rPr>
            </w:pPr>
            <w:r w:rsidRPr="006E47E1">
              <w:rPr>
                <w:sz w:val="16"/>
                <w:szCs w:val="16"/>
              </w:rPr>
              <w:t>19</w:t>
            </w:r>
          </w:p>
        </w:tc>
        <w:tc>
          <w:tcPr>
            <w:tcW w:w="3747" w:type="dxa"/>
          </w:tcPr>
          <w:p w:rsidR="00EF5587" w:rsidRPr="006E47E1" w:rsidRDefault="00EF5587" w:rsidP="00637766">
            <w:pPr>
              <w:rPr>
                <w:sz w:val="16"/>
                <w:szCs w:val="16"/>
              </w:rPr>
            </w:pPr>
            <w:r w:rsidRPr="006E47E1">
              <w:rPr>
                <w:sz w:val="16"/>
                <w:szCs w:val="16"/>
              </w:rPr>
              <w:t>Прочие операционные доходы</w:t>
            </w:r>
          </w:p>
        </w:tc>
        <w:tc>
          <w:tcPr>
            <w:tcW w:w="1701" w:type="dxa"/>
            <w:vAlign w:val="center"/>
          </w:tcPr>
          <w:p w:rsidR="00EF5587" w:rsidRPr="00EF5587" w:rsidRDefault="00EF5587">
            <w:pPr>
              <w:jc w:val="right"/>
              <w:rPr>
                <w:sz w:val="16"/>
                <w:szCs w:val="16"/>
              </w:rPr>
            </w:pPr>
            <w:r w:rsidRPr="0013352C">
              <w:rPr>
                <w:sz w:val="16"/>
              </w:rPr>
              <w:t>645 294</w:t>
            </w:r>
          </w:p>
        </w:tc>
        <w:tc>
          <w:tcPr>
            <w:tcW w:w="1905" w:type="dxa"/>
            <w:vAlign w:val="center"/>
          </w:tcPr>
          <w:p w:rsidR="00EF5587" w:rsidRPr="00CF1698" w:rsidRDefault="00EF5587">
            <w:pPr>
              <w:jc w:val="right"/>
              <w:rPr>
                <w:sz w:val="16"/>
                <w:szCs w:val="16"/>
              </w:rPr>
            </w:pPr>
            <w:r w:rsidRPr="00D955A9">
              <w:rPr>
                <w:sz w:val="16"/>
                <w:szCs w:val="16"/>
              </w:rPr>
              <w:t>771</w:t>
            </w:r>
            <w:r>
              <w:rPr>
                <w:sz w:val="16"/>
                <w:szCs w:val="16"/>
              </w:rPr>
              <w:t xml:space="preserve"> </w:t>
            </w:r>
            <w:r w:rsidRPr="00D955A9">
              <w:rPr>
                <w:sz w:val="16"/>
                <w:szCs w:val="16"/>
              </w:rPr>
              <w:t>576</w:t>
            </w:r>
          </w:p>
        </w:tc>
        <w:tc>
          <w:tcPr>
            <w:tcW w:w="2002" w:type="dxa"/>
            <w:vAlign w:val="center"/>
          </w:tcPr>
          <w:p w:rsidR="00EF5587" w:rsidRPr="00EF5587" w:rsidRDefault="00EF5587">
            <w:pPr>
              <w:jc w:val="right"/>
              <w:rPr>
                <w:sz w:val="16"/>
              </w:rPr>
            </w:pPr>
            <w:r w:rsidRPr="0013352C">
              <w:rPr>
                <w:sz w:val="16"/>
              </w:rPr>
              <w:t>456 800</w:t>
            </w:r>
          </w:p>
        </w:tc>
      </w:tr>
      <w:tr w:rsidR="00EF5587" w:rsidRPr="00412DDB" w:rsidTr="0013352C">
        <w:tc>
          <w:tcPr>
            <w:tcW w:w="959" w:type="dxa"/>
          </w:tcPr>
          <w:p w:rsidR="00EF5587" w:rsidRPr="006E47E1" w:rsidRDefault="00EF5587" w:rsidP="00637766">
            <w:pPr>
              <w:rPr>
                <w:b/>
                <w:sz w:val="16"/>
                <w:szCs w:val="16"/>
              </w:rPr>
            </w:pPr>
            <w:r w:rsidRPr="006E47E1">
              <w:rPr>
                <w:b/>
                <w:sz w:val="16"/>
                <w:szCs w:val="16"/>
              </w:rPr>
              <w:t>20</w:t>
            </w:r>
          </w:p>
        </w:tc>
        <w:tc>
          <w:tcPr>
            <w:tcW w:w="3747" w:type="dxa"/>
          </w:tcPr>
          <w:p w:rsidR="00EF5587" w:rsidRPr="006E47E1" w:rsidRDefault="00EF5587" w:rsidP="00637766">
            <w:pPr>
              <w:rPr>
                <w:b/>
                <w:sz w:val="16"/>
                <w:szCs w:val="16"/>
              </w:rPr>
            </w:pPr>
            <w:r w:rsidRPr="006E47E1">
              <w:rPr>
                <w:b/>
                <w:sz w:val="16"/>
                <w:szCs w:val="16"/>
              </w:rPr>
              <w:t>Чистые доходы ( расходы)</w:t>
            </w:r>
          </w:p>
        </w:tc>
        <w:tc>
          <w:tcPr>
            <w:tcW w:w="1701" w:type="dxa"/>
            <w:vAlign w:val="center"/>
          </w:tcPr>
          <w:p w:rsidR="00EF5587" w:rsidRPr="00EF5587" w:rsidRDefault="00EF5587">
            <w:pPr>
              <w:jc w:val="right"/>
              <w:rPr>
                <w:b/>
                <w:bCs/>
                <w:sz w:val="16"/>
                <w:szCs w:val="16"/>
              </w:rPr>
            </w:pPr>
            <w:r w:rsidRPr="0013352C">
              <w:rPr>
                <w:b/>
                <w:bCs/>
                <w:sz w:val="16"/>
              </w:rPr>
              <w:t>10 475 819</w:t>
            </w:r>
          </w:p>
        </w:tc>
        <w:tc>
          <w:tcPr>
            <w:tcW w:w="1905" w:type="dxa"/>
            <w:vAlign w:val="center"/>
          </w:tcPr>
          <w:p w:rsidR="00EF5587" w:rsidRPr="00CF1698" w:rsidRDefault="00EF5587">
            <w:pPr>
              <w:jc w:val="right"/>
              <w:rPr>
                <w:b/>
                <w:bCs/>
                <w:sz w:val="16"/>
                <w:szCs w:val="16"/>
              </w:rPr>
            </w:pPr>
            <w:r w:rsidRPr="00D955A9">
              <w:rPr>
                <w:b/>
                <w:bCs/>
                <w:sz w:val="16"/>
                <w:szCs w:val="16"/>
              </w:rPr>
              <w:t>10</w:t>
            </w:r>
            <w:r>
              <w:rPr>
                <w:b/>
                <w:bCs/>
                <w:sz w:val="16"/>
                <w:szCs w:val="16"/>
              </w:rPr>
              <w:t> </w:t>
            </w:r>
            <w:r w:rsidRPr="00D955A9">
              <w:rPr>
                <w:b/>
                <w:bCs/>
                <w:sz w:val="16"/>
                <w:szCs w:val="16"/>
              </w:rPr>
              <w:t>273</w:t>
            </w:r>
            <w:r>
              <w:rPr>
                <w:b/>
                <w:bCs/>
                <w:sz w:val="16"/>
                <w:szCs w:val="16"/>
              </w:rPr>
              <w:t xml:space="preserve"> </w:t>
            </w:r>
            <w:r w:rsidRPr="00D955A9">
              <w:rPr>
                <w:b/>
                <w:bCs/>
                <w:sz w:val="16"/>
                <w:szCs w:val="16"/>
              </w:rPr>
              <w:t>739</w:t>
            </w:r>
          </w:p>
        </w:tc>
        <w:tc>
          <w:tcPr>
            <w:tcW w:w="2002" w:type="dxa"/>
            <w:vAlign w:val="center"/>
          </w:tcPr>
          <w:p w:rsidR="00EF5587" w:rsidRPr="00EF5587" w:rsidRDefault="00EF5587">
            <w:pPr>
              <w:jc w:val="right"/>
              <w:rPr>
                <w:b/>
                <w:bCs/>
                <w:sz w:val="16"/>
              </w:rPr>
            </w:pPr>
            <w:r w:rsidRPr="0013352C">
              <w:rPr>
                <w:b/>
                <w:bCs/>
                <w:sz w:val="16"/>
              </w:rPr>
              <w:t>7 469 913</w:t>
            </w:r>
          </w:p>
        </w:tc>
      </w:tr>
      <w:tr w:rsidR="00EF5587" w:rsidRPr="00412DDB" w:rsidTr="0013352C">
        <w:tc>
          <w:tcPr>
            <w:tcW w:w="959" w:type="dxa"/>
          </w:tcPr>
          <w:p w:rsidR="00EF5587" w:rsidRPr="006E47E1" w:rsidRDefault="00EF5587" w:rsidP="00637766">
            <w:pPr>
              <w:rPr>
                <w:sz w:val="16"/>
                <w:szCs w:val="16"/>
              </w:rPr>
            </w:pPr>
            <w:r w:rsidRPr="006E47E1">
              <w:rPr>
                <w:sz w:val="16"/>
                <w:szCs w:val="16"/>
              </w:rPr>
              <w:t>21</w:t>
            </w:r>
          </w:p>
        </w:tc>
        <w:tc>
          <w:tcPr>
            <w:tcW w:w="3747" w:type="dxa"/>
          </w:tcPr>
          <w:p w:rsidR="00EF5587" w:rsidRPr="006E47E1" w:rsidRDefault="00EF5587" w:rsidP="00637766">
            <w:pPr>
              <w:rPr>
                <w:sz w:val="16"/>
                <w:szCs w:val="16"/>
              </w:rPr>
            </w:pPr>
            <w:r w:rsidRPr="006E47E1">
              <w:rPr>
                <w:sz w:val="16"/>
                <w:szCs w:val="16"/>
              </w:rPr>
              <w:t>Операционные расходы</w:t>
            </w:r>
          </w:p>
        </w:tc>
        <w:tc>
          <w:tcPr>
            <w:tcW w:w="1701" w:type="dxa"/>
            <w:vAlign w:val="center"/>
          </w:tcPr>
          <w:p w:rsidR="00EF5587" w:rsidRPr="00EF5587" w:rsidRDefault="00EF5587">
            <w:pPr>
              <w:jc w:val="right"/>
              <w:rPr>
                <w:sz w:val="16"/>
                <w:szCs w:val="16"/>
              </w:rPr>
            </w:pPr>
            <w:r w:rsidRPr="0013352C">
              <w:rPr>
                <w:sz w:val="16"/>
              </w:rPr>
              <w:t>7 084 825</w:t>
            </w:r>
          </w:p>
        </w:tc>
        <w:tc>
          <w:tcPr>
            <w:tcW w:w="1905" w:type="dxa"/>
            <w:vAlign w:val="center"/>
          </w:tcPr>
          <w:p w:rsidR="00EF5587" w:rsidRPr="00CF1698" w:rsidRDefault="00EF5587">
            <w:pPr>
              <w:jc w:val="right"/>
              <w:rPr>
                <w:sz w:val="16"/>
                <w:szCs w:val="16"/>
              </w:rPr>
            </w:pPr>
            <w:r w:rsidRPr="00D955A9">
              <w:rPr>
                <w:sz w:val="16"/>
                <w:szCs w:val="16"/>
              </w:rPr>
              <w:t>8</w:t>
            </w:r>
            <w:r>
              <w:rPr>
                <w:sz w:val="16"/>
                <w:szCs w:val="16"/>
              </w:rPr>
              <w:t> </w:t>
            </w:r>
            <w:r w:rsidRPr="00D955A9">
              <w:rPr>
                <w:sz w:val="16"/>
                <w:szCs w:val="16"/>
              </w:rPr>
              <w:t>009</w:t>
            </w:r>
            <w:r>
              <w:rPr>
                <w:sz w:val="16"/>
                <w:szCs w:val="16"/>
              </w:rPr>
              <w:t xml:space="preserve"> </w:t>
            </w:r>
            <w:r w:rsidRPr="00D955A9">
              <w:rPr>
                <w:sz w:val="16"/>
                <w:szCs w:val="16"/>
              </w:rPr>
              <w:t>612</w:t>
            </w:r>
          </w:p>
        </w:tc>
        <w:tc>
          <w:tcPr>
            <w:tcW w:w="2002" w:type="dxa"/>
            <w:vAlign w:val="center"/>
          </w:tcPr>
          <w:p w:rsidR="00EF5587" w:rsidRPr="00EF5587" w:rsidRDefault="00EF5587">
            <w:pPr>
              <w:jc w:val="right"/>
              <w:rPr>
                <w:sz w:val="16"/>
              </w:rPr>
            </w:pPr>
            <w:r w:rsidRPr="0013352C">
              <w:rPr>
                <w:sz w:val="16"/>
              </w:rPr>
              <w:t>4 913 249</w:t>
            </w:r>
          </w:p>
        </w:tc>
      </w:tr>
      <w:tr w:rsidR="00EF5587" w:rsidRPr="00412DDB" w:rsidTr="0013352C">
        <w:tc>
          <w:tcPr>
            <w:tcW w:w="959" w:type="dxa"/>
          </w:tcPr>
          <w:p w:rsidR="00EF5587" w:rsidRPr="006E47E1" w:rsidRDefault="00EF5587" w:rsidP="00637766">
            <w:pPr>
              <w:rPr>
                <w:b/>
                <w:sz w:val="16"/>
                <w:szCs w:val="16"/>
              </w:rPr>
            </w:pPr>
            <w:r w:rsidRPr="006E47E1">
              <w:rPr>
                <w:b/>
                <w:sz w:val="16"/>
                <w:szCs w:val="16"/>
              </w:rPr>
              <w:t>22</w:t>
            </w:r>
          </w:p>
        </w:tc>
        <w:tc>
          <w:tcPr>
            <w:tcW w:w="3747" w:type="dxa"/>
          </w:tcPr>
          <w:p w:rsidR="00EF5587" w:rsidRPr="006E47E1" w:rsidRDefault="00EF5587" w:rsidP="00637766">
            <w:pPr>
              <w:rPr>
                <w:b/>
                <w:sz w:val="16"/>
                <w:szCs w:val="16"/>
              </w:rPr>
            </w:pPr>
            <w:r w:rsidRPr="006E47E1">
              <w:rPr>
                <w:b/>
                <w:sz w:val="16"/>
                <w:szCs w:val="16"/>
              </w:rPr>
              <w:t>Прибыль  (убыток) до налогообложения</w:t>
            </w:r>
          </w:p>
        </w:tc>
        <w:tc>
          <w:tcPr>
            <w:tcW w:w="1701" w:type="dxa"/>
            <w:vAlign w:val="center"/>
          </w:tcPr>
          <w:p w:rsidR="00EF5587" w:rsidRPr="00EF5587" w:rsidRDefault="00EF5587">
            <w:pPr>
              <w:jc w:val="right"/>
              <w:rPr>
                <w:b/>
                <w:bCs/>
                <w:sz w:val="16"/>
                <w:szCs w:val="16"/>
              </w:rPr>
            </w:pPr>
            <w:r w:rsidRPr="0013352C">
              <w:rPr>
                <w:b/>
                <w:bCs/>
                <w:sz w:val="16"/>
              </w:rPr>
              <w:t>3 390 994</w:t>
            </w:r>
          </w:p>
        </w:tc>
        <w:tc>
          <w:tcPr>
            <w:tcW w:w="1905" w:type="dxa"/>
            <w:vAlign w:val="center"/>
          </w:tcPr>
          <w:p w:rsidR="00EF5587" w:rsidRPr="00CF1698" w:rsidRDefault="00EF5587">
            <w:pPr>
              <w:jc w:val="right"/>
              <w:rPr>
                <w:b/>
                <w:bCs/>
                <w:sz w:val="16"/>
                <w:szCs w:val="16"/>
              </w:rPr>
            </w:pPr>
            <w:r w:rsidRPr="00D955A9">
              <w:rPr>
                <w:b/>
                <w:bCs/>
                <w:sz w:val="16"/>
                <w:szCs w:val="16"/>
              </w:rPr>
              <w:t>2</w:t>
            </w:r>
            <w:r>
              <w:rPr>
                <w:b/>
                <w:bCs/>
                <w:sz w:val="16"/>
                <w:szCs w:val="16"/>
              </w:rPr>
              <w:t> </w:t>
            </w:r>
            <w:r w:rsidRPr="00D955A9">
              <w:rPr>
                <w:b/>
                <w:bCs/>
                <w:sz w:val="16"/>
                <w:szCs w:val="16"/>
              </w:rPr>
              <w:t>264</w:t>
            </w:r>
            <w:r>
              <w:rPr>
                <w:b/>
                <w:bCs/>
                <w:sz w:val="16"/>
                <w:szCs w:val="16"/>
              </w:rPr>
              <w:t xml:space="preserve"> </w:t>
            </w:r>
            <w:r w:rsidRPr="00D955A9">
              <w:rPr>
                <w:b/>
                <w:bCs/>
                <w:sz w:val="16"/>
                <w:szCs w:val="16"/>
              </w:rPr>
              <w:t>127</w:t>
            </w:r>
          </w:p>
        </w:tc>
        <w:tc>
          <w:tcPr>
            <w:tcW w:w="2002" w:type="dxa"/>
            <w:vAlign w:val="center"/>
          </w:tcPr>
          <w:p w:rsidR="00EF5587" w:rsidRPr="00EF5587" w:rsidRDefault="00EF5587">
            <w:pPr>
              <w:jc w:val="right"/>
              <w:rPr>
                <w:b/>
                <w:bCs/>
                <w:sz w:val="16"/>
              </w:rPr>
            </w:pPr>
            <w:r w:rsidRPr="0013352C">
              <w:rPr>
                <w:b/>
                <w:bCs/>
                <w:sz w:val="16"/>
              </w:rPr>
              <w:t>2 556 664</w:t>
            </w:r>
          </w:p>
        </w:tc>
      </w:tr>
      <w:tr w:rsidR="00EF5587" w:rsidTr="0013352C">
        <w:tc>
          <w:tcPr>
            <w:tcW w:w="959"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rsidP="006E47E1">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sz w:val="16"/>
                <w:szCs w:val="16"/>
              </w:rPr>
            </w:pPr>
            <w:r w:rsidRPr="0013352C">
              <w:rPr>
                <w:sz w:val="16"/>
              </w:rPr>
              <w:t>319 440</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CF1698" w:rsidRDefault="00EF5587">
            <w:pPr>
              <w:jc w:val="right"/>
              <w:rPr>
                <w:sz w:val="16"/>
                <w:szCs w:val="16"/>
              </w:rPr>
            </w:pPr>
            <w:r w:rsidRPr="00D955A9">
              <w:rPr>
                <w:sz w:val="16"/>
                <w:szCs w:val="16"/>
              </w:rPr>
              <w:t>236</w:t>
            </w:r>
            <w:r>
              <w:rPr>
                <w:sz w:val="16"/>
                <w:szCs w:val="16"/>
              </w:rPr>
              <w:t xml:space="preserve"> </w:t>
            </w:r>
            <w:r w:rsidRPr="00D955A9">
              <w:rPr>
                <w:sz w:val="16"/>
                <w:szCs w:val="16"/>
              </w:rPr>
              <w:t>227</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sz w:val="16"/>
              </w:rPr>
            </w:pPr>
            <w:r w:rsidRPr="0013352C">
              <w:rPr>
                <w:sz w:val="16"/>
              </w:rPr>
              <w:t>171 750</w:t>
            </w:r>
          </w:p>
        </w:tc>
      </w:tr>
      <w:tr w:rsidR="00EF5587" w:rsidTr="0013352C">
        <w:tc>
          <w:tcPr>
            <w:tcW w:w="959"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rsidP="006E47E1">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b/>
                <w:bCs/>
                <w:sz w:val="16"/>
                <w:szCs w:val="16"/>
              </w:rPr>
            </w:pPr>
            <w:r w:rsidRPr="0013352C">
              <w:rPr>
                <w:b/>
                <w:bCs/>
                <w:sz w:val="16"/>
              </w:rPr>
              <w:t>3 156 032</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CF1698" w:rsidRDefault="00EF5587">
            <w:pPr>
              <w:jc w:val="right"/>
              <w:rPr>
                <w:b/>
                <w:bCs/>
                <w:sz w:val="16"/>
                <w:szCs w:val="16"/>
              </w:rPr>
            </w:pPr>
            <w:r w:rsidRPr="007D5C2E">
              <w:rPr>
                <w:b/>
                <w:bCs/>
                <w:sz w:val="16"/>
                <w:szCs w:val="16"/>
              </w:rPr>
              <w:t>2</w:t>
            </w:r>
            <w:r>
              <w:rPr>
                <w:b/>
                <w:bCs/>
                <w:sz w:val="16"/>
                <w:szCs w:val="16"/>
              </w:rPr>
              <w:t> </w:t>
            </w:r>
            <w:r w:rsidRPr="007D5C2E">
              <w:rPr>
                <w:b/>
                <w:bCs/>
                <w:sz w:val="16"/>
                <w:szCs w:val="16"/>
              </w:rPr>
              <w:t>029</w:t>
            </w:r>
            <w:r>
              <w:rPr>
                <w:b/>
                <w:bCs/>
                <w:sz w:val="16"/>
                <w:szCs w:val="16"/>
              </w:rPr>
              <w:t xml:space="preserve"> </w:t>
            </w:r>
            <w:r w:rsidRPr="007D5C2E">
              <w:rPr>
                <w:b/>
                <w:bCs/>
                <w:sz w:val="16"/>
                <w:szCs w:val="16"/>
              </w:rPr>
              <w:t>572</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b/>
                <w:bCs/>
                <w:sz w:val="16"/>
              </w:rPr>
            </w:pPr>
            <w:r w:rsidRPr="0013352C">
              <w:rPr>
                <w:b/>
                <w:bCs/>
                <w:sz w:val="16"/>
              </w:rPr>
              <w:t>2 427 510</w:t>
            </w:r>
          </w:p>
        </w:tc>
      </w:tr>
      <w:tr w:rsidR="00EF5587" w:rsidTr="0013352C">
        <w:tc>
          <w:tcPr>
            <w:tcW w:w="959"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rsidP="006E47E1">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sz w:val="16"/>
                <w:szCs w:val="16"/>
              </w:rPr>
            </w:pPr>
            <w:r w:rsidRPr="0013352C">
              <w:rPr>
                <w:sz w:val="16"/>
              </w:rPr>
              <w:t>-84 478</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CF1698" w:rsidRDefault="00EF5587">
            <w:pPr>
              <w:jc w:val="right"/>
              <w:rPr>
                <w:sz w:val="16"/>
                <w:szCs w:val="16"/>
              </w:rPr>
            </w:pPr>
            <w:r w:rsidRPr="007D5C2E">
              <w:rPr>
                <w:sz w:val="16"/>
                <w:szCs w:val="16"/>
              </w:rPr>
              <w:t>-1</w:t>
            </w:r>
            <w:r>
              <w:rPr>
                <w:sz w:val="16"/>
                <w:szCs w:val="16"/>
              </w:rPr>
              <w:t xml:space="preserve"> </w:t>
            </w:r>
            <w:r w:rsidRPr="007D5C2E">
              <w:rPr>
                <w:sz w:val="16"/>
                <w:szCs w:val="16"/>
              </w:rPr>
              <w:t>672</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b/>
                <w:bCs/>
                <w:sz w:val="16"/>
              </w:rPr>
            </w:pPr>
            <w:r w:rsidRPr="0013352C">
              <w:rPr>
                <w:b/>
                <w:bCs/>
                <w:sz w:val="16"/>
              </w:rPr>
              <w:t>-42 596</w:t>
            </w:r>
          </w:p>
        </w:tc>
      </w:tr>
      <w:tr w:rsidR="00EF5587" w:rsidTr="0013352C">
        <w:tc>
          <w:tcPr>
            <w:tcW w:w="959"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rsidP="006E47E1">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EF5587" w:rsidRPr="006E47E1" w:rsidRDefault="00EF5587">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b/>
                <w:bCs/>
                <w:sz w:val="16"/>
                <w:szCs w:val="16"/>
              </w:rPr>
            </w:pPr>
            <w:r w:rsidRPr="0013352C">
              <w:rPr>
                <w:b/>
                <w:bCs/>
                <w:sz w:val="16"/>
              </w:rPr>
              <w:t>3 071 554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CF1698" w:rsidRDefault="00EF5587">
            <w:pPr>
              <w:jc w:val="right"/>
              <w:rPr>
                <w:b/>
                <w:bCs/>
                <w:sz w:val="16"/>
                <w:szCs w:val="16"/>
              </w:rPr>
            </w:pPr>
            <w:r w:rsidRPr="007D5C2E">
              <w:rPr>
                <w:b/>
                <w:bCs/>
                <w:sz w:val="16"/>
                <w:szCs w:val="16"/>
              </w:rPr>
              <w:t>2</w:t>
            </w:r>
            <w:r>
              <w:rPr>
                <w:b/>
                <w:bCs/>
                <w:sz w:val="16"/>
                <w:szCs w:val="16"/>
              </w:rPr>
              <w:t> </w:t>
            </w:r>
            <w:r w:rsidRPr="007D5C2E">
              <w:rPr>
                <w:b/>
                <w:bCs/>
                <w:sz w:val="16"/>
                <w:szCs w:val="16"/>
              </w:rPr>
              <w:t>027</w:t>
            </w:r>
            <w:r>
              <w:rPr>
                <w:b/>
                <w:bCs/>
                <w:sz w:val="16"/>
                <w:szCs w:val="16"/>
              </w:rPr>
              <w:t xml:space="preserve"> </w:t>
            </w:r>
            <w:r w:rsidRPr="007D5C2E">
              <w:rPr>
                <w:b/>
                <w:bCs/>
                <w:sz w:val="16"/>
                <w:szCs w:val="16"/>
              </w:rPr>
              <w:t>900</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EF5587" w:rsidRPr="00EF5587" w:rsidRDefault="00EF5587">
            <w:pPr>
              <w:jc w:val="right"/>
              <w:rPr>
                <w:b/>
                <w:bCs/>
                <w:sz w:val="16"/>
              </w:rPr>
            </w:pPr>
            <w:r w:rsidRPr="0013352C">
              <w:rPr>
                <w:b/>
                <w:bCs/>
                <w:sz w:val="16"/>
              </w:rPr>
              <w:t>2 384 914</w:t>
            </w:r>
          </w:p>
        </w:tc>
      </w:tr>
    </w:tbl>
    <w:p w:rsidR="00E15049" w:rsidRDefault="00E15049" w:rsidP="00E15049">
      <w:pPr>
        <w:ind w:firstLine="720"/>
        <w:jc w:val="both"/>
        <w:rPr>
          <w:bCs/>
          <w:iCs/>
          <w:sz w:val="22"/>
          <w:szCs w:val="22"/>
        </w:rPr>
      </w:pPr>
    </w:p>
    <w:p w:rsidR="00D45796" w:rsidRPr="00412DDB" w:rsidRDefault="00D45796" w:rsidP="00E15049">
      <w:pPr>
        <w:ind w:firstLine="720"/>
        <w:jc w:val="both"/>
        <w:rPr>
          <w:bCs/>
          <w:iCs/>
          <w:sz w:val="22"/>
          <w:szCs w:val="22"/>
        </w:rPr>
      </w:pPr>
    </w:p>
    <w:p w:rsidR="00E15049" w:rsidRPr="00412DDB" w:rsidRDefault="00E15049" w:rsidP="00E15049">
      <w:pPr>
        <w:pStyle w:val="em-4"/>
      </w:pPr>
      <w:r w:rsidRPr="00412DDB">
        <w:t xml:space="preserve">Экономический анализ прибыльности или убыточности кредитной организации </w:t>
      </w:r>
      <w:r w:rsidR="00B140EC">
        <w:t>–</w:t>
      </w:r>
      <w:r w:rsidRPr="00412DDB">
        <w:t xml:space="preserve"> эмитента исходя из динамики приведенных показателей</w:t>
      </w:r>
      <w:r w:rsidR="00D45796">
        <w:t>.</w:t>
      </w:r>
    </w:p>
    <w:p w:rsidR="00E15049" w:rsidRPr="00412DDB" w:rsidRDefault="00E15049" w:rsidP="00E15049">
      <w:pPr>
        <w:pStyle w:val="em-4"/>
      </w:pPr>
    </w:p>
    <w:tbl>
      <w:tblPr>
        <w:tblW w:w="0" w:type="auto"/>
        <w:tblLook w:val="01E0" w:firstRow="1" w:lastRow="1" w:firstColumn="1" w:lastColumn="1" w:noHBand="0" w:noVBand="0"/>
      </w:tblPr>
      <w:tblGrid>
        <w:gridCol w:w="10173"/>
      </w:tblGrid>
      <w:tr w:rsidR="007E363B" w:rsidRPr="007E363B" w:rsidTr="00D45796">
        <w:tc>
          <w:tcPr>
            <w:tcW w:w="10173" w:type="dxa"/>
          </w:tcPr>
          <w:p w:rsidR="009A7990" w:rsidRPr="007E363B" w:rsidRDefault="009A7990" w:rsidP="00D45796">
            <w:pPr>
              <w:pStyle w:val="22"/>
              <w:ind w:firstLine="567"/>
              <w:jc w:val="both"/>
              <w:rPr>
                <w:sz w:val="22"/>
                <w:szCs w:val="22"/>
              </w:rPr>
            </w:pPr>
            <w:r w:rsidRPr="007E363B">
              <w:rPr>
                <w:sz w:val="22"/>
                <w:szCs w:val="22"/>
              </w:rPr>
              <w:t xml:space="preserve">За </w:t>
            </w:r>
            <w:r w:rsidR="00EF5587">
              <w:rPr>
                <w:sz w:val="22"/>
                <w:szCs w:val="22"/>
              </w:rPr>
              <w:t>3</w:t>
            </w:r>
            <w:r w:rsidR="00EF5587" w:rsidRPr="007E363B">
              <w:rPr>
                <w:sz w:val="22"/>
                <w:szCs w:val="22"/>
              </w:rPr>
              <w:t xml:space="preserve"> </w:t>
            </w:r>
            <w:r w:rsidRPr="007E363B">
              <w:rPr>
                <w:sz w:val="22"/>
                <w:szCs w:val="22"/>
              </w:rPr>
              <w:t xml:space="preserve">квартал </w:t>
            </w:r>
            <w:r w:rsidR="0004672E" w:rsidRPr="007E363B">
              <w:rPr>
                <w:sz w:val="22"/>
                <w:szCs w:val="22"/>
              </w:rPr>
              <w:t xml:space="preserve">2018 </w:t>
            </w:r>
            <w:r w:rsidRPr="007E363B">
              <w:rPr>
                <w:sz w:val="22"/>
                <w:szCs w:val="22"/>
              </w:rPr>
              <w:t>г</w:t>
            </w:r>
            <w:r w:rsidR="0055636C" w:rsidRPr="007E363B">
              <w:rPr>
                <w:sz w:val="22"/>
                <w:szCs w:val="22"/>
              </w:rPr>
              <w:t>ода</w:t>
            </w:r>
            <w:r w:rsidRPr="007E363B">
              <w:rPr>
                <w:sz w:val="22"/>
                <w:szCs w:val="22"/>
              </w:rPr>
              <w:t xml:space="preserve"> Банк получил процентные доходы в размере </w:t>
            </w:r>
            <w:r w:rsidR="00EF5587">
              <w:rPr>
                <w:bCs/>
                <w:sz w:val="22"/>
                <w:szCs w:val="22"/>
              </w:rPr>
              <w:t>10 999 179</w:t>
            </w:r>
            <w:r w:rsidR="00273AF6" w:rsidRPr="007E363B">
              <w:rPr>
                <w:bCs/>
                <w:sz w:val="22"/>
                <w:szCs w:val="22"/>
              </w:rPr>
              <w:t xml:space="preserve"> </w:t>
            </w:r>
            <w:r w:rsidRPr="007E363B">
              <w:rPr>
                <w:sz w:val="22"/>
                <w:szCs w:val="22"/>
              </w:rPr>
              <w:t xml:space="preserve">тыс. руб., в т.ч.   </w:t>
            </w:r>
            <w:r w:rsidR="00EF5587">
              <w:rPr>
                <w:sz w:val="22"/>
                <w:szCs w:val="22"/>
              </w:rPr>
              <w:t>68</w:t>
            </w:r>
            <w:r w:rsidR="00ED00D4" w:rsidRPr="007E363B">
              <w:rPr>
                <w:sz w:val="22"/>
                <w:szCs w:val="22"/>
              </w:rPr>
              <w:t>,</w:t>
            </w:r>
            <w:r w:rsidR="00CB3EEE">
              <w:rPr>
                <w:sz w:val="22"/>
                <w:szCs w:val="22"/>
              </w:rPr>
              <w:t>29</w:t>
            </w:r>
            <w:r w:rsidR="00273AF6" w:rsidRPr="007E363B">
              <w:rPr>
                <w:sz w:val="22"/>
                <w:szCs w:val="22"/>
              </w:rPr>
              <w:t xml:space="preserve"> </w:t>
            </w:r>
            <w:r w:rsidRPr="007E363B">
              <w:rPr>
                <w:sz w:val="22"/>
                <w:szCs w:val="22"/>
              </w:rPr>
              <w:t>% (</w:t>
            </w:r>
            <w:r w:rsidR="00EF5587">
              <w:rPr>
                <w:sz w:val="22"/>
                <w:szCs w:val="22"/>
              </w:rPr>
              <w:t>7 394 132</w:t>
            </w:r>
            <w:r w:rsidR="00273AF6" w:rsidRPr="007E363B">
              <w:rPr>
                <w:sz w:val="22"/>
                <w:szCs w:val="22"/>
              </w:rPr>
              <w:t xml:space="preserve"> </w:t>
            </w:r>
            <w:r w:rsidRPr="007E363B">
              <w:rPr>
                <w:sz w:val="22"/>
                <w:szCs w:val="22"/>
              </w:rPr>
              <w:t xml:space="preserve">тыс. руб.) </w:t>
            </w:r>
            <w:r w:rsidR="00B140EC" w:rsidRPr="007E363B">
              <w:rPr>
                <w:sz w:val="22"/>
                <w:szCs w:val="22"/>
              </w:rPr>
              <w:t>–</w:t>
            </w:r>
            <w:r w:rsidRPr="007E363B">
              <w:rPr>
                <w:sz w:val="22"/>
                <w:szCs w:val="22"/>
              </w:rPr>
              <w:t xml:space="preserve"> за счет доходов от  коммерческого кредитования,  </w:t>
            </w:r>
            <w:r w:rsidR="00EF5587">
              <w:rPr>
                <w:sz w:val="22"/>
                <w:szCs w:val="22"/>
              </w:rPr>
              <w:t>4</w:t>
            </w:r>
            <w:r w:rsidR="00ED00D4" w:rsidRPr="007E363B">
              <w:rPr>
                <w:sz w:val="22"/>
                <w:szCs w:val="22"/>
              </w:rPr>
              <w:t>,</w:t>
            </w:r>
            <w:r w:rsidR="00EF5587">
              <w:rPr>
                <w:sz w:val="22"/>
                <w:szCs w:val="22"/>
              </w:rPr>
              <w:t>9</w:t>
            </w:r>
            <w:r w:rsidR="00EF5587" w:rsidRPr="007E363B">
              <w:rPr>
                <w:sz w:val="22"/>
                <w:szCs w:val="22"/>
              </w:rPr>
              <w:t>1</w:t>
            </w:r>
            <w:r w:rsidRPr="007E363B">
              <w:rPr>
                <w:sz w:val="22"/>
                <w:szCs w:val="22"/>
              </w:rPr>
              <w:t>% (</w:t>
            </w:r>
            <w:r w:rsidR="00EF5587">
              <w:rPr>
                <w:sz w:val="22"/>
                <w:szCs w:val="22"/>
              </w:rPr>
              <w:t>937 553</w:t>
            </w:r>
            <w:r w:rsidR="00B67A5D" w:rsidRPr="007E363B">
              <w:rPr>
                <w:sz w:val="22"/>
                <w:szCs w:val="22"/>
              </w:rPr>
              <w:t xml:space="preserve"> </w:t>
            </w:r>
            <w:r w:rsidR="004438A7" w:rsidRPr="007E363B">
              <w:rPr>
                <w:sz w:val="22"/>
                <w:szCs w:val="22"/>
              </w:rPr>
              <w:t xml:space="preserve"> </w:t>
            </w:r>
            <w:r w:rsidRPr="007E363B">
              <w:rPr>
                <w:sz w:val="22"/>
                <w:szCs w:val="22"/>
              </w:rPr>
              <w:t xml:space="preserve">тыс. руб.) </w:t>
            </w:r>
            <w:r w:rsidR="00B140EC" w:rsidRPr="007E363B">
              <w:rPr>
                <w:sz w:val="22"/>
                <w:szCs w:val="22"/>
              </w:rPr>
              <w:t>–</w:t>
            </w:r>
            <w:r w:rsidRPr="007E363B">
              <w:rPr>
                <w:sz w:val="22"/>
                <w:szCs w:val="22"/>
              </w:rPr>
              <w:t xml:space="preserve"> за счет доходов по МБК, </w:t>
            </w:r>
            <w:r w:rsidR="00CB3EEE">
              <w:rPr>
                <w:sz w:val="22"/>
                <w:szCs w:val="22"/>
              </w:rPr>
              <w:t xml:space="preserve"> 26</w:t>
            </w:r>
            <w:r w:rsidR="00CC1A67" w:rsidRPr="007E363B">
              <w:rPr>
                <w:sz w:val="22"/>
                <w:szCs w:val="22"/>
              </w:rPr>
              <w:t>,</w:t>
            </w:r>
            <w:r w:rsidR="00EF5587">
              <w:rPr>
                <w:sz w:val="22"/>
                <w:szCs w:val="22"/>
              </w:rPr>
              <w:t>81</w:t>
            </w:r>
            <w:r w:rsidRPr="007E363B">
              <w:rPr>
                <w:sz w:val="22"/>
                <w:szCs w:val="22"/>
              </w:rPr>
              <w:t>% (</w:t>
            </w:r>
            <w:r w:rsidR="00EF5587">
              <w:rPr>
                <w:sz w:val="22"/>
                <w:szCs w:val="22"/>
              </w:rPr>
              <w:t>2 667 494</w:t>
            </w:r>
            <w:r w:rsidR="004438A7" w:rsidRPr="007E363B">
              <w:rPr>
                <w:sz w:val="22"/>
                <w:szCs w:val="22"/>
              </w:rPr>
              <w:t xml:space="preserve"> </w:t>
            </w:r>
            <w:r w:rsidRPr="007E363B">
              <w:rPr>
                <w:sz w:val="22"/>
                <w:szCs w:val="22"/>
              </w:rPr>
              <w:t xml:space="preserve"> тыс. руб.)</w:t>
            </w:r>
            <w:r w:rsidR="00E50966" w:rsidRPr="007E363B">
              <w:rPr>
                <w:sz w:val="22"/>
                <w:szCs w:val="22"/>
              </w:rPr>
              <w:t xml:space="preserve"> – за счет доходов по операциям с ценными бумагами</w:t>
            </w:r>
            <w:r w:rsidRPr="007E363B">
              <w:rPr>
                <w:sz w:val="22"/>
                <w:szCs w:val="22"/>
              </w:rPr>
              <w:t xml:space="preserve">. </w:t>
            </w:r>
          </w:p>
          <w:p w:rsidR="00212618" w:rsidRPr="007E363B" w:rsidRDefault="006426C4" w:rsidP="00D45796">
            <w:pPr>
              <w:pStyle w:val="22"/>
              <w:ind w:firstLine="567"/>
              <w:jc w:val="both"/>
              <w:rPr>
                <w:sz w:val="22"/>
                <w:szCs w:val="22"/>
              </w:rPr>
            </w:pPr>
            <w:r w:rsidRPr="007E363B">
              <w:rPr>
                <w:sz w:val="22"/>
                <w:szCs w:val="22"/>
              </w:rPr>
              <w:t>По сравнению с таким же периодом прошлого года процентные доходы от межбанковского кред</w:t>
            </w:r>
            <w:r w:rsidRPr="007E363B">
              <w:rPr>
                <w:sz w:val="22"/>
                <w:szCs w:val="22"/>
              </w:rPr>
              <w:t>и</w:t>
            </w:r>
            <w:r w:rsidRPr="007E363B">
              <w:rPr>
                <w:sz w:val="22"/>
                <w:szCs w:val="22"/>
              </w:rPr>
              <w:t xml:space="preserve">тования увеличились в </w:t>
            </w:r>
            <w:r w:rsidR="00EF5587">
              <w:rPr>
                <w:sz w:val="22"/>
                <w:szCs w:val="22"/>
              </w:rPr>
              <w:t>2</w:t>
            </w:r>
            <w:r w:rsidR="00EF5587" w:rsidRPr="007E363B">
              <w:rPr>
                <w:sz w:val="22"/>
                <w:szCs w:val="22"/>
              </w:rPr>
              <w:t xml:space="preserve"> </w:t>
            </w:r>
            <w:r w:rsidRPr="007E363B">
              <w:rPr>
                <w:sz w:val="22"/>
                <w:szCs w:val="22"/>
              </w:rPr>
              <w:t>раз</w:t>
            </w:r>
            <w:r w:rsidR="00CB3EEE">
              <w:rPr>
                <w:sz w:val="22"/>
                <w:szCs w:val="22"/>
              </w:rPr>
              <w:t>а</w:t>
            </w:r>
            <w:r w:rsidRPr="007E363B">
              <w:rPr>
                <w:sz w:val="22"/>
                <w:szCs w:val="22"/>
              </w:rPr>
              <w:t xml:space="preserve"> (разница составила </w:t>
            </w:r>
            <w:r w:rsidR="00EF5587">
              <w:rPr>
                <w:sz w:val="22"/>
                <w:szCs w:val="22"/>
              </w:rPr>
              <w:t>490 345</w:t>
            </w:r>
            <w:r w:rsidRPr="007E363B">
              <w:rPr>
                <w:sz w:val="22"/>
                <w:szCs w:val="22"/>
              </w:rPr>
              <w:t xml:space="preserve"> тыс. руб.), доходы от коммерческого кредит</w:t>
            </w:r>
            <w:r w:rsidRPr="007E363B">
              <w:rPr>
                <w:sz w:val="22"/>
                <w:szCs w:val="22"/>
              </w:rPr>
              <w:t>о</w:t>
            </w:r>
            <w:r w:rsidRPr="007E363B">
              <w:rPr>
                <w:sz w:val="22"/>
                <w:szCs w:val="22"/>
              </w:rPr>
              <w:t xml:space="preserve">вания и доходы по операциям с ценными бумагами увеличились на  </w:t>
            </w:r>
            <w:r w:rsidR="00EF5587">
              <w:rPr>
                <w:sz w:val="22"/>
                <w:szCs w:val="22"/>
              </w:rPr>
              <w:t>18</w:t>
            </w:r>
            <w:r w:rsidRPr="007E363B">
              <w:rPr>
                <w:sz w:val="22"/>
                <w:szCs w:val="22"/>
              </w:rPr>
              <w:t>,</w:t>
            </w:r>
            <w:r w:rsidR="00EF5587">
              <w:rPr>
                <w:sz w:val="22"/>
                <w:szCs w:val="22"/>
              </w:rPr>
              <w:t>7</w:t>
            </w:r>
            <w:r w:rsidR="00CB3EEE">
              <w:rPr>
                <w:sz w:val="22"/>
                <w:szCs w:val="22"/>
              </w:rPr>
              <w:t>8</w:t>
            </w:r>
            <w:r w:rsidRPr="007E363B">
              <w:rPr>
                <w:sz w:val="22"/>
                <w:szCs w:val="22"/>
              </w:rPr>
              <w:t>% (</w:t>
            </w:r>
            <w:r w:rsidR="00EF5587">
              <w:rPr>
                <w:sz w:val="22"/>
                <w:szCs w:val="22"/>
              </w:rPr>
              <w:t>1 169 095</w:t>
            </w:r>
            <w:r w:rsidRPr="007E363B">
              <w:rPr>
                <w:sz w:val="22"/>
                <w:szCs w:val="22"/>
              </w:rPr>
              <w:t xml:space="preserve"> тыс. руб.) и </w:t>
            </w:r>
            <w:r w:rsidR="00EF5587">
              <w:rPr>
                <w:sz w:val="22"/>
                <w:szCs w:val="22"/>
              </w:rPr>
              <w:t>9</w:t>
            </w:r>
            <w:r w:rsidRPr="007E363B">
              <w:rPr>
                <w:sz w:val="22"/>
                <w:szCs w:val="22"/>
              </w:rPr>
              <w:t>,</w:t>
            </w:r>
            <w:r w:rsidR="00EF5587">
              <w:rPr>
                <w:sz w:val="22"/>
                <w:szCs w:val="22"/>
              </w:rPr>
              <w:t>15</w:t>
            </w:r>
            <w:r w:rsidRPr="007E363B">
              <w:rPr>
                <w:sz w:val="22"/>
                <w:szCs w:val="22"/>
              </w:rPr>
              <w:t>% (</w:t>
            </w:r>
            <w:r w:rsidR="00EF5587">
              <w:rPr>
                <w:sz w:val="22"/>
                <w:szCs w:val="22"/>
              </w:rPr>
              <w:t>226 525</w:t>
            </w:r>
            <w:r w:rsidRPr="007E363B">
              <w:rPr>
                <w:sz w:val="22"/>
                <w:szCs w:val="22"/>
              </w:rPr>
              <w:t xml:space="preserve"> тыс. руб.)  соответственно.</w:t>
            </w:r>
          </w:p>
          <w:p w:rsidR="009A7990" w:rsidRPr="007E363B" w:rsidRDefault="009A7990" w:rsidP="00D45796">
            <w:pPr>
              <w:pStyle w:val="22"/>
              <w:ind w:firstLine="567"/>
              <w:jc w:val="both"/>
              <w:rPr>
                <w:sz w:val="22"/>
                <w:szCs w:val="22"/>
              </w:rPr>
            </w:pPr>
            <w:r w:rsidRPr="007E363B">
              <w:rPr>
                <w:sz w:val="22"/>
                <w:szCs w:val="22"/>
              </w:rPr>
              <w:t xml:space="preserve">За </w:t>
            </w:r>
            <w:r w:rsidR="00EF5587">
              <w:rPr>
                <w:sz w:val="22"/>
                <w:szCs w:val="22"/>
              </w:rPr>
              <w:t>3</w:t>
            </w:r>
            <w:r w:rsidR="00EF5587" w:rsidRPr="007E363B">
              <w:rPr>
                <w:sz w:val="22"/>
                <w:szCs w:val="22"/>
              </w:rPr>
              <w:t xml:space="preserve"> </w:t>
            </w:r>
            <w:r w:rsidRPr="007E363B">
              <w:rPr>
                <w:sz w:val="22"/>
                <w:szCs w:val="22"/>
              </w:rPr>
              <w:t xml:space="preserve">квартал </w:t>
            </w:r>
            <w:r w:rsidR="006426C4" w:rsidRPr="007E363B">
              <w:rPr>
                <w:sz w:val="22"/>
                <w:szCs w:val="22"/>
              </w:rPr>
              <w:t xml:space="preserve">2018 </w:t>
            </w:r>
            <w:r w:rsidRPr="007E363B">
              <w:rPr>
                <w:sz w:val="22"/>
                <w:szCs w:val="22"/>
              </w:rPr>
              <w:t>г</w:t>
            </w:r>
            <w:r w:rsidR="0055636C" w:rsidRPr="007E363B">
              <w:rPr>
                <w:sz w:val="22"/>
                <w:szCs w:val="22"/>
              </w:rPr>
              <w:t xml:space="preserve">ода </w:t>
            </w:r>
            <w:r w:rsidRPr="007E363B">
              <w:rPr>
                <w:sz w:val="22"/>
                <w:szCs w:val="22"/>
              </w:rPr>
              <w:t xml:space="preserve"> Банк произвел процентные расходы в размере </w:t>
            </w:r>
            <w:r w:rsidR="00EF5587">
              <w:rPr>
                <w:sz w:val="22"/>
                <w:szCs w:val="22"/>
              </w:rPr>
              <w:t>4 887 511</w:t>
            </w:r>
            <w:r w:rsidR="00273AF6" w:rsidRPr="007E363B">
              <w:rPr>
                <w:sz w:val="22"/>
                <w:szCs w:val="22"/>
              </w:rPr>
              <w:t xml:space="preserve"> </w:t>
            </w:r>
            <w:r w:rsidRPr="007E363B">
              <w:rPr>
                <w:sz w:val="22"/>
                <w:szCs w:val="22"/>
              </w:rPr>
              <w:t>тыс. руб. По сра</w:t>
            </w:r>
            <w:r w:rsidRPr="007E363B">
              <w:rPr>
                <w:sz w:val="22"/>
                <w:szCs w:val="22"/>
              </w:rPr>
              <w:t>в</w:t>
            </w:r>
            <w:r w:rsidRPr="007E363B">
              <w:rPr>
                <w:sz w:val="22"/>
                <w:szCs w:val="22"/>
              </w:rPr>
              <w:t xml:space="preserve">нению с таким же периодом прошлого года процентные расходы </w:t>
            </w:r>
            <w:r w:rsidR="006426C4" w:rsidRPr="007E363B">
              <w:rPr>
                <w:sz w:val="22"/>
                <w:szCs w:val="22"/>
              </w:rPr>
              <w:t xml:space="preserve">увеличились </w:t>
            </w:r>
            <w:r w:rsidRPr="007E363B">
              <w:rPr>
                <w:sz w:val="22"/>
                <w:szCs w:val="22"/>
              </w:rPr>
              <w:t xml:space="preserve">на </w:t>
            </w:r>
            <w:r w:rsidR="00EF5587">
              <w:rPr>
                <w:sz w:val="22"/>
                <w:szCs w:val="22"/>
              </w:rPr>
              <w:t>5</w:t>
            </w:r>
            <w:r w:rsidR="00D95463" w:rsidRPr="007E363B">
              <w:rPr>
                <w:sz w:val="22"/>
                <w:szCs w:val="22"/>
              </w:rPr>
              <w:t>,</w:t>
            </w:r>
            <w:r w:rsidR="00EF5587">
              <w:rPr>
                <w:sz w:val="22"/>
                <w:szCs w:val="22"/>
              </w:rPr>
              <w:t>66</w:t>
            </w:r>
            <w:r w:rsidRPr="007E363B">
              <w:rPr>
                <w:sz w:val="22"/>
                <w:szCs w:val="22"/>
              </w:rPr>
              <w:t xml:space="preserve">% (на </w:t>
            </w:r>
            <w:r w:rsidR="00EF5587">
              <w:rPr>
                <w:sz w:val="22"/>
                <w:szCs w:val="22"/>
              </w:rPr>
              <w:t>261 845</w:t>
            </w:r>
            <w:r w:rsidR="004E7D9B" w:rsidRPr="007E363B">
              <w:rPr>
                <w:sz w:val="22"/>
                <w:szCs w:val="22"/>
              </w:rPr>
              <w:t xml:space="preserve"> тыс. руб.)</w:t>
            </w:r>
            <w:r w:rsidRPr="007E363B">
              <w:rPr>
                <w:sz w:val="22"/>
                <w:szCs w:val="22"/>
              </w:rPr>
              <w:t xml:space="preserve"> за счет </w:t>
            </w:r>
            <w:r w:rsidR="003B7468" w:rsidRPr="007E363B">
              <w:rPr>
                <w:sz w:val="22"/>
                <w:szCs w:val="22"/>
              </w:rPr>
              <w:t xml:space="preserve">увеличения </w:t>
            </w:r>
            <w:r w:rsidRPr="007E363B">
              <w:rPr>
                <w:sz w:val="22"/>
                <w:szCs w:val="22"/>
              </w:rPr>
              <w:t>процентных расходов по привлеченным средствам клиентов</w:t>
            </w:r>
            <w:r w:rsidR="004E7D9B" w:rsidRPr="007E363B">
              <w:rPr>
                <w:sz w:val="22"/>
                <w:szCs w:val="22"/>
              </w:rPr>
              <w:t xml:space="preserve"> на </w:t>
            </w:r>
            <w:r w:rsidR="00CB3EEE">
              <w:rPr>
                <w:sz w:val="22"/>
                <w:szCs w:val="22"/>
              </w:rPr>
              <w:t>6</w:t>
            </w:r>
            <w:r w:rsidR="00CB3EEE" w:rsidRPr="007E363B">
              <w:rPr>
                <w:sz w:val="22"/>
                <w:szCs w:val="22"/>
              </w:rPr>
              <w:t>,</w:t>
            </w:r>
            <w:r w:rsidR="00EF5587">
              <w:rPr>
                <w:sz w:val="22"/>
                <w:szCs w:val="22"/>
              </w:rPr>
              <w:t>66</w:t>
            </w:r>
            <w:r w:rsidR="004E7D9B" w:rsidRPr="007E363B">
              <w:rPr>
                <w:sz w:val="22"/>
                <w:szCs w:val="22"/>
              </w:rPr>
              <w:t xml:space="preserve">%  (на </w:t>
            </w:r>
            <w:r w:rsidR="00EF5587">
              <w:rPr>
                <w:sz w:val="22"/>
                <w:szCs w:val="22"/>
              </w:rPr>
              <w:t>302 666</w:t>
            </w:r>
            <w:r w:rsidR="00273AF6" w:rsidRPr="007E363B">
              <w:rPr>
                <w:sz w:val="22"/>
                <w:szCs w:val="22"/>
              </w:rPr>
              <w:t xml:space="preserve"> </w:t>
            </w:r>
            <w:r w:rsidR="004E7D9B" w:rsidRPr="007E363B">
              <w:rPr>
                <w:sz w:val="22"/>
                <w:szCs w:val="22"/>
              </w:rPr>
              <w:t xml:space="preserve">тыс. руб.)  </w:t>
            </w:r>
            <w:r w:rsidR="00BA5ADC" w:rsidRPr="007E363B">
              <w:rPr>
                <w:sz w:val="22"/>
                <w:szCs w:val="22"/>
              </w:rPr>
              <w:t xml:space="preserve">и </w:t>
            </w:r>
            <w:r w:rsidRPr="007E363B">
              <w:rPr>
                <w:sz w:val="22"/>
                <w:szCs w:val="22"/>
              </w:rPr>
              <w:t xml:space="preserve">по выпущенным ценным бумагам на </w:t>
            </w:r>
            <w:r w:rsidR="00EF5587">
              <w:rPr>
                <w:sz w:val="22"/>
                <w:szCs w:val="22"/>
              </w:rPr>
              <w:t>38</w:t>
            </w:r>
            <w:r w:rsidR="00D95463" w:rsidRPr="007E363B">
              <w:rPr>
                <w:sz w:val="22"/>
                <w:szCs w:val="22"/>
              </w:rPr>
              <w:t>,</w:t>
            </w:r>
            <w:r w:rsidR="00EF5587">
              <w:rPr>
                <w:sz w:val="22"/>
                <w:szCs w:val="22"/>
              </w:rPr>
              <w:t>67</w:t>
            </w:r>
            <w:r w:rsidRPr="007E363B">
              <w:rPr>
                <w:sz w:val="22"/>
                <w:szCs w:val="22"/>
              </w:rPr>
              <w:t xml:space="preserve">% (на </w:t>
            </w:r>
            <w:r w:rsidR="00EF5587">
              <w:rPr>
                <w:sz w:val="22"/>
                <w:szCs w:val="22"/>
              </w:rPr>
              <w:t>3 123</w:t>
            </w:r>
            <w:r w:rsidR="00EF5587" w:rsidRPr="007E363B">
              <w:rPr>
                <w:sz w:val="22"/>
                <w:szCs w:val="22"/>
              </w:rPr>
              <w:t xml:space="preserve"> </w:t>
            </w:r>
            <w:r w:rsidR="009B22C6" w:rsidRPr="007E363B">
              <w:rPr>
                <w:sz w:val="22"/>
                <w:szCs w:val="22"/>
              </w:rPr>
              <w:t>тыс. руб.</w:t>
            </w:r>
            <w:r w:rsidRPr="007E363B">
              <w:rPr>
                <w:sz w:val="22"/>
                <w:szCs w:val="22"/>
              </w:rPr>
              <w:t>) соответственно.</w:t>
            </w:r>
          </w:p>
          <w:p w:rsidR="00E15049" w:rsidRPr="007E363B" w:rsidRDefault="00E15049" w:rsidP="00EA061D">
            <w:pPr>
              <w:pStyle w:val="afff"/>
              <w:ind w:firstLine="567"/>
              <w:jc w:val="both"/>
            </w:pPr>
          </w:p>
          <w:p w:rsidR="00CE134E" w:rsidRPr="007E363B" w:rsidRDefault="00CE134E" w:rsidP="00C66018">
            <w:pPr>
              <w:ind w:firstLine="567"/>
              <w:jc w:val="both"/>
              <w:rPr>
                <w:sz w:val="22"/>
                <w:szCs w:val="22"/>
              </w:rPr>
            </w:pPr>
            <w:r w:rsidRPr="007E363B">
              <w:rPr>
                <w:sz w:val="22"/>
                <w:szCs w:val="22"/>
              </w:rPr>
              <w:t xml:space="preserve">Наибольшее влияние на формирование финансового результата за </w:t>
            </w:r>
            <w:r w:rsidR="0004672E" w:rsidRPr="007E363B">
              <w:rPr>
                <w:sz w:val="22"/>
                <w:szCs w:val="22"/>
              </w:rPr>
              <w:t xml:space="preserve">2017 </w:t>
            </w:r>
            <w:r w:rsidRPr="007E363B">
              <w:rPr>
                <w:sz w:val="22"/>
                <w:szCs w:val="22"/>
              </w:rPr>
              <w:t>год оказали такие банко</w:t>
            </w:r>
            <w:r w:rsidRPr="007E363B">
              <w:rPr>
                <w:sz w:val="22"/>
                <w:szCs w:val="22"/>
              </w:rPr>
              <w:t>в</w:t>
            </w:r>
            <w:r w:rsidRPr="007E363B">
              <w:rPr>
                <w:sz w:val="22"/>
                <w:szCs w:val="22"/>
              </w:rPr>
              <w:t>ские операции, как кредитование юридических и физических лиц, операции с ценными бумагами, опер</w:t>
            </w:r>
            <w:r w:rsidRPr="007E363B">
              <w:rPr>
                <w:sz w:val="22"/>
                <w:szCs w:val="22"/>
              </w:rPr>
              <w:t>а</w:t>
            </w:r>
            <w:r w:rsidRPr="007E363B">
              <w:rPr>
                <w:sz w:val="22"/>
                <w:szCs w:val="22"/>
              </w:rPr>
              <w:t>ции на межбанковском рынке, оказание услуг клиентам.</w:t>
            </w:r>
          </w:p>
          <w:p w:rsidR="00CE134E" w:rsidRPr="007E363B" w:rsidRDefault="00CE134E" w:rsidP="00C66018">
            <w:pPr>
              <w:ind w:firstLine="567"/>
              <w:jc w:val="both"/>
              <w:rPr>
                <w:sz w:val="22"/>
                <w:szCs w:val="22"/>
              </w:rPr>
            </w:pPr>
            <w:r w:rsidRPr="007E363B">
              <w:rPr>
                <w:sz w:val="22"/>
                <w:szCs w:val="22"/>
              </w:rPr>
              <w:t xml:space="preserve">Финансовые результаты за </w:t>
            </w:r>
            <w:r w:rsidR="0004672E" w:rsidRPr="007E363B">
              <w:rPr>
                <w:sz w:val="22"/>
                <w:szCs w:val="22"/>
              </w:rPr>
              <w:t xml:space="preserve">2017 </w:t>
            </w:r>
            <w:r w:rsidRPr="007E363B">
              <w:rPr>
                <w:sz w:val="22"/>
                <w:szCs w:val="22"/>
              </w:rPr>
              <w:t>год по основным видам совершаемых операций отражены в отчете о финансовых результатах.</w:t>
            </w:r>
          </w:p>
          <w:p w:rsidR="00CE134E" w:rsidRPr="007E363B" w:rsidRDefault="00CE134E" w:rsidP="00CE134E">
            <w:pPr>
              <w:ind w:left="476"/>
              <w:jc w:val="both"/>
              <w:rPr>
                <w:sz w:val="22"/>
                <w:szCs w:val="22"/>
              </w:rPr>
            </w:pPr>
          </w:p>
          <w:p w:rsidR="00225969" w:rsidRPr="007E363B" w:rsidRDefault="00225969" w:rsidP="00225969">
            <w:pPr>
              <w:ind w:right="-1" w:firstLine="567"/>
              <w:jc w:val="both"/>
              <w:rPr>
                <w:sz w:val="22"/>
                <w:szCs w:val="22"/>
              </w:rPr>
            </w:pPr>
            <w:r w:rsidRPr="007E363B">
              <w:rPr>
                <w:sz w:val="22"/>
                <w:szCs w:val="22"/>
              </w:rPr>
              <w:t xml:space="preserve">Наибольшее влияние на формирование финансового результата за </w:t>
            </w:r>
            <w:r w:rsidR="0004672E" w:rsidRPr="007E363B">
              <w:rPr>
                <w:sz w:val="22"/>
                <w:szCs w:val="22"/>
              </w:rPr>
              <w:t xml:space="preserve">2017 </w:t>
            </w:r>
            <w:r w:rsidRPr="007E363B">
              <w:rPr>
                <w:sz w:val="22"/>
                <w:szCs w:val="22"/>
              </w:rPr>
              <w:t>год оказали такие банко</w:t>
            </w:r>
            <w:r w:rsidRPr="007E363B">
              <w:rPr>
                <w:sz w:val="22"/>
                <w:szCs w:val="22"/>
              </w:rPr>
              <w:t>в</w:t>
            </w:r>
            <w:r w:rsidRPr="007E363B">
              <w:rPr>
                <w:sz w:val="22"/>
                <w:szCs w:val="22"/>
              </w:rPr>
              <w:t>ские операции, как кредитование юридических и физических лиц, операции с ценными бумагами, опер</w:t>
            </w:r>
            <w:r w:rsidRPr="007E363B">
              <w:rPr>
                <w:sz w:val="22"/>
                <w:szCs w:val="22"/>
              </w:rPr>
              <w:t>а</w:t>
            </w:r>
            <w:r w:rsidRPr="007E363B">
              <w:rPr>
                <w:sz w:val="22"/>
                <w:szCs w:val="22"/>
              </w:rPr>
              <w:t>ции на межбанковском рынке, оказание услуг клиентам.</w:t>
            </w:r>
          </w:p>
          <w:p w:rsidR="00225969" w:rsidRPr="007E363B" w:rsidRDefault="00225969" w:rsidP="00225969">
            <w:pPr>
              <w:ind w:right="-1" w:firstLine="567"/>
              <w:jc w:val="both"/>
              <w:rPr>
                <w:sz w:val="22"/>
                <w:szCs w:val="22"/>
              </w:rPr>
            </w:pPr>
            <w:r w:rsidRPr="007E363B">
              <w:rPr>
                <w:sz w:val="22"/>
                <w:szCs w:val="22"/>
              </w:rPr>
              <w:t xml:space="preserve">Финансовые результаты за </w:t>
            </w:r>
            <w:r w:rsidR="0004672E" w:rsidRPr="007E363B">
              <w:rPr>
                <w:sz w:val="22"/>
                <w:szCs w:val="22"/>
              </w:rPr>
              <w:t xml:space="preserve">2017 </w:t>
            </w:r>
            <w:r w:rsidRPr="007E363B">
              <w:rPr>
                <w:sz w:val="22"/>
                <w:szCs w:val="22"/>
              </w:rPr>
              <w:t xml:space="preserve">год по основным видам совершаемых операций отражены в отчете о финансовых результатах. </w:t>
            </w:r>
          </w:p>
          <w:p w:rsidR="00225969" w:rsidRPr="007E363B" w:rsidRDefault="00225969" w:rsidP="00225969">
            <w:pPr>
              <w:ind w:right="-1" w:firstLine="567"/>
              <w:jc w:val="both"/>
              <w:rPr>
                <w:sz w:val="22"/>
                <w:szCs w:val="22"/>
              </w:rPr>
            </w:pPr>
          </w:p>
          <w:p w:rsidR="00225969" w:rsidRPr="007E363B" w:rsidRDefault="00225969" w:rsidP="00225969">
            <w:pPr>
              <w:ind w:right="-1" w:firstLine="567"/>
              <w:jc w:val="both"/>
              <w:rPr>
                <w:sz w:val="22"/>
                <w:szCs w:val="22"/>
              </w:rPr>
            </w:pPr>
            <w:r w:rsidRPr="007E363B">
              <w:rPr>
                <w:sz w:val="22"/>
                <w:szCs w:val="22"/>
              </w:rPr>
              <w:t xml:space="preserve">По итогам </w:t>
            </w:r>
            <w:r w:rsidR="0004672E" w:rsidRPr="007E363B">
              <w:rPr>
                <w:sz w:val="22"/>
                <w:szCs w:val="22"/>
              </w:rPr>
              <w:t xml:space="preserve">2017 </w:t>
            </w:r>
            <w:r w:rsidRPr="007E363B">
              <w:rPr>
                <w:sz w:val="22"/>
                <w:szCs w:val="22"/>
              </w:rPr>
              <w:t xml:space="preserve">года </w:t>
            </w:r>
            <w:r w:rsidR="0004672E" w:rsidRPr="007E363B">
              <w:rPr>
                <w:sz w:val="22"/>
                <w:szCs w:val="22"/>
              </w:rPr>
              <w:t>получена прибыль</w:t>
            </w:r>
            <w:r w:rsidRPr="007E363B">
              <w:rPr>
                <w:sz w:val="22"/>
                <w:szCs w:val="22"/>
              </w:rPr>
              <w:t xml:space="preserve"> в размере </w:t>
            </w:r>
            <w:r w:rsidR="0004672E" w:rsidRPr="007E363B">
              <w:rPr>
                <w:sz w:val="22"/>
                <w:szCs w:val="22"/>
              </w:rPr>
              <w:t xml:space="preserve">2 097 </w:t>
            </w:r>
            <w:r w:rsidRPr="007E363B">
              <w:rPr>
                <w:sz w:val="22"/>
                <w:szCs w:val="22"/>
              </w:rPr>
              <w:t>9</w:t>
            </w:r>
            <w:r w:rsidR="0004672E" w:rsidRPr="007E363B">
              <w:rPr>
                <w:sz w:val="22"/>
                <w:szCs w:val="22"/>
              </w:rPr>
              <w:t>00</w:t>
            </w:r>
            <w:r w:rsidRPr="007E363B">
              <w:rPr>
                <w:sz w:val="22"/>
                <w:szCs w:val="22"/>
              </w:rPr>
              <w:t xml:space="preserve"> тыс. рублей.</w:t>
            </w:r>
          </w:p>
          <w:p w:rsidR="00225969" w:rsidRPr="007E363B" w:rsidRDefault="00225969" w:rsidP="00225969">
            <w:pPr>
              <w:ind w:right="-1" w:firstLine="567"/>
              <w:jc w:val="both"/>
              <w:rPr>
                <w:sz w:val="22"/>
                <w:szCs w:val="22"/>
              </w:rPr>
            </w:pPr>
          </w:p>
          <w:p w:rsidR="001D3E4A" w:rsidRPr="007E363B" w:rsidRDefault="001D3E4A" w:rsidP="001D3E4A">
            <w:pPr>
              <w:ind w:right="-1" w:firstLine="567"/>
              <w:jc w:val="both"/>
              <w:rPr>
                <w:sz w:val="22"/>
                <w:szCs w:val="22"/>
              </w:rPr>
            </w:pPr>
            <w:r w:rsidRPr="007E363B">
              <w:rPr>
                <w:sz w:val="22"/>
                <w:szCs w:val="22"/>
              </w:rPr>
              <w:t>В качестве основных факторов, которые оказали наиболее существенное влияние на результаты деятельности Банка в 2017 году, можно отметить:</w:t>
            </w:r>
          </w:p>
          <w:p w:rsidR="001D3E4A" w:rsidRPr="007E363B" w:rsidRDefault="001D3E4A" w:rsidP="001D3E4A">
            <w:pPr>
              <w:ind w:right="-1" w:firstLine="567"/>
              <w:jc w:val="both"/>
              <w:rPr>
                <w:sz w:val="22"/>
                <w:szCs w:val="22"/>
              </w:rPr>
            </w:pPr>
          </w:p>
          <w:p w:rsidR="001D3E4A" w:rsidRPr="007E363B" w:rsidRDefault="001D3E4A" w:rsidP="001D3E4A">
            <w:pPr>
              <w:ind w:right="-1" w:firstLine="567"/>
              <w:jc w:val="both"/>
              <w:rPr>
                <w:sz w:val="22"/>
                <w:szCs w:val="22"/>
              </w:rPr>
            </w:pPr>
            <w:r w:rsidRPr="007E363B">
              <w:rPr>
                <w:sz w:val="22"/>
                <w:szCs w:val="22"/>
              </w:rPr>
              <w:t>реализация мероприятий, направленных на повышение устойчивости Банка и ужесточение пол</w:t>
            </w:r>
            <w:r w:rsidRPr="007E363B">
              <w:rPr>
                <w:sz w:val="22"/>
                <w:szCs w:val="22"/>
              </w:rPr>
              <w:t>и</w:t>
            </w:r>
            <w:r w:rsidRPr="007E363B">
              <w:rPr>
                <w:sz w:val="22"/>
                <w:szCs w:val="22"/>
              </w:rPr>
              <w:t>тики кредитования, что выразилось в существенном сокращении объемов досоздания резервов на во</w:t>
            </w:r>
            <w:r w:rsidRPr="007E363B">
              <w:rPr>
                <w:sz w:val="22"/>
                <w:szCs w:val="22"/>
              </w:rPr>
              <w:t>з</w:t>
            </w:r>
            <w:r w:rsidRPr="007E363B">
              <w:rPr>
                <w:sz w:val="22"/>
                <w:szCs w:val="22"/>
              </w:rPr>
              <w:t>можные потери по кредитам юридических и физических лиц, а также восстановления указанных резе</w:t>
            </w:r>
            <w:r w:rsidRPr="007E363B">
              <w:rPr>
                <w:sz w:val="22"/>
                <w:szCs w:val="22"/>
              </w:rPr>
              <w:t>р</w:t>
            </w:r>
            <w:r w:rsidRPr="007E363B">
              <w:rPr>
                <w:sz w:val="22"/>
                <w:szCs w:val="22"/>
              </w:rPr>
              <w:t>вов по погашенным ссудам в 2017 году;</w:t>
            </w:r>
          </w:p>
          <w:p w:rsidR="001D3E4A" w:rsidRPr="007E363B" w:rsidRDefault="001D3E4A" w:rsidP="001D3E4A">
            <w:pPr>
              <w:ind w:right="-1" w:firstLine="567"/>
              <w:jc w:val="both"/>
              <w:rPr>
                <w:sz w:val="22"/>
                <w:szCs w:val="22"/>
              </w:rPr>
            </w:pPr>
            <w:r w:rsidRPr="007E363B">
              <w:rPr>
                <w:sz w:val="22"/>
                <w:szCs w:val="22"/>
              </w:rPr>
              <w:t>ужесточение условий выдач кредитов, что привело к формированию более качественного портф</w:t>
            </w:r>
            <w:r w:rsidRPr="007E363B">
              <w:rPr>
                <w:sz w:val="22"/>
                <w:szCs w:val="22"/>
              </w:rPr>
              <w:t>е</w:t>
            </w:r>
            <w:r w:rsidRPr="007E363B">
              <w:rPr>
                <w:sz w:val="22"/>
                <w:szCs w:val="22"/>
              </w:rPr>
              <w:t>ля.</w:t>
            </w:r>
          </w:p>
          <w:p w:rsidR="001D3E4A" w:rsidRPr="007E363B" w:rsidRDefault="001D3E4A" w:rsidP="001D3E4A">
            <w:pPr>
              <w:ind w:right="-1" w:firstLine="567"/>
              <w:jc w:val="both"/>
              <w:rPr>
                <w:sz w:val="22"/>
                <w:szCs w:val="22"/>
              </w:rPr>
            </w:pPr>
          </w:p>
          <w:p w:rsidR="001D3E4A" w:rsidRPr="007E363B" w:rsidRDefault="001D3E4A" w:rsidP="001D3E4A">
            <w:pPr>
              <w:ind w:right="-1" w:firstLine="567"/>
              <w:jc w:val="both"/>
              <w:rPr>
                <w:sz w:val="22"/>
                <w:szCs w:val="22"/>
              </w:rPr>
            </w:pPr>
            <w:r w:rsidRPr="007E363B">
              <w:rPr>
                <w:sz w:val="22"/>
                <w:szCs w:val="22"/>
              </w:rPr>
              <w:t>В 2017 году Банком исполнялись все предписанные Банком России нормативные значения дост</w:t>
            </w:r>
            <w:r w:rsidRPr="007E363B">
              <w:rPr>
                <w:sz w:val="22"/>
                <w:szCs w:val="22"/>
              </w:rPr>
              <w:t>а</w:t>
            </w:r>
            <w:r w:rsidRPr="007E363B">
              <w:rPr>
                <w:sz w:val="22"/>
                <w:szCs w:val="22"/>
              </w:rPr>
              <w:t>точности капитала, структуры портфелей, учёта рисков, формирования резервов и пр.</w:t>
            </w:r>
          </w:p>
          <w:p w:rsidR="00225969" w:rsidRPr="007E363B" w:rsidRDefault="00225969" w:rsidP="00225969">
            <w:pPr>
              <w:ind w:right="-1" w:firstLine="567"/>
              <w:jc w:val="both"/>
              <w:rPr>
                <w:sz w:val="22"/>
                <w:szCs w:val="22"/>
                <w:highlight w:val="yellow"/>
              </w:rPr>
            </w:pPr>
          </w:p>
          <w:p w:rsidR="00D95463" w:rsidRPr="007E363B" w:rsidRDefault="007E363B" w:rsidP="00225969">
            <w:pPr>
              <w:pStyle w:val="22"/>
              <w:jc w:val="both"/>
              <w:rPr>
                <w:sz w:val="22"/>
                <w:szCs w:val="22"/>
              </w:rPr>
            </w:pPr>
            <w:r w:rsidRPr="007E363B">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удержив</w:t>
            </w:r>
            <w:r w:rsidRPr="007E363B">
              <w:rPr>
                <w:sz w:val="22"/>
                <w:szCs w:val="22"/>
              </w:rPr>
              <w:t>а</w:t>
            </w:r>
            <w:r w:rsidRPr="007E363B">
              <w:rPr>
                <w:sz w:val="22"/>
                <w:szCs w:val="22"/>
              </w:rPr>
              <w:t>ется на уровне ниже 4%, что является результатом отладки аналитической инфраструктуры, оптимальн</w:t>
            </w:r>
            <w:r w:rsidRPr="007E363B">
              <w:rPr>
                <w:sz w:val="22"/>
                <w:szCs w:val="22"/>
              </w:rPr>
              <w:t>о</w:t>
            </w:r>
            <w:r w:rsidRPr="007E363B">
              <w:rPr>
                <w:sz w:val="22"/>
                <w:szCs w:val="22"/>
              </w:rPr>
              <w:t>го использования риск-платформ и собственных уникальных разработок в сфере использования данных. Кредитная политика Банка ориентирована на стабильный сегмент − большая часть розничных заемщ</w:t>
            </w:r>
            <w:r w:rsidRPr="007E363B">
              <w:rPr>
                <w:sz w:val="22"/>
                <w:szCs w:val="22"/>
              </w:rPr>
              <w:t>и</w:t>
            </w:r>
            <w:r w:rsidRPr="007E363B">
              <w:rPr>
                <w:sz w:val="22"/>
                <w:szCs w:val="22"/>
              </w:rPr>
              <w:t>ков Банка представляеют среднемассовый сегмент, имееют стабильные доходы и демонстрируеют выс</w:t>
            </w:r>
            <w:r w:rsidRPr="007E363B">
              <w:rPr>
                <w:sz w:val="22"/>
                <w:szCs w:val="22"/>
              </w:rPr>
              <w:t>о</w:t>
            </w:r>
            <w:r w:rsidRPr="007E363B">
              <w:rPr>
                <w:sz w:val="22"/>
                <w:szCs w:val="22"/>
              </w:rPr>
              <w:t>кую платежную дисциплину</w:t>
            </w:r>
            <w:r w:rsidR="00C7141C" w:rsidRPr="007E363B">
              <w:rPr>
                <w:sz w:val="22"/>
                <w:szCs w:val="22"/>
              </w:rPr>
              <w:br w:type="page"/>
            </w:r>
          </w:p>
        </w:tc>
      </w:tr>
      <w:tr w:rsidR="00E15049" w:rsidRPr="00412DDB" w:rsidTr="00D45796">
        <w:tc>
          <w:tcPr>
            <w:tcW w:w="10173" w:type="dxa"/>
          </w:tcPr>
          <w:p w:rsidR="00E15049" w:rsidRPr="00412DDB" w:rsidRDefault="00E15049" w:rsidP="00E15049">
            <w:pPr>
              <w:pStyle w:val="em-6"/>
            </w:pPr>
            <w:r w:rsidRPr="00412DDB">
              <w:t xml:space="preserve">(Раскрывается информация о причинах, которые, по мнению органов управления кредитной организации </w:t>
            </w:r>
            <w:r w:rsidR="00B140EC">
              <w:t>–</w:t>
            </w:r>
            <w:r w:rsidRPr="00412DDB">
              <w:t xml:space="preserve"> эмитента, привели к убыткам или прибыли кредитной организации </w:t>
            </w:r>
            <w:r w:rsidR="00B140EC">
              <w:t>–</w:t>
            </w:r>
            <w:r w:rsidRPr="00412DDB">
              <w:t xml:space="preserve"> эмитента, отраженным в бухгалтерской (финансовой) отчетности за соответствующий отчетный период)</w:t>
            </w:r>
          </w:p>
        </w:tc>
      </w:tr>
    </w:tbl>
    <w:p w:rsidR="00B37CA9" w:rsidRPr="00412DDB" w:rsidRDefault="00B37CA9" w:rsidP="002C00EB">
      <w:pPr>
        <w:pStyle w:val="em-4"/>
        <w:rPr>
          <w:b/>
          <w:i/>
        </w:rPr>
      </w:pPr>
      <w:r w:rsidRPr="00412DDB">
        <w:rPr>
          <w:b/>
          <w:i/>
        </w:rPr>
        <w:t xml:space="preserve">Отдельные (несовпадающие) мнения органов управления кредитной организации </w:t>
      </w:r>
      <w:r w:rsidR="00B140EC">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sidR="00B140EC">
        <w:rPr>
          <w:b/>
          <w:i/>
        </w:rPr>
        <w:t>–</w:t>
      </w:r>
      <w:r w:rsidRPr="00412DDB">
        <w:rPr>
          <w:b/>
          <w:i/>
        </w:rPr>
        <w:t>хозяйственной деятельности кредитной орг</w:t>
      </w:r>
      <w:r w:rsidRPr="00412DDB">
        <w:rPr>
          <w:b/>
          <w:i/>
        </w:rPr>
        <w:t>а</w:t>
      </w:r>
      <w:r w:rsidRPr="00412DDB">
        <w:rPr>
          <w:b/>
          <w:i/>
        </w:rPr>
        <w:t xml:space="preserve">низации </w:t>
      </w:r>
      <w:r w:rsidR="00B140EC">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5589D" w:rsidRPr="00412DDB" w:rsidTr="005A2335">
        <w:tc>
          <w:tcPr>
            <w:tcW w:w="10314" w:type="dxa"/>
          </w:tcPr>
          <w:p w:rsidR="00E15049" w:rsidRPr="00412DDB" w:rsidRDefault="00E15049" w:rsidP="00E15049">
            <w:pPr>
              <w:pStyle w:val="em-4"/>
              <w:rPr>
                <w:sz w:val="20"/>
                <w:szCs w:val="20"/>
              </w:rPr>
            </w:pPr>
          </w:p>
          <w:p w:rsidR="00E15049" w:rsidRPr="00D45796" w:rsidRDefault="00E15049" w:rsidP="00E15049">
            <w:pPr>
              <w:pStyle w:val="em-4"/>
              <w:rPr>
                <w:sz w:val="24"/>
              </w:rPr>
            </w:pPr>
            <w:r w:rsidRPr="00D45796">
              <w:rPr>
                <w:szCs w:val="20"/>
              </w:rPr>
              <w:t>Мнения органов управления Банка относительно причин и/или степени их влияния на показатели финансово</w:t>
            </w:r>
            <w:r w:rsidR="00B140EC" w:rsidRPr="00D45796">
              <w:rPr>
                <w:szCs w:val="20"/>
              </w:rPr>
              <w:t>–</w:t>
            </w:r>
            <w:r w:rsidRPr="00D45796">
              <w:rPr>
                <w:szCs w:val="20"/>
              </w:rPr>
              <w:t>хозяйственной деятельности Банка совпадают.</w:t>
            </w:r>
          </w:p>
          <w:p w:rsidR="00F5589D" w:rsidRPr="00412DDB" w:rsidRDefault="00F5589D" w:rsidP="00F6312F">
            <w:pPr>
              <w:pStyle w:val="em-4"/>
            </w:pP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 xml:space="preserve">дитной организации </w:t>
      </w:r>
      <w:r w:rsidR="00B140EC">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sidR="00B140EC">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5589D" w:rsidRPr="00412DDB" w:rsidTr="005A2335">
        <w:tc>
          <w:tcPr>
            <w:tcW w:w="10314" w:type="dxa"/>
          </w:tcPr>
          <w:p w:rsidR="00F5589D" w:rsidRPr="00412DDB" w:rsidRDefault="00F5589D" w:rsidP="00E15049">
            <w:pPr>
              <w:pStyle w:val="em-4"/>
            </w:pPr>
          </w:p>
          <w:p w:rsidR="00E15049" w:rsidRPr="00412DDB" w:rsidRDefault="00E15049" w:rsidP="00E15049">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5A2335">
      <w:pPr>
        <w:pStyle w:val="em-1"/>
      </w:pPr>
      <w:bookmarkStart w:id="351" w:name="_Toc48261170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351"/>
      <w:r w:rsidRPr="00412DDB">
        <w:t xml:space="preserve"> </w:t>
      </w:r>
      <w:r w:rsidRPr="00412DDB">
        <w:rPr>
          <w:rStyle w:val="af0"/>
          <w:b w:val="0"/>
          <w:bCs/>
          <w:vanish/>
        </w:rPr>
        <w:footnoteReference w:id="38"/>
      </w:r>
    </w:p>
    <w:p w:rsidR="00E15049" w:rsidRPr="00412DDB" w:rsidRDefault="00E15049" w:rsidP="00E15049">
      <w:pPr>
        <w:pStyle w:val="em-4"/>
      </w:pPr>
      <w:r w:rsidRPr="00412DDB">
        <w:t xml:space="preserve">Сведения о выполнении обязательных нормативов деятельности кредитной организации – эмитента </w:t>
      </w:r>
      <w:r w:rsidR="00911893" w:rsidRPr="00412DDB">
        <w:t>за последний завершенный финансовый год и за последний отчетный квартал, а также за аналогичный п</w:t>
      </w:r>
      <w:r w:rsidR="00911893" w:rsidRPr="00412DDB">
        <w:t>е</w:t>
      </w:r>
      <w:r w:rsidR="00911893" w:rsidRPr="00412DDB">
        <w:t>риод предшествующего года</w:t>
      </w:r>
      <w:r w:rsidRPr="00412DDB">
        <w:t>:</w:t>
      </w:r>
    </w:p>
    <w:p w:rsidR="00E15049" w:rsidRPr="00412DDB" w:rsidRDefault="00E15049" w:rsidP="00E15049">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911893" w:rsidRPr="00412DDB" w:rsidTr="00DD5D1F">
        <w:trPr>
          <w:trHeight w:val="503"/>
        </w:trPr>
        <w:tc>
          <w:tcPr>
            <w:tcW w:w="1418" w:type="dxa"/>
            <w:vMerge w:val="restart"/>
            <w:tcBorders>
              <w:top w:val="single" w:sz="4" w:space="0" w:color="auto"/>
              <w:left w:val="single" w:sz="4" w:space="0" w:color="auto"/>
              <w:right w:val="single" w:sz="4" w:space="0" w:color="auto"/>
            </w:tcBorders>
          </w:tcPr>
          <w:p w:rsidR="00911893" w:rsidRPr="00B75D36" w:rsidRDefault="00911893" w:rsidP="00E15049">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911893" w:rsidRPr="00B75D36" w:rsidRDefault="00911893" w:rsidP="00E15049">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Фактическое значение норматива</w:t>
            </w:r>
          </w:p>
        </w:tc>
      </w:tr>
      <w:tr w:rsidR="00911893" w:rsidRPr="00412DDB" w:rsidTr="00B75D36">
        <w:trPr>
          <w:trHeight w:val="502"/>
        </w:trPr>
        <w:tc>
          <w:tcPr>
            <w:tcW w:w="1418" w:type="dxa"/>
            <w:vMerge/>
            <w:tcBorders>
              <w:left w:val="single" w:sz="4" w:space="0" w:color="auto"/>
              <w:bottom w:val="single" w:sz="4" w:space="0" w:color="auto"/>
              <w:right w:val="single" w:sz="4" w:space="0" w:color="auto"/>
            </w:tcBorders>
          </w:tcPr>
          <w:p w:rsidR="00911893" w:rsidRPr="00412DDB" w:rsidRDefault="00911893" w:rsidP="00E15049">
            <w:pPr>
              <w:jc w:val="center"/>
              <w:rPr>
                <w:b/>
                <w:bCs/>
                <w:sz w:val="22"/>
                <w:szCs w:val="22"/>
              </w:rPr>
            </w:pPr>
          </w:p>
        </w:tc>
        <w:tc>
          <w:tcPr>
            <w:tcW w:w="2977"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559"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911893" w:rsidRPr="00DD5D1F" w:rsidRDefault="00DD5D1F">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w:t>
            </w:r>
            <w:r w:rsidR="00D738C9">
              <w:rPr>
                <w:b/>
                <w:bCs/>
                <w:sz w:val="16"/>
                <w:szCs w:val="22"/>
              </w:rPr>
              <w:t>10</w:t>
            </w:r>
            <w:r>
              <w:rPr>
                <w:b/>
                <w:bCs/>
                <w:sz w:val="16"/>
                <w:szCs w:val="22"/>
              </w:rPr>
              <w:t>.</w:t>
            </w:r>
            <w:r w:rsidR="00B43570">
              <w:rPr>
                <w:b/>
                <w:bCs/>
                <w:sz w:val="16"/>
                <w:szCs w:val="22"/>
              </w:rPr>
              <w:t>2018</w:t>
            </w:r>
          </w:p>
        </w:tc>
        <w:tc>
          <w:tcPr>
            <w:tcW w:w="1417" w:type="dxa"/>
            <w:tcBorders>
              <w:top w:val="single" w:sz="4" w:space="0" w:color="auto"/>
              <w:left w:val="nil"/>
              <w:bottom w:val="single" w:sz="4" w:space="0" w:color="auto"/>
              <w:right w:val="single" w:sz="4" w:space="0" w:color="auto"/>
            </w:tcBorders>
          </w:tcPr>
          <w:p w:rsidR="00911893" w:rsidRPr="00DD5D1F" w:rsidRDefault="00DD5D1F">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w:t>
            </w:r>
            <w:r w:rsidR="00B43570">
              <w:rPr>
                <w:b/>
                <w:bCs/>
                <w:sz w:val="16"/>
                <w:szCs w:val="22"/>
              </w:rPr>
              <w:t>2018</w:t>
            </w:r>
          </w:p>
        </w:tc>
        <w:tc>
          <w:tcPr>
            <w:tcW w:w="1701" w:type="dxa"/>
            <w:tcBorders>
              <w:top w:val="single" w:sz="4" w:space="0" w:color="auto"/>
              <w:left w:val="nil"/>
              <w:bottom w:val="single" w:sz="4" w:space="0" w:color="auto"/>
              <w:right w:val="single" w:sz="4" w:space="0" w:color="auto"/>
            </w:tcBorders>
          </w:tcPr>
          <w:p w:rsidR="00911893" w:rsidRPr="00DD5D1F" w:rsidRDefault="00DD5D1F">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w:t>
            </w:r>
            <w:r w:rsidR="00D738C9">
              <w:rPr>
                <w:b/>
                <w:bCs/>
                <w:sz w:val="16"/>
                <w:szCs w:val="22"/>
              </w:rPr>
              <w:t>10</w:t>
            </w:r>
            <w:r>
              <w:rPr>
                <w:b/>
                <w:bCs/>
                <w:sz w:val="16"/>
                <w:szCs w:val="22"/>
              </w:rPr>
              <w:t>.</w:t>
            </w:r>
            <w:r w:rsidR="00B43570">
              <w:rPr>
                <w:b/>
                <w:bCs/>
                <w:sz w:val="16"/>
                <w:szCs w:val="22"/>
              </w:rPr>
              <w:t>2017</w:t>
            </w:r>
          </w:p>
        </w:tc>
      </w:tr>
      <w:tr w:rsidR="00DD5D1F" w:rsidRPr="00412DDB" w:rsidTr="00DD5D1F">
        <w:trPr>
          <w:trHeight w:val="169"/>
        </w:trPr>
        <w:tc>
          <w:tcPr>
            <w:tcW w:w="1418" w:type="dxa"/>
            <w:tcBorders>
              <w:top w:val="single" w:sz="4" w:space="0" w:color="auto"/>
              <w:left w:val="single" w:sz="4" w:space="0" w:color="auto"/>
              <w:bottom w:val="single" w:sz="4" w:space="0" w:color="auto"/>
              <w:right w:val="single" w:sz="4" w:space="0" w:color="auto"/>
            </w:tcBorders>
          </w:tcPr>
          <w:p w:rsidR="00911893" w:rsidRPr="00412DDB" w:rsidRDefault="00DD5D1F" w:rsidP="00E15049">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6</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170804">
            <w:pPr>
              <w:jc w:val="center"/>
              <w:rPr>
                <w:sz w:val="18"/>
                <w:szCs w:val="18"/>
              </w:rPr>
            </w:pPr>
            <w:r w:rsidRPr="00412DDB">
              <w:rPr>
                <w:sz w:val="18"/>
                <w:szCs w:val="18"/>
              </w:rPr>
              <w:t xml:space="preserve">Min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9</w:t>
            </w:r>
            <w:r w:rsidR="00D23EFC">
              <w:rPr>
                <w:sz w:val="20"/>
                <w:szCs w:val="16"/>
              </w:rPr>
              <w:t>,7</w:t>
            </w:r>
            <w:r>
              <w:rPr>
                <w:sz w:val="20"/>
                <w:szCs w:val="16"/>
              </w:rPr>
              <w:t>14</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8,404</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8,859</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Н1.2</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300F49">
            <w:pPr>
              <w:jc w:val="center"/>
              <w:rPr>
                <w:sz w:val="18"/>
                <w:szCs w:val="18"/>
              </w:rPr>
            </w:pPr>
            <w:r w:rsidRPr="00412DDB">
              <w:rPr>
                <w:sz w:val="18"/>
                <w:szCs w:val="18"/>
              </w:rPr>
              <w:t xml:space="preserve">Min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9</w:t>
            </w:r>
            <w:r w:rsidR="00D23EFC">
              <w:rPr>
                <w:sz w:val="20"/>
                <w:szCs w:val="16"/>
              </w:rPr>
              <w:t>,</w:t>
            </w:r>
            <w:r>
              <w:rPr>
                <w:sz w:val="20"/>
                <w:szCs w:val="16"/>
              </w:rPr>
              <w:t>714</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8,404</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rsidP="003C12E8">
            <w:pPr>
              <w:jc w:val="right"/>
              <w:rPr>
                <w:sz w:val="20"/>
                <w:szCs w:val="16"/>
              </w:rPr>
            </w:pPr>
            <w:r>
              <w:rPr>
                <w:sz w:val="20"/>
                <w:szCs w:val="16"/>
              </w:rPr>
              <w:t>8,859</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Н1.0</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300F49">
            <w:pPr>
              <w:jc w:val="center"/>
              <w:rPr>
                <w:sz w:val="18"/>
                <w:szCs w:val="18"/>
              </w:rPr>
            </w:pPr>
            <w:r w:rsidRPr="00412DDB">
              <w:rPr>
                <w:sz w:val="18"/>
                <w:szCs w:val="18"/>
              </w:rPr>
              <w:t xml:space="preserve">Min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14</w:t>
            </w:r>
            <w:r w:rsidR="00D23EFC">
              <w:rPr>
                <w:sz w:val="20"/>
                <w:szCs w:val="16"/>
              </w:rPr>
              <w:t>,</w:t>
            </w:r>
            <w:r>
              <w:rPr>
                <w:sz w:val="20"/>
                <w:szCs w:val="16"/>
              </w:rPr>
              <w:t>312</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15,812</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rsidP="003C12E8">
            <w:pPr>
              <w:jc w:val="right"/>
              <w:rPr>
                <w:sz w:val="20"/>
                <w:szCs w:val="16"/>
              </w:rPr>
            </w:pPr>
            <w:r>
              <w:rPr>
                <w:sz w:val="20"/>
                <w:szCs w:val="16"/>
              </w:rPr>
              <w:t>15,68</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Pr>
                <w:b/>
                <w:bCs/>
                <w:sz w:val="18"/>
                <w:szCs w:val="18"/>
              </w:rPr>
              <w:t>Н1.4</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9D6AA8">
              <w:rPr>
                <w:sz w:val="18"/>
                <w:szCs w:val="18"/>
              </w:rPr>
              <w:t>Финансового рычага</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pPr>
              <w:jc w:val="center"/>
              <w:rPr>
                <w:sz w:val="18"/>
                <w:szCs w:val="18"/>
              </w:rPr>
            </w:pPr>
            <w:r w:rsidRPr="00412DDB">
              <w:rPr>
                <w:sz w:val="18"/>
                <w:szCs w:val="18"/>
              </w:rPr>
              <w:t xml:space="preserve">Min </w:t>
            </w:r>
            <w:r>
              <w:rPr>
                <w:sz w:val="18"/>
                <w:szCs w:val="18"/>
              </w:rPr>
              <w:t>3</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23EFC" w:rsidRDefault="00D23EFC" w:rsidP="00B75D36">
            <w:pPr>
              <w:jc w:val="right"/>
              <w:rPr>
                <w:sz w:val="20"/>
                <w:szCs w:val="16"/>
              </w:rPr>
            </w:pPr>
            <w:r>
              <w:rPr>
                <w:sz w:val="20"/>
                <w:szCs w:val="16"/>
              </w:rPr>
              <w:t>8,872</w:t>
            </w:r>
          </w:p>
        </w:tc>
        <w:tc>
          <w:tcPr>
            <w:tcW w:w="1417" w:type="dxa"/>
            <w:tcBorders>
              <w:top w:val="single" w:sz="4" w:space="0" w:color="auto"/>
              <w:left w:val="nil"/>
              <w:bottom w:val="single" w:sz="4" w:space="0" w:color="auto"/>
              <w:right w:val="single" w:sz="4" w:space="0" w:color="auto"/>
            </w:tcBorders>
            <w:vAlign w:val="center"/>
          </w:tcPr>
          <w:p w:rsidR="00D23EFC" w:rsidRDefault="00D23EFC" w:rsidP="00B75D36">
            <w:pPr>
              <w:jc w:val="right"/>
              <w:rPr>
                <w:sz w:val="20"/>
                <w:szCs w:val="16"/>
              </w:rPr>
            </w:pPr>
          </w:p>
        </w:tc>
        <w:tc>
          <w:tcPr>
            <w:tcW w:w="1701" w:type="dxa"/>
            <w:tcBorders>
              <w:top w:val="single" w:sz="4" w:space="0" w:color="auto"/>
              <w:left w:val="nil"/>
              <w:bottom w:val="single" w:sz="4" w:space="0" w:color="auto"/>
              <w:right w:val="single" w:sz="4" w:space="0" w:color="auto"/>
            </w:tcBorders>
            <w:vAlign w:val="center"/>
          </w:tcPr>
          <w:p w:rsidR="00D23EFC" w:rsidRDefault="00D23EFC" w:rsidP="003C12E8">
            <w:pPr>
              <w:jc w:val="right"/>
              <w:rPr>
                <w:sz w:val="20"/>
                <w:szCs w:val="16"/>
              </w:rPr>
            </w:pP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Н2</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Min 15%</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D23EFC">
            <w:pPr>
              <w:jc w:val="right"/>
              <w:rPr>
                <w:sz w:val="20"/>
                <w:szCs w:val="16"/>
              </w:rPr>
            </w:pPr>
            <w:r>
              <w:rPr>
                <w:sz w:val="20"/>
                <w:szCs w:val="16"/>
              </w:rPr>
              <w:t>42,</w:t>
            </w:r>
            <w:r w:rsidR="0087065C">
              <w:rPr>
                <w:sz w:val="20"/>
                <w:szCs w:val="16"/>
              </w:rPr>
              <w:t>602</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68,947</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92,763</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Min 50%</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100</w:t>
            </w:r>
            <w:r w:rsidR="00D23EFC">
              <w:rPr>
                <w:sz w:val="20"/>
                <w:szCs w:val="16"/>
              </w:rPr>
              <w:t>,</w:t>
            </w:r>
            <w:r>
              <w:rPr>
                <w:sz w:val="20"/>
                <w:szCs w:val="16"/>
              </w:rPr>
              <w:t>382</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131,801</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rsidP="003C12E8">
            <w:pPr>
              <w:jc w:val="right"/>
              <w:rPr>
                <w:sz w:val="20"/>
                <w:szCs w:val="16"/>
              </w:rPr>
            </w:pPr>
            <w:r>
              <w:rPr>
                <w:sz w:val="20"/>
                <w:szCs w:val="16"/>
              </w:rPr>
              <w:t>176,06</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Н4</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Max 120%</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22</w:t>
            </w:r>
            <w:r w:rsidR="00D23EFC">
              <w:rPr>
                <w:sz w:val="20"/>
                <w:szCs w:val="16"/>
              </w:rPr>
              <w:t>,</w:t>
            </w:r>
            <w:r>
              <w:rPr>
                <w:sz w:val="20"/>
                <w:szCs w:val="16"/>
              </w:rPr>
              <w:t>857</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23,284</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23,339</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Н6</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Max 25%</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20</w:t>
            </w:r>
            <w:r w:rsidR="00D23EFC">
              <w:rPr>
                <w:sz w:val="20"/>
                <w:szCs w:val="16"/>
              </w:rPr>
              <w:t>,</w:t>
            </w:r>
            <w:r>
              <w:rPr>
                <w:sz w:val="20"/>
                <w:szCs w:val="16"/>
              </w:rPr>
              <w:t>38</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20,48</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20,95</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Н7</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140</w:t>
            </w:r>
            <w:r w:rsidR="00D23EFC">
              <w:rPr>
                <w:sz w:val="20"/>
                <w:szCs w:val="16"/>
              </w:rPr>
              <w:t>,</w:t>
            </w:r>
            <w:r>
              <w:rPr>
                <w:sz w:val="20"/>
                <w:szCs w:val="16"/>
              </w:rPr>
              <w:t>289</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153,804</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158,492</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H9.1</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Максимальный размер кредитов, банковских гарантий и поруч</w:t>
            </w:r>
            <w:r w:rsidRPr="00412DDB">
              <w:rPr>
                <w:sz w:val="18"/>
                <w:szCs w:val="18"/>
              </w:rPr>
              <w:t>и</w:t>
            </w:r>
            <w:r w:rsidRPr="00412DDB">
              <w:rPr>
                <w:sz w:val="18"/>
                <w:szCs w:val="18"/>
              </w:rPr>
              <w:t>тельств, предоставленных  акци</w:t>
            </w:r>
            <w:r w:rsidRPr="00412DDB">
              <w:rPr>
                <w:sz w:val="18"/>
                <w:szCs w:val="18"/>
              </w:rPr>
              <w:t>о</w:t>
            </w:r>
            <w:r w:rsidRPr="00412DDB">
              <w:rPr>
                <w:sz w:val="18"/>
                <w:szCs w:val="18"/>
              </w:rPr>
              <w:t>нерам (участникам)</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Max 50%</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5</w:t>
            </w:r>
            <w:r w:rsidR="00D23EFC">
              <w:rPr>
                <w:sz w:val="20"/>
                <w:szCs w:val="16"/>
              </w:rPr>
              <w:t>,</w:t>
            </w:r>
            <w:r>
              <w:rPr>
                <w:sz w:val="20"/>
                <w:szCs w:val="16"/>
              </w:rPr>
              <w:t>045</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1,033</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1,03</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Max 3%</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D23EFC">
            <w:pPr>
              <w:jc w:val="right"/>
              <w:rPr>
                <w:sz w:val="20"/>
                <w:szCs w:val="16"/>
              </w:rPr>
            </w:pPr>
            <w:r>
              <w:rPr>
                <w:sz w:val="20"/>
                <w:szCs w:val="16"/>
              </w:rPr>
              <w:t>0,</w:t>
            </w:r>
            <w:r w:rsidR="0087065C">
              <w:rPr>
                <w:sz w:val="20"/>
                <w:szCs w:val="16"/>
              </w:rPr>
              <w:t>528</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422945">
            <w:pPr>
              <w:jc w:val="right"/>
              <w:rPr>
                <w:sz w:val="20"/>
                <w:szCs w:val="16"/>
              </w:rPr>
            </w:pPr>
            <w:r>
              <w:rPr>
                <w:sz w:val="20"/>
                <w:szCs w:val="16"/>
              </w:rPr>
              <w:t>0,477</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pPr>
              <w:jc w:val="right"/>
              <w:rPr>
                <w:sz w:val="20"/>
                <w:szCs w:val="16"/>
              </w:rPr>
            </w:pPr>
            <w:r>
              <w:rPr>
                <w:sz w:val="20"/>
                <w:szCs w:val="16"/>
              </w:rPr>
              <w:t>0,604</w:t>
            </w:r>
          </w:p>
        </w:tc>
      </w:tr>
      <w:tr w:rsidR="00D23EFC"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23EFC" w:rsidRPr="00412DDB" w:rsidRDefault="00D23EFC" w:rsidP="00E15049">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D23EFC" w:rsidRPr="00412DDB" w:rsidRDefault="00D23EFC" w:rsidP="009D6AA8">
            <w:pPr>
              <w:rPr>
                <w:sz w:val="18"/>
                <w:szCs w:val="18"/>
              </w:rPr>
            </w:pPr>
            <w:r>
              <w:rPr>
                <w:sz w:val="18"/>
                <w:szCs w:val="18"/>
              </w:rPr>
              <w:t>И</w:t>
            </w:r>
            <w:r w:rsidRPr="00412DDB">
              <w:rPr>
                <w:sz w:val="18"/>
                <w:szCs w:val="18"/>
              </w:rPr>
              <w:t>спользования собственных средств (капитала) банка для пр</w:t>
            </w:r>
            <w:r w:rsidRPr="00412DDB">
              <w:rPr>
                <w:sz w:val="18"/>
                <w:szCs w:val="18"/>
              </w:rPr>
              <w:t>и</w:t>
            </w:r>
            <w:r w:rsidRPr="00412DDB">
              <w:rPr>
                <w:sz w:val="18"/>
                <w:szCs w:val="18"/>
              </w:rPr>
              <w:t>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D23EFC" w:rsidRPr="00412DDB" w:rsidRDefault="00D23EFC" w:rsidP="00E15049">
            <w:pPr>
              <w:jc w:val="center"/>
              <w:rPr>
                <w:sz w:val="18"/>
                <w:szCs w:val="18"/>
              </w:rPr>
            </w:pPr>
            <w:r w:rsidRPr="00412DDB">
              <w:rPr>
                <w:sz w:val="18"/>
                <w:szCs w:val="18"/>
              </w:rPr>
              <w:t>Max 25%</w:t>
            </w:r>
          </w:p>
        </w:tc>
        <w:tc>
          <w:tcPr>
            <w:tcW w:w="1418" w:type="dxa"/>
            <w:tcBorders>
              <w:top w:val="single" w:sz="4" w:space="0" w:color="auto"/>
              <w:left w:val="nil"/>
              <w:bottom w:val="single" w:sz="4" w:space="0" w:color="auto"/>
              <w:right w:val="single" w:sz="4" w:space="0" w:color="auto"/>
            </w:tcBorders>
            <w:vAlign w:val="center"/>
          </w:tcPr>
          <w:p w:rsidR="00D23EFC" w:rsidRPr="00B75D36" w:rsidRDefault="0087065C">
            <w:pPr>
              <w:jc w:val="right"/>
              <w:rPr>
                <w:sz w:val="20"/>
                <w:szCs w:val="16"/>
              </w:rPr>
            </w:pPr>
            <w:r>
              <w:rPr>
                <w:sz w:val="20"/>
                <w:szCs w:val="16"/>
              </w:rPr>
              <w:t>0</w:t>
            </w:r>
            <w:r w:rsidR="00D23EFC">
              <w:rPr>
                <w:sz w:val="20"/>
                <w:szCs w:val="16"/>
              </w:rPr>
              <w:t>,</w:t>
            </w:r>
            <w:r>
              <w:rPr>
                <w:sz w:val="20"/>
                <w:szCs w:val="16"/>
              </w:rPr>
              <w:t>0</w:t>
            </w:r>
          </w:p>
        </w:tc>
        <w:tc>
          <w:tcPr>
            <w:tcW w:w="1417" w:type="dxa"/>
            <w:tcBorders>
              <w:top w:val="single" w:sz="4" w:space="0" w:color="auto"/>
              <w:left w:val="nil"/>
              <w:bottom w:val="single" w:sz="4" w:space="0" w:color="auto"/>
              <w:right w:val="single" w:sz="4" w:space="0" w:color="auto"/>
            </w:tcBorders>
            <w:vAlign w:val="center"/>
          </w:tcPr>
          <w:p w:rsidR="00D23EFC" w:rsidRPr="00B75D36" w:rsidRDefault="00D23EFC" w:rsidP="00B75D36">
            <w:pPr>
              <w:jc w:val="right"/>
              <w:rPr>
                <w:sz w:val="20"/>
                <w:szCs w:val="16"/>
              </w:rPr>
            </w:pPr>
            <w:r>
              <w:rPr>
                <w:sz w:val="20"/>
                <w:szCs w:val="16"/>
              </w:rPr>
              <w:t>3,903</w:t>
            </w:r>
          </w:p>
        </w:tc>
        <w:tc>
          <w:tcPr>
            <w:tcW w:w="1701" w:type="dxa"/>
            <w:tcBorders>
              <w:top w:val="single" w:sz="4" w:space="0" w:color="auto"/>
              <w:left w:val="nil"/>
              <w:bottom w:val="single" w:sz="4" w:space="0" w:color="auto"/>
              <w:right w:val="single" w:sz="4" w:space="0" w:color="auto"/>
            </w:tcBorders>
            <w:vAlign w:val="center"/>
          </w:tcPr>
          <w:p w:rsidR="00D23EFC" w:rsidRPr="00347EBD" w:rsidRDefault="00D23EFC" w:rsidP="00422945">
            <w:pPr>
              <w:jc w:val="right"/>
              <w:rPr>
                <w:sz w:val="20"/>
                <w:szCs w:val="16"/>
              </w:rPr>
            </w:pPr>
            <w:r>
              <w:rPr>
                <w:sz w:val="20"/>
                <w:szCs w:val="16"/>
              </w:rPr>
              <w:t>3,985</w:t>
            </w:r>
          </w:p>
        </w:tc>
      </w:tr>
    </w:tbl>
    <w:p w:rsidR="00E15049" w:rsidRPr="00412DDB" w:rsidRDefault="00E15049" w:rsidP="00E15049">
      <w:pPr>
        <w:pStyle w:val="prilozhenie"/>
        <w:rPr>
          <w:bCs/>
          <w:sz w:val="22"/>
          <w:szCs w:val="22"/>
        </w:rPr>
      </w:pPr>
    </w:p>
    <w:p w:rsidR="00B37CA9" w:rsidRPr="00412DDB" w:rsidRDefault="00B37CA9" w:rsidP="00F5589D">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sidR="00B140EC">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39"/>
      </w:r>
      <w:r w:rsidRPr="00412DDB">
        <w:rPr>
          <w:b/>
          <w:i/>
        </w:rPr>
        <w:t>:</w:t>
      </w:r>
    </w:p>
    <w:p w:rsidR="00A8740B" w:rsidRPr="00D45796" w:rsidRDefault="00A8740B" w:rsidP="00F5589D">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sidR="00D45796">
        <w:rPr>
          <w:szCs w:val="20"/>
        </w:rPr>
        <w:t>.</w:t>
      </w:r>
    </w:p>
    <w:p w:rsidR="00B37CA9" w:rsidRPr="00412DDB" w:rsidRDefault="00B37CA9" w:rsidP="00B37CA9">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B37CA9" w:rsidRPr="00412DDB" w:rsidTr="00B37CA9">
        <w:trPr>
          <w:trHeight w:val="525"/>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 xml:space="preserve">Отчетная </w:t>
            </w:r>
          </w:p>
          <w:p w:rsidR="00B37CA9" w:rsidRPr="00412DDB" w:rsidRDefault="00B37CA9" w:rsidP="00B37CA9">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 xml:space="preserve">Допустимое </w:t>
            </w:r>
          </w:p>
          <w:p w:rsidR="00B37CA9" w:rsidRPr="00412DDB" w:rsidRDefault="00B37CA9" w:rsidP="00B37CA9">
            <w:pPr>
              <w:jc w:val="center"/>
              <w:rPr>
                <w:b/>
                <w:bCs/>
                <w:sz w:val="22"/>
                <w:szCs w:val="22"/>
              </w:rPr>
            </w:pPr>
            <w:r w:rsidRPr="00412DDB">
              <w:rPr>
                <w:b/>
                <w:bCs/>
                <w:sz w:val="22"/>
                <w:szCs w:val="22"/>
              </w:rPr>
              <w:t xml:space="preserve">значение </w:t>
            </w:r>
          </w:p>
          <w:p w:rsidR="00B37CA9" w:rsidRPr="00412DDB" w:rsidRDefault="00B37CA9" w:rsidP="00B37CA9">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B37CA9" w:rsidRPr="00412DDB" w:rsidTr="00B37CA9">
        <w:trPr>
          <w:trHeight w:val="339"/>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lastRenderedPageBreak/>
              <w:t>1</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5</w:t>
            </w:r>
          </w:p>
        </w:tc>
      </w:tr>
      <w:tr w:rsidR="00B37CA9" w:rsidRPr="00412DDB" w:rsidTr="00F5589D">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r>
    </w:tbl>
    <w:p w:rsidR="00B37CA9" w:rsidRPr="00412DDB" w:rsidRDefault="00B37CA9" w:rsidP="00B37CA9">
      <w:pPr>
        <w:pStyle w:val="Prikaz"/>
        <w:adjustRightInd w:val="0"/>
        <w:ind w:firstLine="708"/>
        <w:rPr>
          <w:color w:val="000000"/>
          <w:sz w:val="22"/>
          <w:szCs w:val="22"/>
        </w:rPr>
      </w:pPr>
    </w:p>
    <w:p w:rsidR="00B37CA9" w:rsidRPr="00412DDB" w:rsidRDefault="00B37CA9" w:rsidP="00F5589D">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sidR="00D45796">
        <w:rPr>
          <w:b/>
          <w:i/>
        </w:rPr>
        <w:t>.</w:t>
      </w:r>
      <w:r w:rsidRPr="00412DDB">
        <w:rPr>
          <w:rStyle w:val="af0"/>
          <w:b/>
          <w:i/>
          <w:vanish/>
          <w:color w:val="000000"/>
          <w:sz w:val="24"/>
          <w:szCs w:val="24"/>
        </w:rPr>
        <w:footnoteReference w:id="40"/>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D45796">
              <w:rPr>
                <w:szCs w:val="20"/>
              </w:rPr>
              <w:t>На конец отчетного квартала все обязательные нормативы деятельности соблюдаются</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Экономический анализ ликвидности и платежеспособности кредитной организации </w:t>
      </w:r>
      <w:r w:rsidR="00B140EC">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sidR="00B140EC">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sidR="00B140EC">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sidR="00B140EC">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sidR="00B140EC">
        <w:rPr>
          <w:b/>
          <w:i/>
        </w:rPr>
        <w:t>–</w:t>
      </w:r>
      <w:r w:rsidRPr="00412DDB">
        <w:rPr>
          <w:b/>
          <w:i/>
        </w:rPr>
        <w:t xml:space="preserve"> эмитента в отчетном периоде</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E15049" w:rsidRPr="00D45796" w:rsidRDefault="00E15049" w:rsidP="00E15049">
            <w:pPr>
              <w:ind w:firstLine="567"/>
              <w:jc w:val="both"/>
              <w:rPr>
                <w:sz w:val="22"/>
                <w:szCs w:val="20"/>
              </w:rPr>
            </w:pPr>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 фа</w:t>
            </w:r>
            <w:r w:rsidRPr="00D45796">
              <w:rPr>
                <w:sz w:val="22"/>
                <w:szCs w:val="20"/>
              </w:rPr>
              <w:t>к</w:t>
            </w:r>
            <w:r w:rsidRPr="00D45796">
              <w:rPr>
                <w:sz w:val="22"/>
                <w:szCs w:val="20"/>
              </w:rPr>
              <w:t>торов.</w:t>
            </w:r>
          </w:p>
          <w:p w:rsidR="00E15049" w:rsidRPr="00D45796" w:rsidRDefault="00E15049" w:rsidP="00E15049">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E15049" w:rsidRPr="00D45796" w:rsidRDefault="00E15049" w:rsidP="00E15049">
            <w:pPr>
              <w:ind w:firstLine="567"/>
              <w:jc w:val="both"/>
              <w:rPr>
                <w:sz w:val="22"/>
                <w:szCs w:val="20"/>
              </w:rPr>
            </w:pPr>
            <w:r w:rsidRPr="00D45796">
              <w:rPr>
                <w:sz w:val="22"/>
                <w:szCs w:val="20"/>
              </w:rPr>
              <w:t xml:space="preserve">В течение </w:t>
            </w:r>
            <w:r w:rsidR="00C27E51" w:rsidRPr="00D45796">
              <w:rPr>
                <w:sz w:val="22"/>
                <w:szCs w:val="20"/>
              </w:rPr>
              <w:t>201</w:t>
            </w:r>
            <w:r w:rsidR="00C27E51">
              <w:rPr>
                <w:sz w:val="22"/>
                <w:szCs w:val="20"/>
              </w:rPr>
              <w:t>7</w:t>
            </w:r>
            <w:r w:rsidR="00C27E51" w:rsidRPr="00D45796">
              <w:rPr>
                <w:sz w:val="22"/>
                <w:szCs w:val="20"/>
              </w:rPr>
              <w:t xml:space="preserve"> </w:t>
            </w:r>
            <w:r w:rsidRPr="00D45796">
              <w:rPr>
                <w:sz w:val="22"/>
                <w:szCs w:val="20"/>
              </w:rPr>
              <w:t xml:space="preserve">года </w:t>
            </w:r>
            <w:r w:rsidR="00CE134E">
              <w:rPr>
                <w:sz w:val="22"/>
                <w:szCs w:val="20"/>
              </w:rPr>
              <w:t xml:space="preserve">и </w:t>
            </w:r>
            <w:r w:rsidR="0087065C">
              <w:rPr>
                <w:sz w:val="22"/>
                <w:szCs w:val="20"/>
              </w:rPr>
              <w:t xml:space="preserve">9 </w:t>
            </w:r>
            <w:r w:rsidR="00E26B10">
              <w:rPr>
                <w:sz w:val="22"/>
                <w:szCs w:val="20"/>
              </w:rPr>
              <w:t>месяцев</w:t>
            </w:r>
            <w:r w:rsidRPr="00D45796">
              <w:rPr>
                <w:sz w:val="22"/>
                <w:szCs w:val="20"/>
              </w:rPr>
              <w:t xml:space="preserve"> </w:t>
            </w:r>
            <w:r w:rsidR="00C27E51" w:rsidRPr="00D45796">
              <w:rPr>
                <w:sz w:val="22"/>
                <w:szCs w:val="20"/>
              </w:rPr>
              <w:t>201</w:t>
            </w:r>
            <w:r w:rsidR="00C27E51">
              <w:rPr>
                <w:sz w:val="22"/>
                <w:szCs w:val="20"/>
              </w:rPr>
              <w:t>8</w:t>
            </w:r>
            <w:r w:rsidR="00C27E51" w:rsidRPr="00D45796">
              <w:rPr>
                <w:sz w:val="22"/>
                <w:szCs w:val="20"/>
              </w:rPr>
              <w:t xml:space="preserve"> </w:t>
            </w:r>
            <w:r w:rsidRPr="00D45796">
              <w:rPr>
                <w:sz w:val="22"/>
                <w:szCs w:val="20"/>
              </w:rPr>
              <w:t>года норматив достаточности капитала полностью соблюда</w:t>
            </w:r>
            <w:r w:rsidRPr="00D45796">
              <w:rPr>
                <w:sz w:val="22"/>
                <w:szCs w:val="20"/>
              </w:rPr>
              <w:t>л</w:t>
            </w:r>
            <w:r w:rsidRPr="00D45796">
              <w:rPr>
                <w:sz w:val="22"/>
                <w:szCs w:val="20"/>
              </w:rPr>
              <w:t>ся</w:t>
            </w:r>
            <w:r w:rsidR="00DA0AF6">
              <w:rPr>
                <w:sz w:val="22"/>
                <w:szCs w:val="20"/>
              </w:rPr>
              <w:t>.</w:t>
            </w:r>
          </w:p>
          <w:p w:rsidR="00E15049" w:rsidRPr="00D45796" w:rsidRDefault="00E15049" w:rsidP="00E15049">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E15049" w:rsidRPr="00D45796" w:rsidRDefault="00E15049" w:rsidP="00E15049">
            <w:pPr>
              <w:ind w:firstLine="567"/>
              <w:jc w:val="both"/>
              <w:rPr>
                <w:sz w:val="22"/>
                <w:szCs w:val="20"/>
              </w:rPr>
            </w:pPr>
            <w:r w:rsidRPr="00D45796">
              <w:rPr>
                <w:sz w:val="22"/>
                <w:szCs w:val="20"/>
              </w:rPr>
              <w:t xml:space="preserve">Банком соблюдаются нормативы, характеризующие его ликвидность. Значения нормативов Н2,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F5589D" w:rsidRPr="00412DDB" w:rsidRDefault="00E15049" w:rsidP="00E15049">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Отдельное (несовпадающее) мнение каждого из органов управления кредитной организации </w:t>
      </w:r>
      <w:r w:rsidR="00B140EC">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w:t>
      </w:r>
      <w:r w:rsidR="0090346C" w:rsidRPr="00412DDB">
        <w:rPr>
          <w:b/>
          <w:i/>
        </w:rPr>
        <w:t>и</w:t>
      </w:r>
      <w:r w:rsidRPr="00412DDB">
        <w:rPr>
          <w:b/>
          <w:i/>
        </w:rPr>
        <w:t>зации</w:t>
      </w:r>
      <w:r w:rsidR="0090346C" w:rsidRPr="00412DDB">
        <w:rPr>
          <w:b/>
          <w:i/>
        </w:rPr>
        <w:t xml:space="preserve"> </w:t>
      </w:r>
      <w:r w:rsidR="00B140EC">
        <w:rPr>
          <w:b/>
          <w:i/>
        </w:rPr>
        <w:t>–</w:t>
      </w:r>
      <w:r w:rsidR="0090346C" w:rsidRPr="00412DDB">
        <w:rPr>
          <w:b/>
          <w:i/>
        </w:rPr>
        <w:t xml:space="preserve"> эмитента</w:t>
      </w:r>
      <w:r w:rsidRPr="00412DDB">
        <w:rPr>
          <w:b/>
          <w:i/>
        </w:rPr>
        <w:t>, и (или) степени их влияния на показатели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и аргументация, объя</w:t>
      </w:r>
      <w:r w:rsidRPr="00412DDB">
        <w:rPr>
          <w:b/>
          <w:i/>
        </w:rPr>
        <w:t>с</w:t>
      </w:r>
      <w:r w:rsidRPr="00412DDB">
        <w:rPr>
          <w:b/>
          <w:i/>
        </w:rPr>
        <w:t>няющая их позицию</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F5589D" w:rsidRPr="00412DDB" w:rsidRDefault="00A8740B" w:rsidP="00A8740B">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w:t>
      </w:r>
      <w:r w:rsidR="0090346C" w:rsidRPr="00412DDB">
        <w:rPr>
          <w:b/>
          <w:i/>
        </w:rPr>
        <w:t>ежеквартальном отчете</w:t>
      </w:r>
      <w:r w:rsidRPr="00412DDB">
        <w:rPr>
          <w:b/>
          <w:i/>
        </w:rPr>
        <w:t xml:space="preserve">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sidR="00B140EC">
        <w:rPr>
          <w:b/>
          <w:i/>
        </w:rPr>
        <w:t>–</w:t>
      </w:r>
      <w:r w:rsidRPr="00412DDB">
        <w:rPr>
          <w:b/>
          <w:i/>
        </w:rPr>
        <w:t>хозяйственной деятельности кр</w:t>
      </w:r>
      <w:r w:rsidRPr="00412DDB">
        <w:rPr>
          <w:b/>
          <w:i/>
        </w:rPr>
        <w:t>е</w:t>
      </w:r>
      <w:r w:rsidRPr="00412DDB">
        <w:rPr>
          <w:b/>
          <w:i/>
        </w:rPr>
        <w:t xml:space="preserve">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кредитной организации </w:t>
      </w:r>
      <w:r w:rsidR="00B140EC">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sidR="00B140EC">
        <w:rPr>
          <w:b/>
          <w:i/>
        </w:rPr>
        <w:t>–</w:t>
      </w:r>
      <w:r w:rsidRPr="00412DDB">
        <w:rPr>
          <w:b/>
          <w:i/>
        </w:rPr>
        <w:t xml:space="preserve"> эмитента, объясняющая их позиции</w:t>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F5589D">
      <w:pPr>
        <w:pStyle w:val="em-1"/>
      </w:pPr>
      <w:bookmarkStart w:id="352" w:name="_Toc482611707"/>
      <w:r w:rsidRPr="00412DDB">
        <w:t xml:space="preserve">4.3. Финансовые вложения кредитной организации </w:t>
      </w:r>
      <w:r w:rsidR="00B140EC">
        <w:t>–</w:t>
      </w:r>
      <w:r w:rsidRPr="00412DDB">
        <w:t xml:space="preserve"> эмитента</w:t>
      </w:r>
      <w:bookmarkEnd w:id="352"/>
      <w:r w:rsidRPr="00412DDB">
        <w:rPr>
          <w:rStyle w:val="af0"/>
          <w:b w:val="0"/>
          <w:bCs/>
          <w:vanish/>
          <w:szCs w:val="24"/>
        </w:rPr>
        <w:footnoteReference w:id="41"/>
      </w:r>
    </w:p>
    <w:p w:rsidR="00B37CA9" w:rsidRPr="00412DDB" w:rsidRDefault="00B37CA9" w:rsidP="00981460">
      <w:pPr>
        <w:pStyle w:val="em-4"/>
        <w:ind w:firstLine="0"/>
      </w:pPr>
    </w:p>
    <w:p w:rsidR="00E15049" w:rsidRPr="00412DDB" w:rsidRDefault="00E15049" w:rsidP="00E15049">
      <w:pPr>
        <w:pStyle w:val="em-4"/>
      </w:pPr>
      <w:r w:rsidRPr="00412DDB">
        <w:t xml:space="preserve">Перечень финансовых вложений кредитной организации </w:t>
      </w:r>
      <w:r w:rsidR="00B140EC">
        <w:t>–</w:t>
      </w:r>
      <w:r w:rsidRPr="00412DDB">
        <w:t xml:space="preserve"> эмитента, которые составляют 5 и более процентов всех ее финансовых вложений на дату окончания отчетного периода.</w:t>
      </w:r>
    </w:p>
    <w:p w:rsidR="00E15049" w:rsidRPr="00412DDB" w:rsidRDefault="00E15049" w:rsidP="00E15049">
      <w:pPr>
        <w:pStyle w:val="em-4"/>
      </w:pPr>
    </w:p>
    <w:p w:rsidR="00E15049" w:rsidRPr="00412DDB" w:rsidRDefault="00E15049" w:rsidP="00E15049">
      <w:pPr>
        <w:pStyle w:val="em--"/>
      </w:pPr>
      <w:bookmarkStart w:id="353" w:name="_Toc324785347"/>
      <w:bookmarkStart w:id="354" w:name="_Toc482611708"/>
      <w:r w:rsidRPr="00412DDB">
        <w:t>А) Вложения в эмиссионные ценные бумаги:</w:t>
      </w:r>
      <w:bookmarkEnd w:id="353"/>
      <w:bookmarkEnd w:id="354"/>
    </w:p>
    <w:p w:rsidR="00E15049" w:rsidRPr="00412DDB" w:rsidRDefault="00E15049" w:rsidP="00E15049">
      <w:pPr>
        <w:pStyle w:val="em-4"/>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пп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87065C">
              <w:rPr>
                <w:sz w:val="20"/>
                <w:szCs w:val="20"/>
              </w:rPr>
              <w:t>10</w:t>
            </w:r>
            <w:r w:rsidRPr="00412DDB">
              <w:rPr>
                <w:sz w:val="20"/>
                <w:szCs w:val="20"/>
              </w:rPr>
              <w:t>.</w:t>
            </w:r>
            <w:r w:rsidR="00C27E51" w:rsidRPr="00412DDB">
              <w:rPr>
                <w:sz w:val="20"/>
                <w:szCs w:val="20"/>
              </w:rPr>
              <w:t>201</w:t>
            </w:r>
            <w:r w:rsidR="00C27E51">
              <w:rPr>
                <w:sz w:val="20"/>
                <w:szCs w:val="20"/>
              </w:rPr>
              <w:t>8</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Срок погашения </w:t>
            </w:r>
            <w:r w:rsidR="00B140EC">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sidR="00B140EC">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ществ кредитной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 (%) 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дивиденда по привилегированным акциям (%) 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sidR="00B140EC">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Размер объявленного дивиденда по обыкновенным акциям (%) (при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lastRenderedPageBreak/>
              <w:t>20.</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 xml:space="preserve">Количество акций, полученных кредитной организацией </w:t>
            </w:r>
            <w:r w:rsidR="00B140EC">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sidR="00B140EC">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ind w:firstLine="720"/>
        <w:jc w:val="both"/>
        <w:rPr>
          <w:bCs/>
          <w:iCs/>
          <w:sz w:val="20"/>
          <w:szCs w:val="20"/>
        </w:rPr>
      </w:pPr>
    </w:p>
    <w:p w:rsidR="00E15049" w:rsidRPr="00412DDB" w:rsidRDefault="00E15049" w:rsidP="00E15049">
      <w:pPr>
        <w:pStyle w:val="em--"/>
      </w:pPr>
      <w:bookmarkStart w:id="355" w:name="_Toc324785348"/>
      <w:bookmarkStart w:id="356" w:name="_Toc482611709"/>
      <w:r w:rsidRPr="00412DDB">
        <w:t>Б) Вложения в неэмиссионные ценные бумаги:</w:t>
      </w:r>
      <w:bookmarkEnd w:id="355"/>
      <w:bookmarkEnd w:id="356"/>
    </w:p>
    <w:p w:rsidR="00E15049" w:rsidRPr="00412DDB" w:rsidRDefault="00E15049" w:rsidP="00E15049">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пп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p>
          <w:p w:rsidR="00E15049" w:rsidRPr="00412DDB" w:rsidRDefault="00E15049" w:rsidP="00E15049">
            <w:pPr>
              <w:jc w:val="center"/>
              <w:rPr>
                <w:sz w:val="22"/>
                <w:szCs w:val="22"/>
              </w:rPr>
            </w:pPr>
            <w:r w:rsidRPr="00412DDB">
              <w:rPr>
                <w:sz w:val="22"/>
                <w:szCs w:val="22"/>
              </w:rP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неэми</w:t>
            </w:r>
            <w:r w:rsidRPr="00412DDB">
              <w:rPr>
                <w:sz w:val="20"/>
                <w:szCs w:val="20"/>
              </w:rPr>
              <w:t>с</w:t>
            </w:r>
            <w:r w:rsidRPr="00412DDB">
              <w:rPr>
                <w:sz w:val="20"/>
                <w:szCs w:val="20"/>
              </w:rPr>
              <w:t>сионные ценные бумаги, которые составляют 5 и более процентов всех ее финансовых вложений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87065C">
              <w:rPr>
                <w:sz w:val="20"/>
                <w:szCs w:val="20"/>
              </w:rPr>
              <w:t>10</w:t>
            </w:r>
            <w:r w:rsidRPr="00412DDB">
              <w:rPr>
                <w:sz w:val="20"/>
                <w:szCs w:val="20"/>
              </w:rPr>
              <w:t>.</w:t>
            </w:r>
            <w:r w:rsidR="00C27E51" w:rsidRPr="00412DDB">
              <w:rPr>
                <w:sz w:val="20"/>
                <w:szCs w:val="20"/>
              </w:rPr>
              <w:t>201</w:t>
            </w:r>
            <w:r w:rsidR="00C27E51">
              <w:rPr>
                <w:sz w:val="20"/>
                <w:szCs w:val="20"/>
              </w:rPr>
              <w:t>8</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(лица, обязанного по неэмиссио</w:t>
            </w:r>
            <w:r w:rsidRPr="00412DDB">
              <w:rPr>
                <w:sz w:val="20"/>
                <w:szCs w:val="20"/>
              </w:rPr>
              <w:t>н</w:t>
            </w:r>
            <w:r w:rsidRPr="00412DDB">
              <w:rPr>
                <w:sz w:val="20"/>
                <w:szCs w:val="20"/>
              </w:rPr>
              <w:t>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FD10F2">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 (лица, обязанного по неэмиссионным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2"/>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ществ кредитной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Сумма основного долга и начисленных (выплаченных) процентов по векселям, депозитным сертификатам или иным неэмиссио</w:t>
            </w:r>
            <w:r w:rsidRPr="00412DDB">
              <w:rPr>
                <w:sz w:val="20"/>
                <w:szCs w:val="20"/>
              </w:rPr>
              <w:t>н</w:t>
            </w:r>
            <w:r w:rsidRPr="00412DDB">
              <w:rPr>
                <w:sz w:val="20"/>
                <w:szCs w:val="20"/>
              </w:rPr>
              <w:t>ным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686FD6" w:rsidRPr="00412DDB" w:rsidRDefault="00B140EC" w:rsidP="00686FD6">
            <w:pPr>
              <w:jc w:val="center"/>
              <w:rPr>
                <w:sz w:val="20"/>
                <w:szCs w:val="20"/>
              </w:rPr>
            </w:pPr>
            <w:r>
              <w:rPr>
                <w:sz w:val="20"/>
                <w:szCs w:val="20"/>
              </w:rPr>
              <w:t>–</w:t>
            </w:r>
          </w:p>
        </w:tc>
      </w:tr>
      <w:tr w:rsidR="00E15049" w:rsidRPr="00412DDB" w:rsidTr="00D45796">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prilozhenie"/>
        <w:rPr>
          <w:sz w:val="22"/>
          <w:szCs w:val="22"/>
        </w:rPr>
      </w:pPr>
    </w:p>
    <w:p w:rsidR="00E15049" w:rsidRPr="00412DDB" w:rsidRDefault="00E15049" w:rsidP="00E15049">
      <w:pPr>
        <w:pStyle w:val="em-4"/>
      </w:pPr>
      <w:r w:rsidRPr="00412DDB">
        <w:t>Информация о созданных резервах под обесценение ценных бумаг:</w:t>
      </w:r>
    </w:p>
    <w:p w:rsidR="00E15049" w:rsidRPr="00412DDB" w:rsidRDefault="00E15049" w:rsidP="00E1504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E15049" w:rsidRPr="001B039C" w:rsidTr="00CD26F3">
        <w:tc>
          <w:tcPr>
            <w:tcW w:w="5868" w:type="dxa"/>
          </w:tcPr>
          <w:p w:rsidR="00E15049" w:rsidRPr="001B039C" w:rsidRDefault="00E15049">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w:t>
            </w:r>
            <w:r w:rsidR="00C27E51" w:rsidRPr="001B039C">
              <w:rPr>
                <w:szCs w:val="24"/>
              </w:rPr>
              <w:t>201</w:t>
            </w:r>
            <w:r w:rsidR="00C27E51">
              <w:rPr>
                <w:szCs w:val="24"/>
              </w:rPr>
              <w:t>7</w:t>
            </w:r>
          </w:p>
        </w:tc>
        <w:tc>
          <w:tcPr>
            <w:tcW w:w="2880" w:type="dxa"/>
            <w:vAlign w:val="center"/>
          </w:tcPr>
          <w:p w:rsidR="00E15049" w:rsidRPr="001B039C" w:rsidRDefault="00C27E51" w:rsidP="00CD26F3">
            <w:pPr>
              <w:pStyle w:val="em-4"/>
              <w:ind w:firstLine="0"/>
              <w:jc w:val="center"/>
            </w:pPr>
            <w:r w:rsidRPr="001B039C">
              <w:t>2 594 918</w:t>
            </w:r>
          </w:p>
        </w:tc>
        <w:tc>
          <w:tcPr>
            <w:tcW w:w="1141" w:type="dxa"/>
            <w:vAlign w:val="center"/>
          </w:tcPr>
          <w:p w:rsidR="00E15049" w:rsidRPr="001B039C" w:rsidRDefault="002A4F6E" w:rsidP="00CD26F3">
            <w:pPr>
              <w:pStyle w:val="em-4"/>
              <w:ind w:firstLine="0"/>
              <w:jc w:val="center"/>
            </w:pPr>
            <w:r w:rsidRPr="001B039C">
              <w:rPr>
                <w:szCs w:val="24"/>
              </w:rPr>
              <w:t>т</w:t>
            </w:r>
            <w:r w:rsidR="009B22C6" w:rsidRPr="001B039C">
              <w:rPr>
                <w:szCs w:val="24"/>
              </w:rPr>
              <w:t>ыс. руб.</w:t>
            </w:r>
          </w:p>
        </w:tc>
      </w:tr>
      <w:tr w:rsidR="00E15049" w:rsidRPr="008D4E00" w:rsidTr="00CD26F3">
        <w:tc>
          <w:tcPr>
            <w:tcW w:w="5868" w:type="dxa"/>
          </w:tcPr>
          <w:p w:rsidR="00E15049" w:rsidRPr="001B039C" w:rsidRDefault="00E15049">
            <w:pPr>
              <w:pStyle w:val="em-4"/>
              <w:ind w:firstLine="0"/>
            </w:pPr>
            <w:r w:rsidRPr="001B039C">
              <w:rPr>
                <w:szCs w:val="24"/>
              </w:rPr>
              <w:lastRenderedPageBreak/>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w:t>
            </w:r>
            <w:r w:rsidR="00656DE8" w:rsidRPr="001B039C">
              <w:rPr>
                <w:szCs w:val="24"/>
              </w:rPr>
              <w:t xml:space="preserve"> 31.12.</w:t>
            </w:r>
            <w:r w:rsidR="00C27E51" w:rsidRPr="001B039C">
              <w:rPr>
                <w:szCs w:val="24"/>
              </w:rPr>
              <w:t>201</w:t>
            </w:r>
            <w:r w:rsidR="00C27E51">
              <w:rPr>
                <w:szCs w:val="24"/>
              </w:rPr>
              <w:t>7</w:t>
            </w:r>
          </w:p>
        </w:tc>
        <w:tc>
          <w:tcPr>
            <w:tcW w:w="2880" w:type="dxa"/>
            <w:vAlign w:val="center"/>
          </w:tcPr>
          <w:p w:rsidR="00E15049" w:rsidRPr="001B039C" w:rsidRDefault="00C27E51" w:rsidP="00CD26F3">
            <w:pPr>
              <w:pStyle w:val="em-4"/>
              <w:ind w:firstLine="0"/>
              <w:jc w:val="center"/>
            </w:pPr>
            <w:r>
              <w:t>3 026 060</w:t>
            </w:r>
          </w:p>
        </w:tc>
        <w:tc>
          <w:tcPr>
            <w:tcW w:w="1141" w:type="dxa"/>
            <w:vAlign w:val="center"/>
          </w:tcPr>
          <w:p w:rsidR="00E15049" w:rsidRPr="008D4E00" w:rsidRDefault="002A4F6E" w:rsidP="00CD26F3">
            <w:pPr>
              <w:pStyle w:val="em-4"/>
              <w:ind w:firstLine="0"/>
              <w:jc w:val="center"/>
            </w:pPr>
            <w:r w:rsidRPr="001B039C">
              <w:rPr>
                <w:szCs w:val="24"/>
              </w:rPr>
              <w:t>т</w:t>
            </w:r>
            <w:r w:rsidR="009B22C6" w:rsidRPr="001B039C">
              <w:rPr>
                <w:szCs w:val="24"/>
              </w:rPr>
              <w:t>ыс. руб.</w:t>
            </w:r>
          </w:p>
        </w:tc>
      </w:tr>
    </w:tbl>
    <w:p w:rsidR="00E15049" w:rsidRPr="00412DDB" w:rsidRDefault="00E15049" w:rsidP="00E15049">
      <w:pPr>
        <w:pStyle w:val="em-4"/>
      </w:pPr>
    </w:p>
    <w:p w:rsidR="00E15049" w:rsidRPr="00412DDB" w:rsidRDefault="00E15049" w:rsidP="00E15049">
      <w:pPr>
        <w:pStyle w:val="em-4"/>
      </w:pPr>
      <w:r w:rsidRPr="00412DDB">
        <w:t>Информация о финансовых вложениях в доли участия в уставных (складочных) капиталах организ</w:t>
      </w:r>
      <w:r w:rsidRPr="00412DDB">
        <w:t>а</w:t>
      </w:r>
      <w:r w:rsidRPr="00412DDB">
        <w:t>ций):</w:t>
      </w:r>
    </w:p>
    <w:p w:rsidR="00E15049" w:rsidRPr="00412DDB" w:rsidRDefault="00E15049" w:rsidP="00E15049">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п</w:t>
            </w:r>
            <w:r w:rsidR="002A4F6E">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характеристики</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87065C">
              <w:rPr>
                <w:sz w:val="20"/>
                <w:szCs w:val="20"/>
              </w:rPr>
              <w:t>10</w:t>
            </w:r>
            <w:r w:rsidRPr="00412DDB">
              <w:rPr>
                <w:sz w:val="20"/>
                <w:szCs w:val="20"/>
              </w:rPr>
              <w:t>.</w:t>
            </w:r>
            <w:r w:rsidR="00C27E51" w:rsidRPr="00412DDB">
              <w:rPr>
                <w:sz w:val="20"/>
                <w:szCs w:val="20"/>
              </w:rPr>
              <w:t>201</w:t>
            </w:r>
            <w:r w:rsidR="00C27E51">
              <w:rPr>
                <w:sz w:val="20"/>
                <w:szCs w:val="20"/>
              </w:rPr>
              <w:t>8</w:t>
            </w:r>
            <w:r w:rsidRPr="00412DDB">
              <w:rPr>
                <w:sz w:val="20"/>
                <w:szCs w:val="20"/>
              </w:rPr>
              <w:t>, отсу</w:t>
            </w:r>
            <w:r w:rsidRPr="00412DDB">
              <w:rPr>
                <w:sz w:val="20"/>
                <w:szCs w:val="20"/>
              </w:rPr>
              <w:t>т</w:t>
            </w:r>
            <w:r w:rsidRPr="00412DDB">
              <w:rPr>
                <w:sz w:val="20"/>
                <w:szCs w:val="20"/>
              </w:rPr>
              <w:t>ствуют</w:t>
            </w:r>
          </w:p>
        </w:tc>
      </w:tr>
      <w:tr w:rsidR="00E15049" w:rsidRPr="00412DDB" w:rsidTr="002A4F6E">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sidR="00B140EC">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sidR="00B140EC">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sidR="00B140EC">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em-4"/>
        <w:rPr>
          <w:sz w:val="20"/>
          <w:szCs w:val="20"/>
        </w:rPr>
      </w:pPr>
    </w:p>
    <w:p w:rsidR="00E15049" w:rsidRPr="002A4F6E" w:rsidRDefault="00E15049" w:rsidP="00E15049">
      <w:pPr>
        <w:pStyle w:val="em-4"/>
        <w:rPr>
          <w:szCs w:val="20"/>
        </w:rPr>
      </w:pPr>
      <w:r w:rsidRPr="002A4F6E">
        <w:rPr>
          <w:szCs w:val="20"/>
        </w:rPr>
        <w:t>Информация об иных финансовых вложениях:</w:t>
      </w:r>
    </w:p>
    <w:p w:rsidR="00E15049" w:rsidRPr="00412DDB" w:rsidRDefault="00E15049" w:rsidP="00E15049">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 п</w:t>
            </w:r>
            <w:r w:rsidR="002A4F6E">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Значение характеристики</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sidR="00B140EC">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87065C">
              <w:rPr>
                <w:sz w:val="20"/>
                <w:szCs w:val="20"/>
              </w:rPr>
              <w:t>10</w:t>
            </w:r>
            <w:r w:rsidRPr="00412DDB">
              <w:rPr>
                <w:sz w:val="20"/>
                <w:szCs w:val="20"/>
              </w:rPr>
              <w:t>.</w:t>
            </w:r>
            <w:r w:rsidR="00C27E51" w:rsidRPr="00412DDB">
              <w:rPr>
                <w:sz w:val="20"/>
                <w:szCs w:val="20"/>
              </w:rPr>
              <w:t>201</w:t>
            </w:r>
            <w:r w:rsidR="00C27E51">
              <w:rPr>
                <w:sz w:val="20"/>
                <w:szCs w:val="20"/>
              </w:rPr>
              <w:t>8</w:t>
            </w:r>
            <w:r w:rsidRPr="00412DDB">
              <w:rPr>
                <w:sz w:val="20"/>
                <w:szCs w:val="20"/>
              </w:rPr>
              <w:t>, о</w:t>
            </w:r>
            <w:r w:rsidRPr="00412DDB">
              <w:rPr>
                <w:sz w:val="20"/>
                <w:szCs w:val="20"/>
              </w:rPr>
              <w:t>т</w:t>
            </w:r>
            <w:r w:rsidRPr="00412DDB">
              <w:rPr>
                <w:sz w:val="20"/>
                <w:szCs w:val="20"/>
              </w:rPr>
              <w:t>сутствуют</w:t>
            </w:r>
          </w:p>
        </w:tc>
      </w:tr>
      <w:tr w:rsidR="00E15049" w:rsidRPr="00412DDB" w:rsidTr="004F26AD">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p>
        </w:tc>
      </w:tr>
      <w:tr w:rsidR="00E15049" w:rsidRPr="00412DDB" w:rsidTr="004F26AD">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981460" w:rsidRPr="00412DDB" w:rsidRDefault="00981460" w:rsidP="00F115C7">
      <w:pPr>
        <w:pStyle w:val="em-4"/>
        <w:rPr>
          <w:b/>
          <w:i/>
        </w:rPr>
      </w:pPr>
    </w:p>
    <w:p w:rsidR="00F115C7" w:rsidRPr="00412DDB" w:rsidRDefault="00B37CA9" w:rsidP="00F115C7">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F115C7" w:rsidRPr="00412DDB" w:rsidRDefault="00F115C7" w:rsidP="00F115C7">
      <w:pPr>
        <w:pStyle w:val="em-4"/>
      </w:pPr>
    </w:p>
    <w:tbl>
      <w:tblPr>
        <w:tblW w:w="0" w:type="auto"/>
        <w:tblLook w:val="01E0" w:firstRow="1" w:lastRow="1" w:firstColumn="1" w:lastColumn="1" w:noHBand="0" w:noVBand="0"/>
      </w:tblPr>
      <w:tblGrid>
        <w:gridCol w:w="10173"/>
      </w:tblGrid>
      <w:tr w:rsidR="00F115C7" w:rsidRPr="004F26AD" w:rsidTr="00B45D8C">
        <w:tc>
          <w:tcPr>
            <w:tcW w:w="10173" w:type="dxa"/>
          </w:tcPr>
          <w:p w:rsidR="00F115C7" w:rsidRPr="004F26AD" w:rsidRDefault="00E15049" w:rsidP="00F6312F">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sidR="004F26AD">
              <w:rPr>
                <w:sz w:val="22"/>
              </w:rPr>
              <w:t>.</w:t>
            </w:r>
          </w:p>
        </w:tc>
      </w:tr>
    </w:tbl>
    <w:p w:rsidR="00F115C7" w:rsidRPr="004F26AD" w:rsidRDefault="00F115C7" w:rsidP="00F115C7">
      <w:pPr>
        <w:pStyle w:val="em-4"/>
        <w:rPr>
          <w:sz w:val="24"/>
        </w:rPr>
      </w:pPr>
    </w:p>
    <w:p w:rsidR="00F115C7" w:rsidRPr="00412DDB" w:rsidRDefault="00B37CA9" w:rsidP="00F115C7">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вом лицензий кредитных организаций, а также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F115C7" w:rsidRPr="00412DDB" w:rsidRDefault="00F115C7" w:rsidP="00F115C7">
      <w:pPr>
        <w:pStyle w:val="em-4"/>
      </w:pPr>
    </w:p>
    <w:p w:rsidR="00981460" w:rsidRPr="004F26AD" w:rsidRDefault="00E15049" w:rsidP="00F115C7">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E15049" w:rsidRPr="00412DDB" w:rsidRDefault="00E15049" w:rsidP="00F115C7">
      <w:pPr>
        <w:pStyle w:val="em-4"/>
        <w:rPr>
          <w:b/>
          <w:i/>
        </w:rPr>
      </w:pPr>
    </w:p>
    <w:p w:rsidR="00B37CA9" w:rsidRPr="00412DDB" w:rsidRDefault="00B37CA9" w:rsidP="00F115C7">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sidR="00B140EC">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981460" w:rsidRPr="00412DDB" w:rsidRDefault="00981460" w:rsidP="00981460">
      <w:pPr>
        <w:pStyle w:val="prilozhenie"/>
        <w:rPr>
          <w:sz w:val="22"/>
          <w:szCs w:val="22"/>
        </w:rPr>
      </w:pPr>
    </w:p>
    <w:p w:rsidR="008E2A33" w:rsidRPr="00412DDB" w:rsidRDefault="00C27E51" w:rsidP="00F115C7">
      <w:pPr>
        <w:pStyle w:val="em-4"/>
      </w:pPr>
      <w:r w:rsidRPr="004F26AD">
        <w:rPr>
          <w:szCs w:val="20"/>
        </w:rPr>
        <w:t xml:space="preserve">Расчеты, отраженные в настоящем пункте ежеквартального отчета, произведены </w:t>
      </w:r>
      <w:r>
        <w:rPr>
          <w:szCs w:val="20"/>
        </w:rPr>
        <w:t>П</w:t>
      </w:r>
      <w:r w:rsidRPr="004F26AD">
        <w:rPr>
          <w:szCs w:val="20"/>
        </w:rPr>
        <w:t xml:space="preserve">АО «МТС–Банк» в соответствии с нормативно–правовыми актами Российской Федерации, в том числе согласно </w:t>
      </w:r>
      <w:r>
        <w:rPr>
          <w:szCs w:val="20"/>
        </w:rPr>
        <w:t xml:space="preserve">Положению ЦБ РФ </w:t>
      </w:r>
      <w:r>
        <w:t>«</w:t>
      </w:r>
      <w:r w:rsidRPr="006D3BB5">
        <w:t>О порядке бухгалтерского учета основны</w:t>
      </w:r>
      <w:r>
        <w:t>х</w:t>
      </w:r>
      <w:r w:rsidRPr="006D3BB5">
        <w:t xml:space="preserve"> средств, </w:t>
      </w:r>
      <w:r>
        <w:t>нематериальных активов</w:t>
      </w:r>
      <w:r w:rsidRPr="006D3BB5">
        <w:t xml:space="preserve">, </w:t>
      </w:r>
      <w:r>
        <w:t>недвижимости</w:t>
      </w:r>
      <w:r w:rsidRPr="006D3BB5">
        <w:t xml:space="preserve">, </w:t>
      </w:r>
      <w:r>
        <w:t>вр</w:t>
      </w:r>
      <w:r>
        <w:t>е</w:t>
      </w:r>
      <w:r>
        <w:t>менно используемой в основной деятельности</w:t>
      </w:r>
      <w:r w:rsidRPr="006D3BB5">
        <w:t xml:space="preserve">, </w:t>
      </w:r>
      <w:r>
        <w:t>долгосрочных активов</w:t>
      </w:r>
      <w:r w:rsidRPr="006D3BB5">
        <w:t xml:space="preserve">, </w:t>
      </w:r>
      <w:r>
        <w:t>предназначенных для продажи</w:t>
      </w:r>
      <w:r w:rsidRPr="006D3BB5">
        <w:t xml:space="preserve">, </w:t>
      </w:r>
      <w:r>
        <w:t>з</w:t>
      </w:r>
      <w:r>
        <w:t>а</w:t>
      </w:r>
      <w:r>
        <w:t>пасов</w:t>
      </w:r>
      <w:r w:rsidRPr="006D3BB5">
        <w:t xml:space="preserve">, </w:t>
      </w:r>
      <w:r>
        <w:t>средств труда и предметов труда, полученных по договорам отступного, залога, назначение которых не определено, в кредитных организациях</w:t>
      </w:r>
      <w:r w:rsidRPr="009C500C">
        <w:t>»</w:t>
      </w:r>
      <w:r w:rsidRPr="004F26AD">
        <w:rPr>
          <w:szCs w:val="20"/>
        </w:rPr>
        <w:t xml:space="preserve"> № </w:t>
      </w:r>
      <w:r>
        <w:rPr>
          <w:szCs w:val="20"/>
        </w:rPr>
        <w:t>448</w:t>
      </w:r>
      <w:r w:rsidRPr="004F26AD">
        <w:rPr>
          <w:szCs w:val="20"/>
        </w:rPr>
        <w:t xml:space="preserve">–П от </w:t>
      </w:r>
      <w:r>
        <w:rPr>
          <w:szCs w:val="20"/>
        </w:rPr>
        <w:t>22.12.2014.</w:t>
      </w:r>
    </w:p>
    <w:p w:rsidR="00C27E51" w:rsidRDefault="00C27E51" w:rsidP="00F115C7">
      <w:pPr>
        <w:pStyle w:val="em-1"/>
      </w:pPr>
      <w:bookmarkStart w:id="357" w:name="_Toc482611710"/>
    </w:p>
    <w:p w:rsidR="00B37CA9" w:rsidRPr="00412DDB" w:rsidRDefault="00B37CA9" w:rsidP="00F115C7">
      <w:pPr>
        <w:pStyle w:val="em-1"/>
      </w:pPr>
      <w:r w:rsidRPr="00412DDB">
        <w:t xml:space="preserve">4.4. Нематериальные активы кредитной организации </w:t>
      </w:r>
      <w:r w:rsidR="00B140EC">
        <w:t>–</w:t>
      </w:r>
      <w:r w:rsidRPr="00412DDB">
        <w:t xml:space="preserve"> эмитента</w:t>
      </w:r>
      <w:bookmarkEnd w:id="357"/>
      <w:r w:rsidRPr="00412DDB">
        <w:rPr>
          <w:rStyle w:val="af0"/>
          <w:b w:val="0"/>
          <w:bCs/>
          <w:vanish/>
        </w:rPr>
        <w:footnoteReference w:id="43"/>
      </w:r>
    </w:p>
    <w:p w:rsidR="00B37CA9" w:rsidRPr="00412DDB" w:rsidRDefault="00B37CA9" w:rsidP="00F115C7">
      <w:pPr>
        <w:pStyle w:val="em-4"/>
      </w:pPr>
    </w:p>
    <w:p w:rsidR="00E15049" w:rsidRPr="00412DDB" w:rsidRDefault="00E15049" w:rsidP="00E15049">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E15049" w:rsidRPr="00412DDB" w:rsidRDefault="00E15049" w:rsidP="00E15049">
      <w:pPr>
        <w:pStyle w:val="em-4"/>
      </w:pPr>
    </w:p>
    <w:p w:rsidR="00E15049" w:rsidRPr="00412DDB" w:rsidRDefault="00E15049" w:rsidP="00E15049">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E15049" w:rsidRPr="00412DDB" w:rsidTr="00E15049">
        <w:tc>
          <w:tcPr>
            <w:tcW w:w="2988"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sidR="009B22C6">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ции, тыс руб.</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3</w:t>
            </w:r>
          </w:p>
        </w:tc>
      </w:tr>
      <w:tr w:rsidR="00E15049" w:rsidRPr="00873A76" w:rsidTr="00E15049">
        <w:trPr>
          <w:cantSplit/>
          <w:trHeight w:val="244"/>
        </w:trPr>
        <w:tc>
          <w:tcPr>
            <w:tcW w:w="10008" w:type="dxa"/>
            <w:gridSpan w:val="3"/>
            <w:tcBorders>
              <w:top w:val="single" w:sz="4" w:space="0" w:color="auto"/>
              <w:left w:val="nil"/>
              <w:bottom w:val="single" w:sz="4" w:space="0" w:color="auto"/>
              <w:right w:val="nil"/>
            </w:tcBorders>
          </w:tcPr>
          <w:p w:rsidR="00E15049" w:rsidRPr="00873A76" w:rsidRDefault="00E15049" w:rsidP="00E15049">
            <w:pPr>
              <w:pStyle w:val="tabl"/>
              <w:rPr>
                <w:sz w:val="20"/>
                <w:szCs w:val="22"/>
              </w:rPr>
            </w:pPr>
            <w:r w:rsidRPr="00873A76">
              <w:rPr>
                <w:sz w:val="20"/>
                <w:szCs w:val="22"/>
              </w:rPr>
              <w:t>Отчетная дата: 01.</w:t>
            </w:r>
            <w:r w:rsidR="001F71B5" w:rsidRPr="00873A76">
              <w:rPr>
                <w:sz w:val="20"/>
                <w:szCs w:val="22"/>
              </w:rPr>
              <w:t>01</w:t>
            </w:r>
            <w:r w:rsidRPr="00873A76">
              <w:rPr>
                <w:sz w:val="20"/>
                <w:szCs w:val="22"/>
              </w:rPr>
              <w:t>.</w:t>
            </w:r>
            <w:r w:rsidR="00C27E51" w:rsidRPr="00873A76">
              <w:rPr>
                <w:sz w:val="20"/>
                <w:szCs w:val="22"/>
              </w:rPr>
              <w:t>201</w:t>
            </w:r>
            <w:r w:rsidR="00C27E51">
              <w:rPr>
                <w:sz w:val="20"/>
                <w:szCs w:val="22"/>
              </w:rPr>
              <w:t>8</w:t>
            </w:r>
          </w:p>
          <w:p w:rsidR="00E15049" w:rsidRPr="00873A76" w:rsidRDefault="00E15049" w:rsidP="00E15049">
            <w:pPr>
              <w:pStyle w:val="tabl"/>
              <w:rPr>
                <w:sz w:val="20"/>
                <w:szCs w:val="22"/>
              </w:rPr>
            </w:pP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DD7C05" w:rsidRDefault="00B219E0" w:rsidP="00B219E0">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B219E0" w:rsidRPr="00B378C7" w:rsidRDefault="00DC67ED" w:rsidP="00B219E0">
            <w:pPr>
              <w:pStyle w:val="tabl"/>
              <w:jc w:val="right"/>
              <w:rPr>
                <w:sz w:val="20"/>
              </w:rPr>
            </w:pPr>
            <w:r>
              <w:rPr>
                <w:sz w:val="20"/>
              </w:rPr>
              <w:t>731 711</w:t>
            </w:r>
          </w:p>
        </w:tc>
        <w:tc>
          <w:tcPr>
            <w:tcW w:w="3420" w:type="dxa"/>
            <w:tcBorders>
              <w:top w:val="single" w:sz="4" w:space="0" w:color="auto"/>
              <w:left w:val="single" w:sz="4" w:space="0" w:color="auto"/>
              <w:bottom w:val="single" w:sz="4" w:space="0" w:color="auto"/>
              <w:right w:val="single" w:sz="4" w:space="0" w:color="auto"/>
            </w:tcBorders>
          </w:tcPr>
          <w:p w:rsidR="00B219E0" w:rsidRPr="00B378C7" w:rsidRDefault="00DC67ED">
            <w:pPr>
              <w:pStyle w:val="tabl"/>
              <w:jc w:val="right"/>
              <w:rPr>
                <w:sz w:val="20"/>
              </w:rPr>
            </w:pPr>
            <w:r>
              <w:rPr>
                <w:sz w:val="20"/>
              </w:rPr>
              <w:t>384 552</w:t>
            </w:r>
          </w:p>
        </w:tc>
      </w:tr>
      <w:tr w:rsidR="00B219E0" w:rsidRPr="00412DDB" w:rsidTr="009D6AA8">
        <w:tc>
          <w:tcPr>
            <w:tcW w:w="2988" w:type="dxa"/>
            <w:tcBorders>
              <w:top w:val="single" w:sz="4" w:space="0" w:color="auto"/>
              <w:left w:val="single" w:sz="4" w:space="0" w:color="auto"/>
              <w:bottom w:val="single" w:sz="4" w:space="0" w:color="auto"/>
              <w:right w:val="single" w:sz="4" w:space="0" w:color="auto"/>
            </w:tcBorders>
          </w:tcPr>
          <w:p w:rsidR="00B219E0" w:rsidRDefault="00B219E0" w:rsidP="00B219E0">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B219E0" w:rsidRPr="00B378C7" w:rsidRDefault="00DC67ED">
            <w:pPr>
              <w:pStyle w:val="tabl"/>
              <w:jc w:val="right"/>
              <w:rPr>
                <w:sz w:val="20"/>
              </w:rPr>
            </w:pPr>
            <w:r>
              <w:rPr>
                <w:sz w:val="20"/>
              </w:rPr>
              <w:t>517 846</w:t>
            </w:r>
          </w:p>
        </w:tc>
        <w:tc>
          <w:tcPr>
            <w:tcW w:w="3420" w:type="dxa"/>
            <w:tcBorders>
              <w:top w:val="single" w:sz="4" w:space="0" w:color="auto"/>
              <w:left w:val="single" w:sz="4" w:space="0" w:color="auto"/>
              <w:bottom w:val="single" w:sz="4" w:space="0" w:color="auto"/>
              <w:right w:val="single" w:sz="4" w:space="0" w:color="auto"/>
            </w:tcBorders>
            <w:vAlign w:val="center"/>
          </w:tcPr>
          <w:p w:rsidR="00B219E0" w:rsidRPr="00B378C7" w:rsidRDefault="00B219E0">
            <w:pPr>
              <w:pStyle w:val="tabl"/>
              <w:jc w:val="right"/>
              <w:rPr>
                <w:sz w:val="20"/>
              </w:rPr>
            </w:pPr>
            <w:r w:rsidRPr="00B378C7">
              <w:rPr>
                <w:sz w:val="20"/>
              </w:rPr>
              <w:t>0</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412DDB" w:rsidRDefault="00B219E0" w:rsidP="00E15049">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B219E0" w:rsidRPr="00412053" w:rsidRDefault="00DC67ED" w:rsidP="00E15049">
            <w:pPr>
              <w:pStyle w:val="tabl"/>
              <w:jc w:val="right"/>
              <w:rPr>
                <w:sz w:val="20"/>
              </w:rPr>
            </w:pPr>
            <w:r>
              <w:rPr>
                <w:sz w:val="20"/>
              </w:rPr>
              <w:t>1 249 558</w:t>
            </w:r>
          </w:p>
        </w:tc>
        <w:tc>
          <w:tcPr>
            <w:tcW w:w="3420" w:type="dxa"/>
            <w:tcBorders>
              <w:top w:val="single" w:sz="4" w:space="0" w:color="auto"/>
              <w:left w:val="single" w:sz="4" w:space="0" w:color="auto"/>
              <w:bottom w:val="single" w:sz="4" w:space="0" w:color="auto"/>
              <w:right w:val="single" w:sz="4" w:space="0" w:color="auto"/>
            </w:tcBorders>
          </w:tcPr>
          <w:p w:rsidR="00B219E0" w:rsidRPr="00412053" w:rsidRDefault="00DC67ED" w:rsidP="007D036F">
            <w:pPr>
              <w:pStyle w:val="tabl"/>
              <w:jc w:val="right"/>
              <w:rPr>
                <w:sz w:val="20"/>
              </w:rPr>
            </w:pPr>
            <w:r>
              <w:rPr>
                <w:sz w:val="20"/>
              </w:rPr>
              <w:t>384 552</w:t>
            </w:r>
          </w:p>
        </w:tc>
      </w:tr>
    </w:tbl>
    <w:p w:rsidR="00981460" w:rsidRPr="00412DDB" w:rsidRDefault="00981460" w:rsidP="00F115C7">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1F71B5" w:rsidRPr="00412DDB" w:rsidTr="006B3ABE">
        <w:trPr>
          <w:cantSplit/>
          <w:trHeight w:val="244"/>
        </w:trPr>
        <w:tc>
          <w:tcPr>
            <w:tcW w:w="10008" w:type="dxa"/>
            <w:gridSpan w:val="3"/>
            <w:tcBorders>
              <w:top w:val="single" w:sz="4" w:space="0" w:color="auto"/>
              <w:left w:val="nil"/>
              <w:bottom w:val="single" w:sz="4" w:space="0" w:color="auto"/>
              <w:right w:val="nil"/>
            </w:tcBorders>
          </w:tcPr>
          <w:p w:rsidR="001F71B5" w:rsidRPr="00412DDB" w:rsidRDefault="001F71B5" w:rsidP="006B3ABE">
            <w:pPr>
              <w:pStyle w:val="tabl"/>
              <w:rPr>
                <w:sz w:val="20"/>
              </w:rPr>
            </w:pPr>
            <w:r w:rsidRPr="00412DDB">
              <w:rPr>
                <w:sz w:val="20"/>
              </w:rPr>
              <w:t>Отчетная дата: 01.</w:t>
            </w:r>
            <w:r w:rsidR="003754A9">
              <w:rPr>
                <w:sz w:val="20"/>
              </w:rPr>
              <w:t>10</w:t>
            </w:r>
            <w:r w:rsidRPr="00412DDB">
              <w:rPr>
                <w:sz w:val="20"/>
              </w:rPr>
              <w:t>.</w:t>
            </w:r>
            <w:r w:rsidR="00C27E51" w:rsidRPr="00412DDB">
              <w:rPr>
                <w:sz w:val="20"/>
              </w:rPr>
              <w:t>201</w:t>
            </w:r>
            <w:r w:rsidR="00C27E51">
              <w:rPr>
                <w:sz w:val="20"/>
              </w:rPr>
              <w:t>8</w:t>
            </w:r>
          </w:p>
          <w:p w:rsidR="001F71B5" w:rsidRPr="00412DDB" w:rsidRDefault="001F71B5" w:rsidP="006B3ABE">
            <w:pPr>
              <w:pStyle w:val="tabl"/>
              <w:rPr>
                <w:sz w:val="20"/>
              </w:rPr>
            </w:pP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Pr="00DD7C05" w:rsidRDefault="00DD7C05" w:rsidP="006B3ABE">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DD7C05" w:rsidRPr="007E363B" w:rsidRDefault="003754A9" w:rsidP="0041151E">
            <w:pPr>
              <w:pStyle w:val="tabl"/>
              <w:jc w:val="right"/>
              <w:rPr>
                <w:sz w:val="20"/>
              </w:rPr>
            </w:pPr>
            <w:r>
              <w:rPr>
                <w:sz w:val="20"/>
              </w:rPr>
              <w:t>1 635 582</w:t>
            </w:r>
          </w:p>
        </w:tc>
        <w:tc>
          <w:tcPr>
            <w:tcW w:w="3420" w:type="dxa"/>
            <w:tcBorders>
              <w:top w:val="single" w:sz="4" w:space="0" w:color="auto"/>
              <w:left w:val="single" w:sz="4" w:space="0" w:color="auto"/>
              <w:bottom w:val="single" w:sz="4" w:space="0" w:color="auto"/>
              <w:right w:val="single" w:sz="4" w:space="0" w:color="auto"/>
            </w:tcBorders>
          </w:tcPr>
          <w:p w:rsidR="00DD7C05" w:rsidRPr="00D838D9" w:rsidRDefault="003754A9" w:rsidP="00D838D9">
            <w:pPr>
              <w:pStyle w:val="tabl"/>
              <w:jc w:val="right"/>
              <w:rPr>
                <w:sz w:val="20"/>
                <w:lang w:val="en-US"/>
              </w:rPr>
            </w:pPr>
            <w:r>
              <w:rPr>
                <w:sz w:val="20"/>
              </w:rPr>
              <w:t>615 947</w:t>
            </w:r>
          </w:p>
        </w:tc>
      </w:tr>
      <w:tr w:rsidR="00DD7C05" w:rsidRPr="00DD7C05" w:rsidTr="009D6AA8">
        <w:tc>
          <w:tcPr>
            <w:tcW w:w="2988" w:type="dxa"/>
            <w:tcBorders>
              <w:top w:val="single" w:sz="4" w:space="0" w:color="auto"/>
              <w:left w:val="single" w:sz="4" w:space="0" w:color="auto"/>
              <w:bottom w:val="single" w:sz="4" w:space="0" w:color="auto"/>
              <w:right w:val="single" w:sz="4" w:space="0" w:color="auto"/>
            </w:tcBorders>
          </w:tcPr>
          <w:p w:rsidR="00DD7C05" w:rsidRDefault="00DD7C05" w:rsidP="006B3ABE">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DD7C05" w:rsidRDefault="003754A9">
            <w:pPr>
              <w:pStyle w:val="tabl"/>
              <w:jc w:val="right"/>
              <w:rPr>
                <w:sz w:val="20"/>
              </w:rPr>
            </w:pPr>
            <w:r>
              <w:rPr>
                <w:sz w:val="20"/>
              </w:rPr>
              <w:t>255 311</w:t>
            </w:r>
            <w:r w:rsidR="00DC67ED">
              <w:rPr>
                <w:sz w:val="20"/>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rsidR="00DD7C05" w:rsidRDefault="00DD7C05">
            <w:pPr>
              <w:pStyle w:val="tabl"/>
              <w:jc w:val="right"/>
              <w:rPr>
                <w:sz w:val="20"/>
              </w:rPr>
            </w:pPr>
            <w:r>
              <w:rPr>
                <w:sz w:val="20"/>
              </w:rPr>
              <w:t>0</w:t>
            </w: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9F278A" w:rsidRPr="007E363B" w:rsidRDefault="003754A9" w:rsidP="001C00E1">
            <w:pPr>
              <w:pStyle w:val="tabl"/>
              <w:jc w:val="right"/>
              <w:rPr>
                <w:sz w:val="20"/>
              </w:rPr>
            </w:pPr>
            <w:r>
              <w:rPr>
                <w:sz w:val="20"/>
              </w:rPr>
              <w:t>1 890 892</w:t>
            </w:r>
          </w:p>
        </w:tc>
        <w:tc>
          <w:tcPr>
            <w:tcW w:w="3420" w:type="dxa"/>
            <w:tcBorders>
              <w:top w:val="single" w:sz="4" w:space="0" w:color="auto"/>
              <w:left w:val="single" w:sz="4" w:space="0" w:color="auto"/>
              <w:bottom w:val="single" w:sz="4" w:space="0" w:color="auto"/>
              <w:right w:val="single" w:sz="4" w:space="0" w:color="auto"/>
            </w:tcBorders>
          </w:tcPr>
          <w:p w:rsidR="009F278A" w:rsidRPr="007E363B" w:rsidRDefault="003754A9" w:rsidP="0041151E">
            <w:pPr>
              <w:pStyle w:val="tabl"/>
              <w:jc w:val="right"/>
              <w:rPr>
                <w:sz w:val="20"/>
              </w:rPr>
            </w:pPr>
            <w:r>
              <w:rPr>
                <w:sz w:val="20"/>
              </w:rPr>
              <w:t>615 947</w:t>
            </w:r>
          </w:p>
        </w:tc>
      </w:tr>
    </w:tbl>
    <w:p w:rsidR="001F71B5" w:rsidRPr="00412DDB" w:rsidRDefault="001F71B5" w:rsidP="00F115C7">
      <w:pPr>
        <w:pStyle w:val="em-4"/>
        <w:rPr>
          <w:b/>
          <w:i/>
        </w:rPr>
      </w:pPr>
    </w:p>
    <w:p w:rsidR="00B37CA9" w:rsidRPr="00412DDB" w:rsidRDefault="00B37CA9" w:rsidP="00F115C7">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sidR="00B140EC">
        <w:rPr>
          <w:b/>
          <w:i/>
        </w:rPr>
        <w:t>–</w:t>
      </w:r>
      <w:r w:rsidRPr="00412DDB">
        <w:rPr>
          <w:b/>
          <w:i/>
        </w:rPr>
        <w:t xml:space="preserve"> эмитент представляет информацию о своих нематериальных активах:</w:t>
      </w:r>
    </w:p>
    <w:p w:rsidR="00F115C7" w:rsidRPr="00412DDB" w:rsidRDefault="00F115C7" w:rsidP="00F115C7">
      <w:pPr>
        <w:pStyle w:val="em-4"/>
      </w:pPr>
    </w:p>
    <w:tbl>
      <w:tblPr>
        <w:tblW w:w="0" w:type="auto"/>
        <w:tblLook w:val="01E0" w:firstRow="1" w:lastRow="1" w:firstColumn="1" w:lastColumn="1" w:noHBand="0" w:noVBand="0"/>
      </w:tblPr>
      <w:tblGrid>
        <w:gridCol w:w="10314"/>
      </w:tblGrid>
      <w:tr w:rsidR="00F115C7" w:rsidRPr="00412DDB" w:rsidTr="004F26AD">
        <w:tc>
          <w:tcPr>
            <w:tcW w:w="10314" w:type="dxa"/>
          </w:tcPr>
          <w:p w:rsidR="00DC67ED" w:rsidRPr="004D10B6" w:rsidRDefault="00DC67ED" w:rsidP="00DC67ED">
            <w:pPr>
              <w:ind w:firstLine="720"/>
              <w:jc w:val="both"/>
              <w:rPr>
                <w:sz w:val="22"/>
                <w:szCs w:val="22"/>
              </w:rPr>
            </w:pPr>
            <w:r w:rsidRPr="004D10B6">
              <w:rPr>
                <w:sz w:val="22"/>
                <w:szCs w:val="22"/>
              </w:rPr>
              <w:lastRenderedPageBreak/>
              <w:t xml:space="preserve">Информация о </w:t>
            </w:r>
            <w:r w:rsidRPr="00CF1698">
              <w:rPr>
                <w:sz w:val="22"/>
                <w:szCs w:val="22"/>
              </w:rPr>
              <w:t>нематериальных активах представлена на основании Положения ЦБ РФ «О порядке бухгалтерского учета основных средств, нематериальных активов, недвижимости, временно испол</w:t>
            </w:r>
            <w:r w:rsidRPr="007E363B">
              <w:rPr>
                <w:sz w:val="22"/>
                <w:szCs w:val="22"/>
              </w:rPr>
              <w:t>ьзуемой в основной деятельности, долгосрочных активов, предназначенных для продажи, запасов, средств труда и предметов труда, полученных по договорам отступного, залога, назначение которых не определено, в кр</w:t>
            </w:r>
            <w:r w:rsidRPr="007E363B">
              <w:rPr>
                <w:sz w:val="22"/>
                <w:szCs w:val="22"/>
              </w:rPr>
              <w:t>е</w:t>
            </w:r>
            <w:r w:rsidRPr="007E363B">
              <w:rPr>
                <w:sz w:val="22"/>
                <w:szCs w:val="22"/>
              </w:rPr>
              <w:t xml:space="preserve">дитных организациях» № 448–П от 22.12.2014. </w:t>
            </w:r>
          </w:p>
          <w:p w:rsidR="00F115C7" w:rsidRPr="00412DDB" w:rsidRDefault="00F115C7" w:rsidP="005D1C4A">
            <w:pPr>
              <w:pStyle w:val="em-4"/>
            </w:pPr>
          </w:p>
        </w:tc>
      </w:tr>
    </w:tbl>
    <w:p w:rsidR="00F115C7" w:rsidRPr="00412DDB" w:rsidRDefault="00F115C7" w:rsidP="00F115C7">
      <w:pPr>
        <w:pStyle w:val="em-4"/>
      </w:pPr>
    </w:p>
    <w:p w:rsidR="00B37CA9" w:rsidRPr="0080679E" w:rsidRDefault="00B37CA9" w:rsidP="00F115C7">
      <w:pPr>
        <w:pStyle w:val="em-1"/>
      </w:pPr>
      <w:bookmarkStart w:id="358" w:name="_Toc482611711"/>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7E363B">
        <w:t>технического развития, в отношении лицензий и патентов, новых разработок и исследований</w:t>
      </w:r>
      <w:bookmarkEnd w:id="358"/>
      <w:r w:rsidRPr="007E363B">
        <w:rPr>
          <w:rStyle w:val="af0"/>
          <w:vanish/>
        </w:rPr>
        <w:footnoteReference w:id="44"/>
      </w:r>
    </w:p>
    <w:p w:rsidR="00F115C7" w:rsidRPr="00701DFB" w:rsidRDefault="00F115C7" w:rsidP="00F115C7">
      <w:pPr>
        <w:pStyle w:val="em-4"/>
      </w:pPr>
    </w:p>
    <w:p w:rsidR="00225969" w:rsidRPr="007E363B" w:rsidRDefault="00225969" w:rsidP="00225969">
      <w:pPr>
        <w:pStyle w:val="em-4"/>
        <w:rPr>
          <w:szCs w:val="20"/>
        </w:rPr>
      </w:pPr>
    </w:p>
    <w:p w:rsidR="007E363B" w:rsidRPr="000018D5" w:rsidRDefault="007E363B" w:rsidP="007E363B">
      <w:pPr>
        <w:pStyle w:val="30"/>
        <w:rPr>
          <w:sz w:val="22"/>
          <w:szCs w:val="22"/>
        </w:rPr>
      </w:pPr>
      <w:r w:rsidRPr="000018D5">
        <w:rPr>
          <w:sz w:val="22"/>
          <w:szCs w:val="22"/>
        </w:rPr>
        <w:t>ИТ-ПЛАТФОРМА</w:t>
      </w:r>
    </w:p>
    <w:p w:rsidR="007E363B" w:rsidRPr="000018D5" w:rsidRDefault="007E363B" w:rsidP="007E363B">
      <w:pPr>
        <w:ind w:right="707" w:firstLine="567"/>
        <w:jc w:val="both"/>
        <w:rPr>
          <w:b/>
          <w:sz w:val="22"/>
          <w:szCs w:val="22"/>
        </w:rPr>
      </w:pPr>
    </w:p>
    <w:p w:rsidR="007E363B" w:rsidRPr="000018D5" w:rsidRDefault="007E363B" w:rsidP="007E363B">
      <w:pPr>
        <w:ind w:firstLine="567"/>
        <w:jc w:val="both"/>
        <w:rPr>
          <w:sz w:val="22"/>
          <w:szCs w:val="22"/>
        </w:rPr>
      </w:pPr>
      <w:r w:rsidRPr="000018D5">
        <w:rPr>
          <w:sz w:val="22"/>
          <w:szCs w:val="22"/>
        </w:rPr>
        <w:t>В 2017 году продолжился процесс создания и преобразования систем ускорения производства и кач</w:t>
      </w:r>
      <w:r w:rsidRPr="000018D5">
        <w:rPr>
          <w:sz w:val="22"/>
          <w:szCs w:val="22"/>
        </w:rPr>
        <w:t>е</w:t>
      </w:r>
      <w:r w:rsidRPr="000018D5">
        <w:rPr>
          <w:sz w:val="22"/>
          <w:szCs w:val="22"/>
        </w:rPr>
        <w:t>ства продуктов Банка. В рамках данного процесса активно развивались технологии автоматических сборок и установок, системы определения воздействия изменений на промышленный контур, автоматизированн</w:t>
      </w:r>
      <w:r w:rsidRPr="000018D5">
        <w:rPr>
          <w:sz w:val="22"/>
          <w:szCs w:val="22"/>
        </w:rPr>
        <w:t>о</w:t>
      </w:r>
      <w:r w:rsidRPr="000018D5">
        <w:rPr>
          <w:sz w:val="22"/>
          <w:szCs w:val="22"/>
        </w:rPr>
        <w:t>го и нагрузочного тестирования.</w:t>
      </w:r>
    </w:p>
    <w:p w:rsidR="007E363B" w:rsidRPr="000018D5" w:rsidRDefault="007E363B" w:rsidP="007E363B">
      <w:pPr>
        <w:ind w:firstLine="567"/>
        <w:jc w:val="both"/>
        <w:rPr>
          <w:sz w:val="22"/>
          <w:szCs w:val="22"/>
        </w:rPr>
      </w:pPr>
    </w:p>
    <w:p w:rsidR="007E363B" w:rsidRPr="000018D5" w:rsidRDefault="007E363B" w:rsidP="007E363B">
      <w:pPr>
        <w:ind w:firstLine="567"/>
        <w:jc w:val="both"/>
        <w:rPr>
          <w:sz w:val="22"/>
          <w:szCs w:val="22"/>
        </w:rPr>
      </w:pPr>
      <w:r w:rsidRPr="000018D5">
        <w:rPr>
          <w:sz w:val="22"/>
          <w:szCs w:val="22"/>
        </w:rPr>
        <w:t>Также в 2017 году внедрен ряд новых процессов, позволивший повысить контроль качества прои</w:t>
      </w:r>
      <w:r w:rsidRPr="000018D5">
        <w:rPr>
          <w:sz w:val="22"/>
          <w:szCs w:val="22"/>
        </w:rPr>
        <w:t>з</w:t>
      </w:r>
      <w:r w:rsidRPr="000018D5">
        <w:rPr>
          <w:sz w:val="22"/>
          <w:szCs w:val="22"/>
        </w:rPr>
        <w:t>водства: запуск архитектурного надзора, формирование единых стандартов в разработке изменений ИТ-архитектуры и функциональных требований к информационным системам Банка.</w:t>
      </w:r>
    </w:p>
    <w:p w:rsidR="007E363B" w:rsidRPr="000018D5" w:rsidRDefault="007E363B" w:rsidP="007E363B">
      <w:pPr>
        <w:ind w:firstLine="567"/>
        <w:jc w:val="both"/>
        <w:rPr>
          <w:sz w:val="22"/>
          <w:szCs w:val="22"/>
        </w:rPr>
      </w:pPr>
    </w:p>
    <w:p w:rsidR="007E363B" w:rsidRPr="000018D5" w:rsidRDefault="007E363B" w:rsidP="007E363B">
      <w:pPr>
        <w:ind w:firstLine="567"/>
        <w:jc w:val="both"/>
        <w:rPr>
          <w:sz w:val="22"/>
          <w:szCs w:val="22"/>
        </w:rPr>
      </w:pPr>
      <w:r w:rsidRPr="000018D5">
        <w:rPr>
          <w:sz w:val="22"/>
          <w:szCs w:val="22"/>
        </w:rPr>
        <w:t>Был выполнен значительный перечень работ по обеспечению отказоустойчивости ИТ-инфраструктуры Банка в условиях наращивания клиентской базы и расширения бизнеса. В результате кл</w:t>
      </w:r>
      <w:r w:rsidRPr="000018D5">
        <w:rPr>
          <w:sz w:val="22"/>
          <w:szCs w:val="22"/>
        </w:rPr>
        <w:t>ю</w:t>
      </w:r>
      <w:r w:rsidRPr="000018D5">
        <w:rPr>
          <w:sz w:val="22"/>
          <w:szCs w:val="22"/>
        </w:rPr>
        <w:t>чевые компоненты ИТ-системы Банка гарантируют необходимые технологические условия функционир</w:t>
      </w:r>
      <w:r w:rsidRPr="000018D5">
        <w:rPr>
          <w:sz w:val="22"/>
          <w:szCs w:val="22"/>
        </w:rPr>
        <w:t>о</w:t>
      </w:r>
      <w:r w:rsidRPr="000018D5">
        <w:rPr>
          <w:sz w:val="22"/>
          <w:szCs w:val="22"/>
        </w:rPr>
        <w:t>вания Банка не только в рамках текущих объёмов бизнеса, но также создают условия для его дальнейшего роста.</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eastAsia="x-none"/>
        </w:rPr>
        <w:t>О</w:t>
      </w:r>
      <w:r w:rsidRPr="000018D5">
        <w:rPr>
          <w:sz w:val="22"/>
          <w:szCs w:val="22"/>
          <w:lang w:val="x-none" w:eastAsia="x-none"/>
        </w:rPr>
        <w:t>снов</w:t>
      </w:r>
      <w:r w:rsidRPr="000018D5">
        <w:rPr>
          <w:sz w:val="22"/>
          <w:szCs w:val="22"/>
          <w:lang w:eastAsia="x-none"/>
        </w:rPr>
        <w:t>а</w:t>
      </w:r>
      <w:r w:rsidRPr="000018D5">
        <w:rPr>
          <w:sz w:val="22"/>
          <w:szCs w:val="22"/>
          <w:lang w:val="x-none" w:eastAsia="x-none"/>
        </w:rPr>
        <w:t xml:space="preserve"> ИТ-комплекса Банка </w:t>
      </w:r>
      <w:r w:rsidRPr="000018D5">
        <w:rPr>
          <w:sz w:val="22"/>
          <w:szCs w:val="22"/>
          <w:lang w:eastAsia="x-none"/>
        </w:rPr>
        <w:t xml:space="preserve">состоит из </w:t>
      </w:r>
      <w:r w:rsidRPr="000018D5">
        <w:rPr>
          <w:sz w:val="22"/>
          <w:szCs w:val="22"/>
          <w:lang w:val="x-none" w:eastAsia="x-none"/>
        </w:rPr>
        <w:t>централизован</w:t>
      </w:r>
      <w:r w:rsidRPr="000018D5">
        <w:rPr>
          <w:sz w:val="22"/>
          <w:szCs w:val="22"/>
          <w:lang w:eastAsia="x-none"/>
        </w:rPr>
        <w:t>ной</w:t>
      </w:r>
      <w:r w:rsidRPr="000018D5">
        <w:rPr>
          <w:sz w:val="22"/>
          <w:szCs w:val="22"/>
          <w:lang w:val="x-none" w:eastAsia="x-none"/>
        </w:rPr>
        <w:t xml:space="preserve"> корпоративн</w:t>
      </w:r>
      <w:r w:rsidRPr="000018D5">
        <w:rPr>
          <w:sz w:val="22"/>
          <w:szCs w:val="22"/>
          <w:lang w:eastAsia="x-none"/>
        </w:rPr>
        <w:t>ой</w:t>
      </w:r>
      <w:r w:rsidRPr="000018D5">
        <w:rPr>
          <w:sz w:val="22"/>
          <w:szCs w:val="22"/>
          <w:lang w:val="x-none" w:eastAsia="x-none"/>
        </w:rPr>
        <w:t xml:space="preserve"> </w:t>
      </w:r>
      <w:r w:rsidRPr="000018D5">
        <w:rPr>
          <w:sz w:val="22"/>
          <w:szCs w:val="22"/>
          <w:lang w:eastAsia="x-none"/>
        </w:rPr>
        <w:t xml:space="preserve">и розничной </w:t>
      </w:r>
      <w:r w:rsidRPr="000018D5">
        <w:rPr>
          <w:sz w:val="22"/>
          <w:szCs w:val="22"/>
          <w:lang w:val="x-none" w:eastAsia="x-none"/>
        </w:rPr>
        <w:t>АБС «ЦФТ-Банк»</w:t>
      </w:r>
      <w:r w:rsidRPr="000018D5">
        <w:rPr>
          <w:sz w:val="22"/>
          <w:szCs w:val="22"/>
          <w:lang w:eastAsia="x-none"/>
        </w:rPr>
        <w:t xml:space="preserve"> и</w:t>
      </w:r>
      <w:r w:rsidRPr="000018D5">
        <w:rPr>
          <w:sz w:val="22"/>
          <w:szCs w:val="22"/>
          <w:lang w:val="x-none" w:eastAsia="x-none"/>
        </w:rPr>
        <w:t xml:space="preserve"> ЦФТ-Ритейл»</w:t>
      </w:r>
      <w:r w:rsidRPr="000018D5">
        <w:rPr>
          <w:sz w:val="22"/>
          <w:szCs w:val="22"/>
          <w:lang w:eastAsia="x-none"/>
        </w:rPr>
        <w:t>, фронт</w:t>
      </w:r>
      <w:r w:rsidRPr="000018D5">
        <w:rPr>
          <w:sz w:val="22"/>
          <w:szCs w:val="22"/>
          <w:lang w:val="x-none" w:eastAsia="x-none"/>
        </w:rPr>
        <w:t>-офисн</w:t>
      </w:r>
      <w:r w:rsidRPr="000018D5">
        <w:rPr>
          <w:sz w:val="22"/>
          <w:szCs w:val="22"/>
          <w:lang w:eastAsia="x-none"/>
        </w:rPr>
        <w:t>ой</w:t>
      </w:r>
      <w:r w:rsidRPr="000018D5">
        <w:rPr>
          <w:sz w:val="22"/>
          <w:szCs w:val="22"/>
          <w:lang w:val="x-none" w:eastAsia="x-none"/>
        </w:rPr>
        <w:t xml:space="preserve"> систем</w:t>
      </w:r>
      <w:r w:rsidRPr="000018D5">
        <w:rPr>
          <w:sz w:val="22"/>
          <w:szCs w:val="22"/>
          <w:lang w:eastAsia="x-none"/>
        </w:rPr>
        <w:t xml:space="preserve">ы </w:t>
      </w:r>
      <w:r w:rsidRPr="000018D5">
        <w:rPr>
          <w:sz w:val="22"/>
          <w:szCs w:val="22"/>
          <w:lang w:val="en-US" w:eastAsia="x-none"/>
        </w:rPr>
        <w:t>Siebel</w:t>
      </w:r>
      <w:r w:rsidRPr="000018D5">
        <w:rPr>
          <w:sz w:val="22"/>
          <w:szCs w:val="22"/>
          <w:lang w:eastAsia="x-none"/>
        </w:rPr>
        <w:t xml:space="preserve"> </w:t>
      </w:r>
      <w:r w:rsidRPr="000018D5">
        <w:rPr>
          <w:sz w:val="22"/>
          <w:szCs w:val="22"/>
          <w:lang w:val="en-US" w:eastAsia="x-none"/>
        </w:rPr>
        <w:t>CRM</w:t>
      </w:r>
      <w:r w:rsidRPr="000018D5">
        <w:rPr>
          <w:sz w:val="22"/>
          <w:szCs w:val="22"/>
          <w:lang w:eastAsia="x-none"/>
        </w:rPr>
        <w:t xml:space="preserve">, интеграционной платформы </w:t>
      </w:r>
      <w:r w:rsidRPr="000018D5">
        <w:rPr>
          <w:sz w:val="22"/>
          <w:szCs w:val="22"/>
          <w:lang w:val="en-US" w:eastAsia="x-none"/>
        </w:rPr>
        <w:t>IBM</w:t>
      </w:r>
      <w:r w:rsidRPr="000018D5">
        <w:rPr>
          <w:sz w:val="22"/>
          <w:szCs w:val="22"/>
          <w:lang w:eastAsia="x-none"/>
        </w:rPr>
        <w:t xml:space="preserve"> </w:t>
      </w:r>
      <w:r w:rsidRPr="000018D5">
        <w:rPr>
          <w:sz w:val="22"/>
          <w:szCs w:val="22"/>
          <w:lang w:val="en-US" w:eastAsia="x-none"/>
        </w:rPr>
        <w:t>WebSphere</w:t>
      </w:r>
      <w:r w:rsidRPr="000018D5">
        <w:rPr>
          <w:sz w:val="22"/>
          <w:szCs w:val="22"/>
          <w:lang w:eastAsia="x-none"/>
        </w:rPr>
        <w:t xml:space="preserve"> </w:t>
      </w:r>
      <w:r w:rsidRPr="000018D5">
        <w:rPr>
          <w:sz w:val="22"/>
          <w:szCs w:val="22"/>
          <w:lang w:val="en-US" w:eastAsia="x-none"/>
        </w:rPr>
        <w:t>Message</w:t>
      </w:r>
      <w:r w:rsidRPr="000018D5">
        <w:rPr>
          <w:sz w:val="22"/>
          <w:szCs w:val="22"/>
          <w:lang w:eastAsia="x-none"/>
        </w:rPr>
        <w:t xml:space="preserve"> </w:t>
      </w:r>
      <w:r w:rsidRPr="000018D5">
        <w:rPr>
          <w:sz w:val="22"/>
          <w:szCs w:val="22"/>
          <w:lang w:val="en-US" w:eastAsia="x-none"/>
        </w:rPr>
        <w:t>Broker</w:t>
      </w:r>
      <w:r w:rsidRPr="000018D5">
        <w:rPr>
          <w:sz w:val="22"/>
          <w:szCs w:val="22"/>
          <w:lang w:eastAsia="x-none"/>
        </w:rPr>
        <w:t xml:space="preserve">. Управление проблемной задолженностью физических лиц осуществляется с помощью </w:t>
      </w:r>
      <w:r w:rsidRPr="000018D5">
        <w:rPr>
          <w:sz w:val="22"/>
          <w:szCs w:val="22"/>
          <w:lang w:val="x-none" w:eastAsia="x-none"/>
        </w:rPr>
        <w:t>FIS Collection</w:t>
      </w:r>
      <w:r w:rsidRPr="000018D5">
        <w:rPr>
          <w:sz w:val="22"/>
          <w:szCs w:val="22"/>
          <w:lang w:eastAsia="x-none"/>
        </w:rPr>
        <w:t>. В Банке реализованы мультиплатформенные технические решения функционирования систем дистанционного банковского обслуживания физических и юридических лиц. Автоматизацию принятия р</w:t>
      </w:r>
      <w:r w:rsidRPr="000018D5">
        <w:rPr>
          <w:sz w:val="22"/>
          <w:szCs w:val="22"/>
          <w:lang w:eastAsia="x-none"/>
        </w:rPr>
        <w:t>е</w:t>
      </w:r>
      <w:r w:rsidRPr="000018D5">
        <w:rPr>
          <w:sz w:val="22"/>
          <w:szCs w:val="22"/>
          <w:lang w:eastAsia="x-none"/>
        </w:rPr>
        <w:t xml:space="preserve">шений обеспечивает комплекс риск-систем </w:t>
      </w:r>
      <w:r w:rsidRPr="000018D5">
        <w:rPr>
          <w:sz w:val="22"/>
          <w:szCs w:val="22"/>
          <w:lang w:val="x-none" w:eastAsia="x-none"/>
        </w:rPr>
        <w:t>Deductor</w:t>
      </w:r>
      <w:r w:rsidRPr="000018D5">
        <w:rPr>
          <w:sz w:val="22"/>
          <w:szCs w:val="22"/>
          <w:lang w:eastAsia="x-none"/>
        </w:rPr>
        <w:t>,</w:t>
      </w:r>
      <w:r w:rsidRPr="000018D5">
        <w:rPr>
          <w:sz w:val="22"/>
          <w:szCs w:val="22"/>
          <w:lang w:val="x-none" w:eastAsia="x-none"/>
        </w:rPr>
        <w:t xml:space="preserve"> </w:t>
      </w:r>
      <w:r w:rsidRPr="000018D5">
        <w:rPr>
          <w:sz w:val="22"/>
          <w:szCs w:val="22"/>
          <w:lang w:val="en-US" w:eastAsia="x-none"/>
        </w:rPr>
        <w:t>Credit</w:t>
      </w:r>
      <w:r w:rsidRPr="000018D5">
        <w:rPr>
          <w:sz w:val="22"/>
          <w:szCs w:val="22"/>
          <w:lang w:val="x-none" w:eastAsia="x-none"/>
        </w:rPr>
        <w:t xml:space="preserve"> </w:t>
      </w:r>
      <w:r w:rsidRPr="000018D5">
        <w:rPr>
          <w:sz w:val="22"/>
          <w:szCs w:val="22"/>
          <w:lang w:val="en-US" w:eastAsia="x-none"/>
        </w:rPr>
        <w:t>Registry</w:t>
      </w:r>
      <w:r w:rsidRPr="000018D5">
        <w:rPr>
          <w:sz w:val="22"/>
          <w:szCs w:val="22"/>
          <w:lang w:eastAsia="x-none"/>
        </w:rPr>
        <w:t xml:space="preserve">, </w:t>
      </w:r>
      <w:r w:rsidRPr="000018D5">
        <w:rPr>
          <w:sz w:val="22"/>
          <w:szCs w:val="22"/>
          <w:lang w:val="en-US" w:eastAsia="x-none"/>
        </w:rPr>
        <w:t>AFS</w:t>
      </w:r>
      <w:r w:rsidRPr="000018D5">
        <w:rPr>
          <w:sz w:val="22"/>
          <w:szCs w:val="22"/>
          <w:lang w:eastAsia="x-none"/>
        </w:rPr>
        <w:t xml:space="preserve">, аналитический </w:t>
      </w:r>
      <w:r w:rsidRPr="000018D5">
        <w:rPr>
          <w:sz w:val="22"/>
          <w:szCs w:val="22"/>
          <w:lang w:val="en-US" w:eastAsia="x-none"/>
        </w:rPr>
        <w:t>SAS</w:t>
      </w:r>
      <w:r w:rsidRPr="000018D5">
        <w:rPr>
          <w:sz w:val="22"/>
          <w:szCs w:val="22"/>
          <w:lang w:eastAsia="x-none"/>
        </w:rPr>
        <w:t>. Информ</w:t>
      </w:r>
      <w:r w:rsidRPr="000018D5">
        <w:rPr>
          <w:sz w:val="22"/>
          <w:szCs w:val="22"/>
          <w:lang w:eastAsia="x-none"/>
        </w:rPr>
        <w:t>а</w:t>
      </w:r>
      <w:r w:rsidRPr="000018D5">
        <w:rPr>
          <w:sz w:val="22"/>
          <w:szCs w:val="22"/>
          <w:lang w:eastAsia="x-none"/>
        </w:rPr>
        <w:t>ция со всех систем агрегируется в Едином Хранилище Данных. На базе ЕХД формируется основная упра</w:t>
      </w:r>
      <w:r w:rsidRPr="000018D5">
        <w:rPr>
          <w:sz w:val="22"/>
          <w:szCs w:val="22"/>
          <w:lang w:eastAsia="x-none"/>
        </w:rPr>
        <w:t>в</w:t>
      </w:r>
      <w:r w:rsidRPr="000018D5">
        <w:rPr>
          <w:sz w:val="22"/>
          <w:szCs w:val="22"/>
          <w:lang w:eastAsia="x-none"/>
        </w:rPr>
        <w:t>ленческая отчетность и витрины для внешних аналитических систем.</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val="x-none" w:eastAsia="x-none"/>
        </w:rPr>
        <w:t>Сетевая ИТ-инфраструктура построена на основе гетерогенной распределенной вычислительной сети LAN/WAN и сети передачи данных SAN</w:t>
      </w:r>
      <w:r w:rsidRPr="000018D5">
        <w:rPr>
          <w:sz w:val="22"/>
          <w:szCs w:val="22"/>
          <w:lang w:eastAsia="x-none"/>
        </w:rPr>
        <w:t>.</w:t>
      </w:r>
      <w:r w:rsidRPr="000018D5">
        <w:rPr>
          <w:sz w:val="22"/>
          <w:szCs w:val="22"/>
          <w:lang w:val="x-none" w:eastAsia="x-none"/>
        </w:rPr>
        <w:t xml:space="preserve"> </w:t>
      </w:r>
      <w:r w:rsidRPr="000018D5">
        <w:rPr>
          <w:sz w:val="22"/>
          <w:szCs w:val="22"/>
          <w:lang w:eastAsia="x-none"/>
        </w:rPr>
        <w:t xml:space="preserve">Помимо </w:t>
      </w:r>
      <w:r w:rsidRPr="000018D5">
        <w:rPr>
          <w:sz w:val="22"/>
          <w:szCs w:val="22"/>
          <w:lang w:val="x-none" w:eastAsia="x-none"/>
        </w:rPr>
        <w:t>собственны</w:t>
      </w:r>
      <w:r w:rsidRPr="000018D5">
        <w:rPr>
          <w:sz w:val="22"/>
          <w:szCs w:val="22"/>
          <w:lang w:eastAsia="x-none"/>
        </w:rPr>
        <w:t>х каналов</w:t>
      </w:r>
      <w:r w:rsidRPr="000018D5">
        <w:rPr>
          <w:sz w:val="22"/>
          <w:szCs w:val="22"/>
          <w:lang w:val="x-none" w:eastAsia="x-none"/>
        </w:rPr>
        <w:t xml:space="preserve">, </w:t>
      </w:r>
      <w:r w:rsidRPr="000018D5">
        <w:rPr>
          <w:sz w:val="22"/>
          <w:szCs w:val="22"/>
          <w:lang w:eastAsia="x-none"/>
        </w:rPr>
        <w:t xml:space="preserve">Банк использует более </w:t>
      </w:r>
      <w:r w:rsidRPr="000018D5">
        <w:rPr>
          <w:sz w:val="22"/>
          <w:szCs w:val="22"/>
          <w:lang w:val="x-none" w:eastAsia="x-none"/>
        </w:rPr>
        <w:t>10 арендованных каналов связи телекоммуникационных операторов. Скорость передачи данных достигает 10 Гигабит в секунду.</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val="x-none" w:eastAsia="x-none"/>
        </w:rPr>
        <w:t xml:space="preserve">Современный отказоустойчивый высокопроизводительный ИТ-комплекс Банка представляет собой </w:t>
      </w:r>
      <w:r w:rsidRPr="000018D5">
        <w:rPr>
          <w:sz w:val="22"/>
          <w:szCs w:val="22"/>
          <w:lang w:eastAsia="x-none"/>
        </w:rPr>
        <w:t xml:space="preserve">сложную структуру, состоящую </w:t>
      </w:r>
      <w:r w:rsidRPr="000018D5">
        <w:rPr>
          <w:sz w:val="22"/>
          <w:szCs w:val="22"/>
          <w:lang w:val="x-none" w:eastAsia="x-none"/>
        </w:rPr>
        <w:t>из более чем ста серверов и систем хранения данных. Широко использу</w:t>
      </w:r>
      <w:r w:rsidRPr="000018D5">
        <w:rPr>
          <w:sz w:val="22"/>
          <w:szCs w:val="22"/>
          <w:lang w:eastAsia="x-none"/>
        </w:rPr>
        <w:t>ю</w:t>
      </w:r>
      <w:r w:rsidRPr="000018D5">
        <w:rPr>
          <w:sz w:val="22"/>
          <w:szCs w:val="22"/>
          <w:lang w:val="x-none" w:eastAsia="x-none"/>
        </w:rPr>
        <w:t xml:space="preserve">тся виртуализация </w:t>
      </w:r>
      <w:r w:rsidRPr="000018D5">
        <w:rPr>
          <w:sz w:val="22"/>
          <w:szCs w:val="22"/>
          <w:lang w:eastAsia="x-none"/>
        </w:rPr>
        <w:t>серверов и терминальные технологии доступа к приложениям.</w:t>
      </w:r>
      <w:r w:rsidRPr="000018D5">
        <w:rPr>
          <w:sz w:val="22"/>
          <w:szCs w:val="22"/>
          <w:lang w:val="x-none" w:eastAsia="x-none"/>
        </w:rPr>
        <w:t xml:space="preserve"> </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eastAsia="x-none"/>
        </w:rPr>
        <w:t>Все основные информационные системы Банка</w:t>
      </w:r>
      <w:r w:rsidRPr="000018D5">
        <w:rPr>
          <w:sz w:val="22"/>
          <w:szCs w:val="22"/>
          <w:lang w:val="x-none" w:eastAsia="x-none"/>
        </w:rPr>
        <w:t xml:space="preserve"> зарезервированы (</w:t>
      </w:r>
      <w:r w:rsidRPr="000018D5">
        <w:rPr>
          <w:sz w:val="22"/>
          <w:szCs w:val="22"/>
          <w:lang w:eastAsia="x-none"/>
        </w:rPr>
        <w:t>критические</w:t>
      </w:r>
      <w:r w:rsidRPr="000018D5">
        <w:rPr>
          <w:sz w:val="22"/>
          <w:szCs w:val="22"/>
          <w:lang w:val="x-none" w:eastAsia="x-none"/>
        </w:rPr>
        <w:t xml:space="preserve"> − дважды) и расположены в двух территориально разнесенных центрах обработки данных. </w:t>
      </w:r>
      <w:r w:rsidRPr="000018D5">
        <w:rPr>
          <w:sz w:val="22"/>
          <w:szCs w:val="22"/>
          <w:lang w:eastAsia="x-none"/>
        </w:rPr>
        <w:t>Организована система</w:t>
      </w:r>
      <w:r w:rsidRPr="000018D5">
        <w:rPr>
          <w:sz w:val="22"/>
          <w:szCs w:val="22"/>
          <w:lang w:val="x-none" w:eastAsia="x-none"/>
        </w:rPr>
        <w:t xml:space="preserve"> резервного копирования и архивирования на ленточных и виртуальных библиотеках</w:t>
      </w:r>
      <w:r w:rsidRPr="000018D5">
        <w:rPr>
          <w:sz w:val="22"/>
          <w:szCs w:val="22"/>
          <w:lang w:eastAsia="x-none"/>
        </w:rPr>
        <w:t>, в т. ч. и средств ви</w:t>
      </w:r>
      <w:r w:rsidRPr="000018D5">
        <w:rPr>
          <w:sz w:val="22"/>
          <w:szCs w:val="22"/>
          <w:lang w:eastAsia="x-none"/>
        </w:rPr>
        <w:t>р</w:t>
      </w:r>
      <w:r w:rsidRPr="000018D5">
        <w:rPr>
          <w:sz w:val="22"/>
          <w:szCs w:val="22"/>
          <w:lang w:eastAsia="x-none"/>
        </w:rPr>
        <w:t>туальной инфраструктуры.</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ind w:firstLine="567"/>
        <w:jc w:val="both"/>
        <w:rPr>
          <w:b/>
          <w:sz w:val="22"/>
          <w:szCs w:val="22"/>
          <w:lang w:val="x-none" w:eastAsia="x-none"/>
        </w:rPr>
      </w:pPr>
      <w:r w:rsidRPr="000018D5">
        <w:rPr>
          <w:b/>
          <w:sz w:val="22"/>
          <w:szCs w:val="22"/>
          <w:lang w:val="x-none" w:eastAsia="x-none"/>
        </w:rPr>
        <w:t>ОСНОВНЫЕ</w:t>
      </w:r>
      <w:r w:rsidRPr="000018D5">
        <w:rPr>
          <w:b/>
          <w:sz w:val="22"/>
          <w:szCs w:val="22"/>
          <w:lang w:eastAsia="x-none"/>
        </w:rPr>
        <w:t xml:space="preserve"> НАПРАВЛЕНИЯ </w:t>
      </w:r>
      <w:r w:rsidRPr="000018D5">
        <w:rPr>
          <w:b/>
          <w:sz w:val="22"/>
          <w:szCs w:val="22"/>
          <w:lang w:val="x-none" w:eastAsia="x-none"/>
        </w:rPr>
        <w:t>ПОСТРОЕНИЯ И</w:t>
      </w:r>
      <w:r w:rsidRPr="000018D5">
        <w:rPr>
          <w:b/>
          <w:sz w:val="22"/>
          <w:szCs w:val="22"/>
          <w:lang w:val="en-US" w:eastAsia="x-none"/>
        </w:rPr>
        <w:t>T</w:t>
      </w:r>
      <w:r w:rsidRPr="000018D5">
        <w:rPr>
          <w:b/>
          <w:sz w:val="22"/>
          <w:szCs w:val="22"/>
          <w:lang w:val="x-none" w:eastAsia="x-none"/>
        </w:rPr>
        <w:t>-</w:t>
      </w:r>
      <w:r w:rsidRPr="000018D5">
        <w:rPr>
          <w:b/>
          <w:sz w:val="22"/>
          <w:szCs w:val="22"/>
          <w:lang w:eastAsia="x-none"/>
        </w:rPr>
        <w:t>ПЛАТФОРМЫ</w:t>
      </w:r>
      <w:r w:rsidRPr="000018D5">
        <w:rPr>
          <w:b/>
          <w:sz w:val="22"/>
          <w:szCs w:val="22"/>
          <w:lang w:val="x-none" w:eastAsia="x-none"/>
        </w:rPr>
        <w:t xml:space="preserve"> </w:t>
      </w:r>
    </w:p>
    <w:p w:rsidR="007E363B" w:rsidRPr="000018D5" w:rsidRDefault="007E363B" w:rsidP="007E363B">
      <w:pPr>
        <w:tabs>
          <w:tab w:val="left" w:pos="9072"/>
        </w:tabs>
        <w:ind w:firstLine="567"/>
        <w:jc w:val="both"/>
        <w:rPr>
          <w:b/>
          <w:sz w:val="22"/>
          <w:szCs w:val="22"/>
          <w:lang w:val="x-none"/>
        </w:rPr>
      </w:pPr>
    </w:p>
    <w:p w:rsidR="007E363B" w:rsidRPr="000018D5" w:rsidRDefault="007E363B" w:rsidP="007E363B">
      <w:pPr>
        <w:tabs>
          <w:tab w:val="left" w:pos="9072"/>
        </w:tabs>
        <w:ind w:firstLine="567"/>
        <w:jc w:val="both"/>
        <w:rPr>
          <w:b/>
          <w:sz w:val="22"/>
          <w:szCs w:val="22"/>
        </w:rPr>
      </w:pPr>
      <w:r w:rsidRPr="000018D5">
        <w:rPr>
          <w:b/>
          <w:sz w:val="22"/>
          <w:szCs w:val="22"/>
        </w:rPr>
        <w:t>Автоматизация обслуживания клиентов</w:t>
      </w:r>
    </w:p>
    <w:p w:rsidR="007E363B" w:rsidRPr="000018D5" w:rsidRDefault="007E363B" w:rsidP="007E363B">
      <w:pPr>
        <w:tabs>
          <w:tab w:val="left" w:pos="9072"/>
        </w:tabs>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 xml:space="preserve">В 2017 году продолжается развитие продуктов и процессов. Банк запустил линейку продуктов «МТС Деньги </w:t>
      </w:r>
      <w:r w:rsidRPr="000018D5">
        <w:rPr>
          <w:sz w:val="22"/>
          <w:szCs w:val="22"/>
          <w:lang w:val="en-US"/>
        </w:rPr>
        <w:t>Weekend</w:t>
      </w:r>
      <w:r w:rsidRPr="000018D5">
        <w:rPr>
          <w:sz w:val="22"/>
          <w:szCs w:val="22"/>
        </w:rPr>
        <w:t xml:space="preserve">» (мгновенная, кредитная, зарплатная карты, карта для несовершеннолетних), включающая </w:t>
      </w:r>
      <w:r w:rsidRPr="000018D5">
        <w:rPr>
          <w:sz w:val="22"/>
          <w:szCs w:val="22"/>
        </w:rPr>
        <w:lastRenderedPageBreak/>
        <w:t>в себя кэшбэк-опцию и открытие дополнительного накопительного счета. Завершены работы по оптимиз</w:t>
      </w:r>
      <w:r w:rsidRPr="000018D5">
        <w:rPr>
          <w:sz w:val="22"/>
          <w:szCs w:val="22"/>
        </w:rPr>
        <w:t>а</w:t>
      </w:r>
      <w:r w:rsidRPr="000018D5">
        <w:rPr>
          <w:sz w:val="22"/>
          <w:szCs w:val="22"/>
        </w:rPr>
        <w:t xml:space="preserve">ции кредитного процесса в РТК и запуску кредитной карты «МТС </w:t>
      </w:r>
      <w:r w:rsidRPr="000018D5">
        <w:rPr>
          <w:sz w:val="22"/>
          <w:szCs w:val="22"/>
          <w:lang w:val="en-US"/>
        </w:rPr>
        <w:t>Smart</w:t>
      </w:r>
      <w:r w:rsidRPr="000018D5">
        <w:rPr>
          <w:sz w:val="22"/>
          <w:szCs w:val="22"/>
        </w:rPr>
        <w:t xml:space="preserve"> Деньги».  Совместно с МТС ре</w:t>
      </w:r>
      <w:r w:rsidRPr="000018D5">
        <w:rPr>
          <w:sz w:val="22"/>
          <w:szCs w:val="22"/>
        </w:rPr>
        <w:t>а</w:t>
      </w:r>
      <w:r w:rsidRPr="000018D5">
        <w:rPr>
          <w:sz w:val="22"/>
          <w:szCs w:val="22"/>
        </w:rPr>
        <w:t xml:space="preserve">лизован трекер опции </w:t>
      </w:r>
      <w:r w:rsidRPr="000018D5">
        <w:rPr>
          <w:sz w:val="22"/>
          <w:szCs w:val="22"/>
          <w:lang w:val="en-US"/>
        </w:rPr>
        <w:t>Smart</w:t>
      </w:r>
      <w:r w:rsidRPr="000018D5">
        <w:rPr>
          <w:sz w:val="22"/>
          <w:szCs w:val="22"/>
        </w:rPr>
        <w:t xml:space="preserve"> в мобильных приложениях «Мой МТС» и «МТС Деньги». Впервые на росси</w:t>
      </w:r>
      <w:r w:rsidRPr="000018D5">
        <w:rPr>
          <w:sz w:val="22"/>
          <w:szCs w:val="22"/>
        </w:rPr>
        <w:t>й</w:t>
      </w:r>
      <w:r w:rsidRPr="000018D5">
        <w:rPr>
          <w:sz w:val="22"/>
          <w:szCs w:val="22"/>
        </w:rPr>
        <w:t>ском рынке для программ лояльности переведен учет транзакционной активности клиентов в онлайн р</w:t>
      </w:r>
      <w:r w:rsidRPr="000018D5">
        <w:rPr>
          <w:sz w:val="22"/>
          <w:szCs w:val="22"/>
        </w:rPr>
        <w:t>е</w:t>
      </w:r>
      <w:r w:rsidRPr="000018D5">
        <w:rPr>
          <w:sz w:val="22"/>
          <w:szCs w:val="22"/>
        </w:rPr>
        <w:t>жим.</w:t>
      </w:r>
    </w:p>
    <w:p w:rsidR="007E363B" w:rsidRPr="000018D5" w:rsidRDefault="007E363B" w:rsidP="007E363B">
      <w:pPr>
        <w:tabs>
          <w:tab w:val="left" w:pos="9072"/>
        </w:tabs>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МТС Банк и «Детский мир» запустили кобрендовые карты с повышенным начислением бонусов − кредитная и предоплаченная карты «Детский мир – МТС Банк».</w:t>
      </w:r>
    </w:p>
    <w:p w:rsidR="007E363B" w:rsidRPr="000018D5" w:rsidRDefault="007E363B" w:rsidP="007E363B">
      <w:pPr>
        <w:tabs>
          <w:tab w:val="left" w:pos="9072"/>
        </w:tabs>
        <w:ind w:firstLine="567"/>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 xml:space="preserve">Совместно с МТС был запущен процесс онлайн-кредитования с возможностью приобрести товары в кредит без переплаты в интернет-магазине МТС. Основным преимуществом услуги является возможность подать кредитную заявку на сайте </w:t>
      </w:r>
      <w:hyperlink r:id="rId21" w:history="1">
        <w:r w:rsidRPr="000018D5">
          <w:rPr>
            <w:sz w:val="22"/>
            <w:szCs w:val="22"/>
          </w:rPr>
          <w:t>shop.mts.ru</w:t>
        </w:r>
      </w:hyperlink>
      <w:r w:rsidRPr="000018D5">
        <w:rPr>
          <w:sz w:val="22"/>
          <w:szCs w:val="22"/>
        </w:rPr>
        <w:t xml:space="preserve"> и получить онлайн-решение МТС Банка в течение нескол</w:t>
      </w:r>
      <w:r w:rsidRPr="000018D5">
        <w:rPr>
          <w:sz w:val="22"/>
          <w:szCs w:val="22"/>
        </w:rPr>
        <w:t>ь</w:t>
      </w:r>
      <w:r w:rsidRPr="000018D5">
        <w:rPr>
          <w:sz w:val="22"/>
          <w:szCs w:val="22"/>
        </w:rPr>
        <w:t>ких минут.</w:t>
      </w:r>
    </w:p>
    <w:p w:rsidR="007E363B" w:rsidRPr="000018D5" w:rsidRDefault="007E363B" w:rsidP="007E363B">
      <w:pPr>
        <w:tabs>
          <w:tab w:val="left" w:pos="9072"/>
        </w:tabs>
        <w:ind w:firstLine="567"/>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Банк запустил механизм экспресс-оценки кредитного лимита в цифровых каналах, что позволяет кл</w:t>
      </w:r>
      <w:r w:rsidRPr="000018D5">
        <w:rPr>
          <w:sz w:val="22"/>
          <w:szCs w:val="22"/>
        </w:rPr>
        <w:t>и</w:t>
      </w:r>
      <w:r w:rsidRPr="000018D5">
        <w:rPr>
          <w:sz w:val="22"/>
          <w:szCs w:val="22"/>
        </w:rPr>
        <w:t xml:space="preserve">ентам, заполнив всего два поля, получить быстрое решение по кредитной карте. Механизм существенно повысил конверсию клиентов с сайта МТС и привлек целевой поток в Банк. </w:t>
      </w:r>
    </w:p>
    <w:p w:rsidR="007E363B" w:rsidRPr="000018D5" w:rsidRDefault="007E363B" w:rsidP="007E363B">
      <w:pPr>
        <w:tabs>
          <w:tab w:val="left" w:pos="9072"/>
        </w:tabs>
        <w:ind w:firstLine="567"/>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В рамках реализованной задачи «Доставка карты в руки» появился новый канал получения банко</w:t>
      </w:r>
      <w:r w:rsidRPr="000018D5">
        <w:rPr>
          <w:sz w:val="22"/>
          <w:szCs w:val="22"/>
        </w:rPr>
        <w:t>в</w:t>
      </w:r>
      <w:r w:rsidRPr="000018D5">
        <w:rPr>
          <w:sz w:val="22"/>
          <w:szCs w:val="22"/>
        </w:rPr>
        <w:t>ских продуктов клиентами Банка – доставка продукта на дом. В настоящий момент к технологии подкл</w:t>
      </w:r>
      <w:r w:rsidRPr="000018D5">
        <w:rPr>
          <w:sz w:val="22"/>
          <w:szCs w:val="22"/>
        </w:rPr>
        <w:t>ю</w:t>
      </w:r>
      <w:r w:rsidRPr="000018D5">
        <w:rPr>
          <w:sz w:val="22"/>
          <w:szCs w:val="22"/>
        </w:rPr>
        <w:t>чены две логистические компании по доставке «КартаНаДом» и «КурьерСервисЭкспресс». Результатом реализации данного бизнес-процесса является снижение стоимости выдачи каждой банковской карты на 50%. В 2018 году запланировано улучшение бизнес-сервиса путем предоставления услуги доставки для н</w:t>
      </w:r>
      <w:r w:rsidRPr="000018D5">
        <w:rPr>
          <w:sz w:val="22"/>
          <w:szCs w:val="22"/>
        </w:rPr>
        <w:t>о</w:t>
      </w:r>
      <w:r w:rsidRPr="000018D5">
        <w:rPr>
          <w:sz w:val="22"/>
          <w:szCs w:val="22"/>
        </w:rPr>
        <w:t xml:space="preserve">вых продуктов Банка (нецелевой потребительский кредит) и расширения географии доставки. </w:t>
      </w:r>
    </w:p>
    <w:p w:rsidR="007E363B" w:rsidRPr="000018D5" w:rsidRDefault="007E363B" w:rsidP="007E363B">
      <w:pPr>
        <w:tabs>
          <w:tab w:val="left" w:pos="9072"/>
        </w:tabs>
        <w:ind w:firstLine="567"/>
        <w:jc w:val="both"/>
        <w:rPr>
          <w:sz w:val="22"/>
          <w:szCs w:val="22"/>
        </w:rPr>
      </w:pPr>
    </w:p>
    <w:p w:rsidR="007E363B" w:rsidRPr="000018D5" w:rsidRDefault="007E363B" w:rsidP="007E363B">
      <w:pPr>
        <w:ind w:firstLine="708"/>
        <w:jc w:val="both"/>
        <w:rPr>
          <w:sz w:val="22"/>
          <w:szCs w:val="22"/>
        </w:rPr>
      </w:pPr>
      <w:r w:rsidRPr="000018D5">
        <w:rPr>
          <w:sz w:val="22"/>
          <w:szCs w:val="22"/>
        </w:rPr>
        <w:t>Совместно с РТК была внедрена технология «безбумажного» оформления потребительских кред</w:t>
      </w:r>
      <w:r w:rsidRPr="000018D5">
        <w:rPr>
          <w:sz w:val="22"/>
          <w:szCs w:val="22"/>
        </w:rPr>
        <w:t>и</w:t>
      </w:r>
      <w:r w:rsidRPr="000018D5">
        <w:rPr>
          <w:sz w:val="22"/>
          <w:szCs w:val="22"/>
        </w:rPr>
        <w:t>тов (с минимальным набором инструментов и использованием АСП для подписания кредитной обеспеч</w:t>
      </w:r>
      <w:r w:rsidRPr="000018D5">
        <w:rPr>
          <w:sz w:val="22"/>
          <w:szCs w:val="22"/>
        </w:rPr>
        <w:t>и</w:t>
      </w:r>
      <w:r w:rsidRPr="000018D5">
        <w:rPr>
          <w:sz w:val="22"/>
          <w:szCs w:val="22"/>
        </w:rPr>
        <w:t>тельной документации) в точках продаж. Данная технология позволила значительно сократить время оформления кредита и сделать процесс выдачи максимально простым для клиента. В настоящее время бе</w:t>
      </w:r>
      <w:r w:rsidRPr="000018D5">
        <w:rPr>
          <w:sz w:val="22"/>
          <w:szCs w:val="22"/>
        </w:rPr>
        <w:t>з</w:t>
      </w:r>
      <w:r w:rsidRPr="000018D5">
        <w:rPr>
          <w:sz w:val="22"/>
          <w:szCs w:val="22"/>
        </w:rPr>
        <w:t>бумажная технология распространена на все торговые точки РТК.</w:t>
      </w:r>
    </w:p>
    <w:p w:rsidR="007E363B" w:rsidRPr="000018D5" w:rsidRDefault="007E363B" w:rsidP="007E363B">
      <w:pPr>
        <w:tabs>
          <w:tab w:val="left" w:pos="9072"/>
        </w:tabs>
        <w:ind w:firstLine="567"/>
        <w:jc w:val="both"/>
        <w:rPr>
          <w:sz w:val="22"/>
          <w:szCs w:val="22"/>
        </w:rPr>
      </w:pPr>
    </w:p>
    <w:p w:rsidR="007E363B" w:rsidRPr="000018D5" w:rsidRDefault="007E363B" w:rsidP="007E363B">
      <w:pPr>
        <w:ind w:firstLine="708"/>
        <w:jc w:val="both"/>
        <w:rPr>
          <w:sz w:val="22"/>
          <w:szCs w:val="22"/>
        </w:rPr>
      </w:pPr>
      <w:r w:rsidRPr="000018D5">
        <w:rPr>
          <w:sz w:val="22"/>
          <w:szCs w:val="22"/>
        </w:rPr>
        <w:t>В ЦФТ-Банк разработаны и предоставлены новые продукты корпоративным клиентам банка: ко</w:t>
      </w:r>
      <w:r w:rsidRPr="000018D5">
        <w:rPr>
          <w:sz w:val="22"/>
          <w:szCs w:val="22"/>
        </w:rPr>
        <w:t>н</w:t>
      </w:r>
      <w:r w:rsidRPr="000018D5">
        <w:rPr>
          <w:sz w:val="22"/>
          <w:szCs w:val="22"/>
        </w:rPr>
        <w:t>солидация и перечисление средств между счетами пула, материальный пулинг, предоставление выписок клиента в другие банка, начисление процентов на остатки на расчетных счетах, объединенных в пул (</w:t>
      </w:r>
      <w:r w:rsidRPr="000018D5">
        <w:rPr>
          <w:sz w:val="22"/>
          <w:szCs w:val="22"/>
          <w:shd w:val="clear" w:color="auto" w:fill="FFFFFF"/>
        </w:rPr>
        <w:t>пр</w:t>
      </w:r>
      <w:r w:rsidRPr="000018D5">
        <w:rPr>
          <w:sz w:val="22"/>
          <w:szCs w:val="22"/>
          <w:shd w:val="clear" w:color="auto" w:fill="FFFFFF"/>
        </w:rPr>
        <w:t>о</w:t>
      </w:r>
      <w:r w:rsidRPr="000018D5">
        <w:rPr>
          <w:sz w:val="22"/>
          <w:szCs w:val="22"/>
          <w:shd w:val="clear" w:color="auto" w:fill="FFFFFF"/>
        </w:rPr>
        <w:t>дукт «</w:t>
      </w:r>
      <w:r w:rsidRPr="000018D5">
        <w:rPr>
          <w:sz w:val="22"/>
          <w:szCs w:val="22"/>
          <w:lang w:val="en-US"/>
        </w:rPr>
        <w:t>Notional</w:t>
      </w:r>
      <w:r w:rsidRPr="000018D5">
        <w:rPr>
          <w:sz w:val="22"/>
          <w:szCs w:val="22"/>
        </w:rPr>
        <w:t xml:space="preserve"> </w:t>
      </w:r>
      <w:r w:rsidRPr="000018D5">
        <w:rPr>
          <w:sz w:val="22"/>
          <w:szCs w:val="22"/>
          <w:lang w:val="en-US"/>
        </w:rPr>
        <w:t>Pooling</w:t>
      </w:r>
      <w:r w:rsidRPr="000018D5">
        <w:rPr>
          <w:sz w:val="22"/>
          <w:szCs w:val="22"/>
        </w:rPr>
        <w:t>»), предоставление юридическим лицам овердрафта с открытием отдельных траншей в зависимости от срока.</w:t>
      </w:r>
    </w:p>
    <w:p w:rsidR="007E363B" w:rsidRPr="000018D5" w:rsidRDefault="007E363B" w:rsidP="007E363B">
      <w:pPr>
        <w:tabs>
          <w:tab w:val="left" w:pos="9072"/>
        </w:tabs>
        <w:ind w:firstLine="567"/>
        <w:jc w:val="both"/>
        <w:rPr>
          <w:sz w:val="22"/>
          <w:szCs w:val="22"/>
        </w:rPr>
      </w:pPr>
    </w:p>
    <w:p w:rsidR="007E363B" w:rsidRPr="000018D5" w:rsidRDefault="007E363B" w:rsidP="007E363B">
      <w:pPr>
        <w:ind w:firstLine="708"/>
        <w:jc w:val="both"/>
        <w:rPr>
          <w:sz w:val="22"/>
          <w:szCs w:val="22"/>
        </w:rPr>
      </w:pPr>
      <w:r w:rsidRPr="000018D5">
        <w:rPr>
          <w:sz w:val="22"/>
          <w:szCs w:val="22"/>
        </w:rPr>
        <w:t>МТС Банк и Объединение РОСИНКАС ЦБ РФ внедрили технологию автоматизированного зачи</w:t>
      </w:r>
      <w:r w:rsidRPr="000018D5">
        <w:rPr>
          <w:sz w:val="22"/>
          <w:szCs w:val="22"/>
        </w:rPr>
        <w:t>с</w:t>
      </w:r>
      <w:r w:rsidRPr="000018D5">
        <w:rPr>
          <w:sz w:val="22"/>
          <w:szCs w:val="22"/>
        </w:rPr>
        <w:t>ления инкассированной выручки клиентов в рамках бизнес-процесса инкассации, приема, пересчёта, средств сторонней организацией. Совместно с НКО «ИНКАХРАН» была внедрена технология автоматиз</w:t>
      </w:r>
      <w:r w:rsidRPr="000018D5">
        <w:rPr>
          <w:sz w:val="22"/>
          <w:szCs w:val="22"/>
        </w:rPr>
        <w:t>и</w:t>
      </w:r>
      <w:r w:rsidRPr="000018D5">
        <w:rPr>
          <w:sz w:val="22"/>
          <w:szCs w:val="22"/>
        </w:rPr>
        <w:t>рованного зачисления средств на расчетные счета клиентов, открытые в других банках. Это позволило ув</w:t>
      </w:r>
      <w:r w:rsidRPr="000018D5">
        <w:rPr>
          <w:sz w:val="22"/>
          <w:szCs w:val="22"/>
        </w:rPr>
        <w:t>е</w:t>
      </w:r>
      <w:r w:rsidRPr="000018D5">
        <w:rPr>
          <w:sz w:val="22"/>
          <w:szCs w:val="22"/>
        </w:rPr>
        <w:t>личить доходность предоставляемых услуг, снизить риск операционных ошибок при зачислении инкасс</w:t>
      </w:r>
      <w:r w:rsidRPr="000018D5">
        <w:rPr>
          <w:sz w:val="22"/>
          <w:szCs w:val="22"/>
        </w:rPr>
        <w:t>и</w:t>
      </w:r>
      <w:r w:rsidRPr="000018D5">
        <w:rPr>
          <w:sz w:val="22"/>
          <w:szCs w:val="22"/>
        </w:rPr>
        <w:t xml:space="preserve">руемых денежных средств.     </w:t>
      </w:r>
    </w:p>
    <w:p w:rsidR="007E363B" w:rsidRPr="000018D5" w:rsidRDefault="007E363B" w:rsidP="007E363B">
      <w:pPr>
        <w:ind w:firstLine="708"/>
        <w:jc w:val="both"/>
        <w:rPr>
          <w:sz w:val="22"/>
          <w:szCs w:val="22"/>
        </w:rPr>
      </w:pPr>
    </w:p>
    <w:p w:rsidR="007E363B" w:rsidRPr="000018D5" w:rsidRDefault="007E363B" w:rsidP="007E363B">
      <w:pPr>
        <w:ind w:firstLine="708"/>
        <w:jc w:val="both"/>
        <w:rPr>
          <w:sz w:val="22"/>
          <w:szCs w:val="22"/>
        </w:rPr>
      </w:pPr>
      <w:r w:rsidRPr="000018D5">
        <w:rPr>
          <w:sz w:val="22"/>
          <w:szCs w:val="22"/>
        </w:rPr>
        <w:t>Юридическим лицам-клиентам Банка в ДБО предоставлен сервис конверсионных операций On-line FX. В рамках дальнейшего развития реализована интеграция ЦФТ-Банк с Thomson Reuters (на текущий м</w:t>
      </w:r>
      <w:r w:rsidRPr="000018D5">
        <w:rPr>
          <w:sz w:val="22"/>
          <w:szCs w:val="22"/>
        </w:rPr>
        <w:t>о</w:t>
      </w:r>
      <w:r w:rsidRPr="000018D5">
        <w:rPr>
          <w:sz w:val="22"/>
          <w:szCs w:val="22"/>
        </w:rPr>
        <w:t>мент проводится опытно-промышленная эксплуатация), осуществлена полная автоматизация установки валютно-обменных курсов в ЦФТ-Банк и ЦФТ-Ритейл.</w:t>
      </w:r>
    </w:p>
    <w:p w:rsidR="007E363B" w:rsidRPr="000018D5" w:rsidRDefault="007E363B" w:rsidP="007E363B">
      <w:pPr>
        <w:ind w:firstLine="708"/>
        <w:jc w:val="both"/>
        <w:rPr>
          <w:sz w:val="22"/>
          <w:szCs w:val="22"/>
        </w:rPr>
      </w:pPr>
    </w:p>
    <w:p w:rsidR="007E363B" w:rsidRPr="000018D5" w:rsidRDefault="007E363B" w:rsidP="007E363B">
      <w:pPr>
        <w:ind w:firstLine="708"/>
        <w:jc w:val="both"/>
        <w:rPr>
          <w:sz w:val="22"/>
          <w:szCs w:val="22"/>
        </w:rPr>
      </w:pPr>
      <w:r w:rsidRPr="000018D5">
        <w:rPr>
          <w:sz w:val="22"/>
          <w:szCs w:val="22"/>
        </w:rPr>
        <w:t>В АБС ЦФТ-Банк выполнен большой объём работ по настройке и дальнейшему развитию бюдже</w:t>
      </w:r>
      <w:r w:rsidRPr="000018D5">
        <w:rPr>
          <w:sz w:val="22"/>
          <w:szCs w:val="22"/>
        </w:rPr>
        <w:t>т</w:t>
      </w:r>
      <w:r w:rsidRPr="000018D5">
        <w:rPr>
          <w:sz w:val="22"/>
          <w:szCs w:val="22"/>
        </w:rPr>
        <w:t>ного планирования Банка, автоматизации внутренних и внешних рассылок в ЦФТ-Банк.</w:t>
      </w:r>
    </w:p>
    <w:p w:rsidR="007E363B" w:rsidRPr="000018D5" w:rsidRDefault="007E363B" w:rsidP="007E363B">
      <w:pPr>
        <w:ind w:firstLine="567"/>
        <w:rPr>
          <w:rFonts w:eastAsia="Calibri"/>
          <w:sz w:val="22"/>
          <w:szCs w:val="22"/>
        </w:rPr>
      </w:pPr>
    </w:p>
    <w:p w:rsidR="007E363B" w:rsidRPr="000018D5" w:rsidRDefault="007E363B" w:rsidP="007E363B">
      <w:pPr>
        <w:ind w:firstLine="567"/>
        <w:jc w:val="both"/>
        <w:rPr>
          <w:b/>
          <w:sz w:val="22"/>
          <w:szCs w:val="22"/>
        </w:rPr>
      </w:pPr>
      <w:r w:rsidRPr="000018D5">
        <w:rPr>
          <w:b/>
          <w:sz w:val="22"/>
          <w:szCs w:val="22"/>
        </w:rPr>
        <w:t>Развитие ИТ-инфраструктуры</w:t>
      </w:r>
    </w:p>
    <w:p w:rsidR="007E363B" w:rsidRPr="000018D5" w:rsidRDefault="007E363B" w:rsidP="007E363B">
      <w:pPr>
        <w:ind w:firstLine="567"/>
        <w:contextualSpacing/>
        <w:jc w:val="both"/>
        <w:rPr>
          <w:sz w:val="22"/>
          <w:szCs w:val="22"/>
        </w:rPr>
      </w:pPr>
    </w:p>
    <w:p w:rsidR="007E363B" w:rsidRPr="000018D5" w:rsidRDefault="007E363B" w:rsidP="007E363B">
      <w:pPr>
        <w:ind w:firstLine="567"/>
        <w:contextualSpacing/>
        <w:jc w:val="both"/>
        <w:rPr>
          <w:sz w:val="22"/>
          <w:szCs w:val="22"/>
        </w:rPr>
      </w:pPr>
      <w:r w:rsidRPr="000018D5">
        <w:rPr>
          <w:sz w:val="22"/>
          <w:szCs w:val="22"/>
        </w:rPr>
        <w:t>В 2017 году в Банке введены дополнительные современные серверные мощности, иное технологич</w:t>
      </w:r>
      <w:r w:rsidRPr="000018D5">
        <w:rPr>
          <w:sz w:val="22"/>
          <w:szCs w:val="22"/>
        </w:rPr>
        <w:t>е</w:t>
      </w:r>
      <w:r w:rsidRPr="000018D5">
        <w:rPr>
          <w:sz w:val="22"/>
          <w:szCs w:val="22"/>
        </w:rPr>
        <w:t>ское оборудование и системы, обеспечивающие бесперебойную текущую операционную деятельность Ба</w:t>
      </w:r>
      <w:r w:rsidRPr="000018D5">
        <w:rPr>
          <w:sz w:val="22"/>
          <w:szCs w:val="22"/>
        </w:rPr>
        <w:t>н</w:t>
      </w:r>
      <w:r w:rsidRPr="000018D5">
        <w:rPr>
          <w:sz w:val="22"/>
          <w:szCs w:val="22"/>
        </w:rPr>
        <w:t>ка и сокращение операционных расходов, в том числе оптимизацию каналов связи.</w:t>
      </w:r>
    </w:p>
    <w:p w:rsidR="007E363B" w:rsidRPr="000018D5" w:rsidRDefault="007E363B" w:rsidP="007E363B">
      <w:pPr>
        <w:ind w:firstLine="567"/>
        <w:contextualSpacing/>
        <w:jc w:val="both"/>
        <w:rPr>
          <w:sz w:val="22"/>
          <w:szCs w:val="22"/>
        </w:rPr>
      </w:pPr>
    </w:p>
    <w:p w:rsidR="007E363B" w:rsidRPr="000018D5" w:rsidRDefault="007E363B" w:rsidP="007E363B">
      <w:pPr>
        <w:ind w:firstLine="567"/>
        <w:contextualSpacing/>
        <w:jc w:val="both"/>
        <w:rPr>
          <w:sz w:val="22"/>
          <w:szCs w:val="22"/>
        </w:rPr>
      </w:pPr>
      <w:r w:rsidRPr="000018D5">
        <w:rPr>
          <w:sz w:val="22"/>
          <w:szCs w:val="22"/>
        </w:rPr>
        <w:lastRenderedPageBreak/>
        <w:t>Выполнен ряд задач по централизации ИТ инфраструктуры, в частности перевод инфраструктуры в ГО Банка из некоторых офисов в регионах России. Выполнена большая часть централизации корпорати</w:t>
      </w:r>
      <w:r w:rsidRPr="000018D5">
        <w:rPr>
          <w:sz w:val="22"/>
          <w:szCs w:val="22"/>
        </w:rPr>
        <w:t>в</w:t>
      </w:r>
      <w:r w:rsidRPr="000018D5">
        <w:rPr>
          <w:sz w:val="22"/>
          <w:szCs w:val="22"/>
        </w:rPr>
        <w:t>ной телефонии, оптимизированы схемы сетевого подключения офисов и филиалов.</w:t>
      </w:r>
    </w:p>
    <w:p w:rsidR="007E363B" w:rsidRPr="000018D5" w:rsidRDefault="007E363B" w:rsidP="007E363B">
      <w:pPr>
        <w:ind w:firstLine="567"/>
        <w:jc w:val="both"/>
        <w:rPr>
          <w:sz w:val="22"/>
          <w:szCs w:val="22"/>
        </w:rPr>
      </w:pPr>
    </w:p>
    <w:p w:rsidR="007E363B" w:rsidRPr="000018D5" w:rsidRDefault="007E363B" w:rsidP="007E363B">
      <w:pPr>
        <w:ind w:firstLine="567"/>
        <w:jc w:val="both"/>
        <w:rPr>
          <w:sz w:val="22"/>
          <w:szCs w:val="22"/>
        </w:rPr>
      </w:pPr>
      <w:r w:rsidRPr="000018D5">
        <w:rPr>
          <w:sz w:val="22"/>
          <w:szCs w:val="22"/>
        </w:rPr>
        <w:t xml:space="preserve">В Банке непрерывно совершенствуется техническая поддержка ИТ-систем и пользователей с целью обеспечения бесперебойной работы бизнес-процессов и сокращения операционных расходов. </w:t>
      </w:r>
    </w:p>
    <w:p w:rsidR="007E363B" w:rsidRPr="000018D5" w:rsidRDefault="007E363B" w:rsidP="007E363B">
      <w:pPr>
        <w:ind w:firstLine="567"/>
        <w:jc w:val="both"/>
        <w:rPr>
          <w:sz w:val="22"/>
          <w:szCs w:val="22"/>
          <w:lang w:val="x-none" w:eastAsia="x-none"/>
        </w:rPr>
      </w:pPr>
    </w:p>
    <w:p w:rsidR="007E363B" w:rsidRPr="000018D5" w:rsidRDefault="007E363B" w:rsidP="007E363B">
      <w:pPr>
        <w:ind w:firstLine="567"/>
        <w:jc w:val="both"/>
        <w:rPr>
          <w:color w:val="FF0000"/>
          <w:sz w:val="22"/>
          <w:szCs w:val="22"/>
          <w:lang w:eastAsia="x-none"/>
        </w:rPr>
      </w:pPr>
      <w:r w:rsidRPr="000018D5">
        <w:rPr>
          <w:sz w:val="22"/>
          <w:szCs w:val="22"/>
          <w:lang w:val="x-none" w:eastAsia="x-none"/>
        </w:rPr>
        <w:t>Стратеги</w:t>
      </w:r>
      <w:r w:rsidRPr="000018D5">
        <w:rPr>
          <w:sz w:val="22"/>
          <w:szCs w:val="22"/>
          <w:lang w:eastAsia="x-none"/>
        </w:rPr>
        <w:t>я</w:t>
      </w:r>
      <w:r w:rsidRPr="000018D5">
        <w:rPr>
          <w:sz w:val="22"/>
          <w:szCs w:val="22"/>
          <w:lang w:val="x-none" w:eastAsia="x-none"/>
        </w:rPr>
        <w:t xml:space="preserve"> </w:t>
      </w:r>
      <w:r w:rsidRPr="000018D5">
        <w:rPr>
          <w:sz w:val="22"/>
          <w:szCs w:val="22"/>
          <w:lang w:eastAsia="x-none"/>
        </w:rPr>
        <w:t xml:space="preserve">дальнейшего </w:t>
      </w:r>
      <w:r w:rsidRPr="000018D5">
        <w:rPr>
          <w:sz w:val="22"/>
          <w:szCs w:val="22"/>
          <w:lang w:val="x-none" w:eastAsia="x-none"/>
        </w:rPr>
        <w:t xml:space="preserve">развития ИТ-направления Банка </w:t>
      </w:r>
      <w:r w:rsidRPr="000018D5">
        <w:rPr>
          <w:sz w:val="22"/>
          <w:szCs w:val="22"/>
          <w:lang w:eastAsia="x-none"/>
        </w:rPr>
        <w:t xml:space="preserve">нацелена на </w:t>
      </w:r>
      <w:r w:rsidRPr="000018D5">
        <w:rPr>
          <w:sz w:val="22"/>
          <w:szCs w:val="22"/>
          <w:lang w:val="x-none" w:eastAsia="x-none"/>
        </w:rPr>
        <w:t>созда</w:t>
      </w:r>
      <w:r w:rsidRPr="000018D5">
        <w:rPr>
          <w:sz w:val="22"/>
          <w:szCs w:val="22"/>
          <w:lang w:eastAsia="x-none"/>
        </w:rPr>
        <w:t>ние</w:t>
      </w:r>
      <w:r w:rsidRPr="000018D5">
        <w:rPr>
          <w:sz w:val="22"/>
          <w:szCs w:val="22"/>
          <w:lang w:val="x-none" w:eastAsia="x-none"/>
        </w:rPr>
        <w:t xml:space="preserve"> эффективн</w:t>
      </w:r>
      <w:r w:rsidRPr="000018D5">
        <w:rPr>
          <w:sz w:val="22"/>
          <w:szCs w:val="22"/>
          <w:lang w:eastAsia="x-none"/>
        </w:rPr>
        <w:t>ой</w:t>
      </w:r>
      <w:r w:rsidRPr="000018D5" w:rsidDel="00413388">
        <w:rPr>
          <w:sz w:val="22"/>
          <w:szCs w:val="22"/>
          <w:lang w:val="x-none" w:eastAsia="x-none"/>
        </w:rPr>
        <w:t xml:space="preserve"> </w:t>
      </w:r>
      <w:r w:rsidRPr="000018D5">
        <w:rPr>
          <w:sz w:val="22"/>
          <w:szCs w:val="22"/>
          <w:lang w:val="x-none" w:eastAsia="x-none"/>
        </w:rPr>
        <w:t>ИТ-инфраструктур</w:t>
      </w:r>
      <w:r w:rsidRPr="000018D5">
        <w:rPr>
          <w:sz w:val="22"/>
          <w:szCs w:val="22"/>
          <w:lang w:eastAsia="x-none"/>
        </w:rPr>
        <w:t>ы</w:t>
      </w:r>
      <w:r w:rsidRPr="000018D5">
        <w:rPr>
          <w:sz w:val="22"/>
          <w:szCs w:val="22"/>
          <w:lang w:val="x-none" w:eastAsia="x-none"/>
        </w:rPr>
        <w:t xml:space="preserve"> с низкой стоимостью транзакций, обеспеч</w:t>
      </w:r>
      <w:r w:rsidRPr="000018D5">
        <w:rPr>
          <w:sz w:val="22"/>
          <w:szCs w:val="22"/>
          <w:lang w:eastAsia="x-none"/>
        </w:rPr>
        <w:t>ивающей</w:t>
      </w:r>
      <w:r w:rsidRPr="000018D5">
        <w:rPr>
          <w:sz w:val="22"/>
          <w:szCs w:val="22"/>
          <w:lang w:val="x-none" w:eastAsia="x-none"/>
        </w:rPr>
        <w:t xml:space="preserve"> регламентированн</w:t>
      </w:r>
      <w:r w:rsidRPr="000018D5">
        <w:rPr>
          <w:sz w:val="22"/>
          <w:szCs w:val="22"/>
          <w:lang w:eastAsia="x-none"/>
        </w:rPr>
        <w:t>ый</w:t>
      </w:r>
      <w:r w:rsidRPr="000018D5">
        <w:rPr>
          <w:sz w:val="22"/>
          <w:szCs w:val="22"/>
          <w:lang w:val="x-none" w:eastAsia="x-none"/>
        </w:rPr>
        <w:t xml:space="preserve"> уров</w:t>
      </w:r>
      <w:r w:rsidRPr="000018D5">
        <w:rPr>
          <w:sz w:val="22"/>
          <w:szCs w:val="22"/>
          <w:lang w:eastAsia="x-none"/>
        </w:rPr>
        <w:t>ень</w:t>
      </w:r>
      <w:r w:rsidRPr="000018D5">
        <w:rPr>
          <w:sz w:val="22"/>
          <w:szCs w:val="22"/>
          <w:lang w:val="x-none" w:eastAsia="x-none"/>
        </w:rPr>
        <w:t xml:space="preserve"> надежности, доступности и отказоустойчивости ИТ-систем в соответствии с планируемыми объемами бизнеса и требованиями к качеству обслуживания клиентов.</w:t>
      </w:r>
      <w:r w:rsidRPr="000018D5">
        <w:rPr>
          <w:sz w:val="22"/>
          <w:szCs w:val="22"/>
          <w:lang w:eastAsia="x-none"/>
        </w:rPr>
        <w:t xml:space="preserve"> </w:t>
      </w:r>
      <w:r w:rsidRPr="000018D5">
        <w:rPr>
          <w:sz w:val="22"/>
          <w:szCs w:val="22"/>
          <w:lang w:val="x-none" w:eastAsia="x-none"/>
        </w:rPr>
        <w:t>Работа строится на гибкой ИТ-платформе для оперативного создания и вывода новых конкурентных банковских продуктов на рынок</w:t>
      </w:r>
      <w:r w:rsidRPr="000018D5">
        <w:rPr>
          <w:sz w:val="22"/>
          <w:szCs w:val="22"/>
          <w:lang w:eastAsia="x-none"/>
        </w:rPr>
        <w:t>.</w:t>
      </w:r>
      <w:r w:rsidRPr="000018D5">
        <w:rPr>
          <w:sz w:val="22"/>
          <w:szCs w:val="22"/>
          <w:lang w:val="x-none" w:eastAsia="x-none"/>
        </w:rPr>
        <w:t xml:space="preserve"> Банк ориентируется на использование лучших бизнес-практик, основанных на передовом мировом опыте внедрения ИТ-систем.</w:t>
      </w:r>
      <w:r w:rsidRPr="000018D5">
        <w:rPr>
          <w:sz w:val="22"/>
          <w:szCs w:val="22"/>
          <w:lang w:eastAsia="x-none"/>
        </w:rPr>
        <w:t xml:space="preserve"> В рамках повышения уровня безопасности инициированы работы по сегментированию корпоративной ба</w:t>
      </w:r>
      <w:r w:rsidRPr="000018D5">
        <w:rPr>
          <w:sz w:val="22"/>
          <w:szCs w:val="22"/>
          <w:lang w:eastAsia="x-none"/>
        </w:rPr>
        <w:t>н</w:t>
      </w:r>
      <w:r w:rsidRPr="000018D5">
        <w:rPr>
          <w:sz w:val="22"/>
          <w:szCs w:val="22"/>
          <w:lang w:eastAsia="x-none"/>
        </w:rPr>
        <w:t xml:space="preserve">ковский сети. </w:t>
      </w:r>
    </w:p>
    <w:p w:rsidR="007E363B" w:rsidRPr="000018D5" w:rsidRDefault="007E363B" w:rsidP="007E363B">
      <w:pPr>
        <w:ind w:firstLine="567"/>
        <w:rPr>
          <w:sz w:val="22"/>
          <w:szCs w:val="22"/>
          <w:lang w:eastAsia="x-none"/>
        </w:rPr>
      </w:pPr>
      <w:r w:rsidRPr="000018D5">
        <w:rPr>
          <w:sz w:val="22"/>
          <w:szCs w:val="22"/>
          <w:lang w:val="x-none" w:eastAsia="x-none"/>
        </w:rPr>
        <w:tab/>
      </w:r>
    </w:p>
    <w:p w:rsidR="007E363B" w:rsidRPr="000018D5" w:rsidRDefault="007E363B" w:rsidP="007E363B">
      <w:pPr>
        <w:ind w:firstLine="567"/>
        <w:jc w:val="both"/>
        <w:rPr>
          <w:sz w:val="22"/>
          <w:szCs w:val="22"/>
          <w:lang w:eastAsia="x-none"/>
        </w:rPr>
      </w:pPr>
    </w:p>
    <w:p w:rsidR="007E363B" w:rsidRPr="000018D5" w:rsidRDefault="007E363B" w:rsidP="007E363B">
      <w:pPr>
        <w:ind w:firstLine="567"/>
        <w:jc w:val="both"/>
        <w:rPr>
          <w:sz w:val="22"/>
          <w:szCs w:val="22"/>
          <w:lang w:val="x-none" w:eastAsia="x-none"/>
        </w:rPr>
      </w:pPr>
      <w:r w:rsidRPr="000018D5">
        <w:rPr>
          <w:sz w:val="22"/>
          <w:szCs w:val="22"/>
          <w:lang w:val="x-none" w:eastAsia="x-none"/>
        </w:rPr>
        <w:t xml:space="preserve">На единой площадке с МТС реализован </w:t>
      </w:r>
      <w:r w:rsidRPr="000018D5">
        <w:rPr>
          <w:sz w:val="22"/>
          <w:szCs w:val="22"/>
          <w:lang w:eastAsia="x-none"/>
        </w:rPr>
        <w:t>механизм для</w:t>
      </w:r>
      <w:r w:rsidRPr="000018D5">
        <w:rPr>
          <w:sz w:val="22"/>
          <w:szCs w:val="22"/>
          <w:lang w:val="x-none" w:eastAsia="x-none"/>
        </w:rPr>
        <w:t xml:space="preserve"> централизова</w:t>
      </w:r>
      <w:r w:rsidRPr="000018D5">
        <w:rPr>
          <w:sz w:val="22"/>
          <w:szCs w:val="22"/>
          <w:lang w:eastAsia="x-none"/>
        </w:rPr>
        <w:t>нного</w:t>
      </w:r>
      <w:r w:rsidRPr="000018D5">
        <w:rPr>
          <w:sz w:val="22"/>
          <w:szCs w:val="22"/>
          <w:lang w:val="x-none" w:eastAsia="x-none"/>
        </w:rPr>
        <w:t xml:space="preserve"> управлени</w:t>
      </w:r>
      <w:r w:rsidRPr="000018D5">
        <w:rPr>
          <w:sz w:val="22"/>
          <w:szCs w:val="22"/>
          <w:lang w:eastAsia="x-none"/>
        </w:rPr>
        <w:t>я</w:t>
      </w:r>
      <w:r w:rsidRPr="000018D5">
        <w:rPr>
          <w:sz w:val="22"/>
          <w:szCs w:val="22"/>
          <w:lang w:val="x-none" w:eastAsia="x-none"/>
        </w:rPr>
        <w:t xml:space="preserve"> правами доступа во всех инфраструктурных и информационных системах Банка</w:t>
      </w:r>
      <w:r w:rsidRPr="000018D5">
        <w:rPr>
          <w:sz w:val="22"/>
          <w:szCs w:val="22"/>
          <w:lang w:eastAsia="x-none"/>
        </w:rPr>
        <w:t>.</w:t>
      </w:r>
      <w:r w:rsidRPr="000018D5">
        <w:rPr>
          <w:sz w:val="22"/>
          <w:szCs w:val="22"/>
          <w:lang w:val="x-none" w:eastAsia="x-none"/>
        </w:rPr>
        <w:t xml:space="preserve"> </w:t>
      </w:r>
      <w:r w:rsidRPr="000018D5">
        <w:rPr>
          <w:sz w:val="22"/>
          <w:szCs w:val="22"/>
          <w:lang w:eastAsia="x-none"/>
        </w:rPr>
        <w:t xml:space="preserve">Он </w:t>
      </w:r>
      <w:r w:rsidRPr="000018D5">
        <w:rPr>
          <w:sz w:val="22"/>
          <w:szCs w:val="22"/>
          <w:lang w:val="x-none" w:eastAsia="x-none"/>
        </w:rPr>
        <w:t>обеспечива</w:t>
      </w:r>
      <w:r w:rsidRPr="000018D5">
        <w:rPr>
          <w:sz w:val="22"/>
          <w:szCs w:val="22"/>
          <w:lang w:eastAsia="x-none"/>
        </w:rPr>
        <w:t>ет</w:t>
      </w:r>
      <w:r w:rsidRPr="000018D5">
        <w:rPr>
          <w:sz w:val="22"/>
          <w:szCs w:val="22"/>
          <w:lang w:val="x-none" w:eastAsia="x-none"/>
        </w:rPr>
        <w:t xml:space="preserve"> актуальный и достаточный доступ сотрудников Банка к бизнес-данным и операциям в ключевых ИТ-системах</w:t>
      </w:r>
      <w:r w:rsidRPr="000018D5">
        <w:rPr>
          <w:sz w:val="22"/>
          <w:szCs w:val="22"/>
          <w:lang w:eastAsia="x-none"/>
        </w:rPr>
        <w:t xml:space="preserve">. </w:t>
      </w:r>
    </w:p>
    <w:p w:rsidR="007E363B" w:rsidRPr="000018D5" w:rsidRDefault="007E363B" w:rsidP="007E363B">
      <w:pPr>
        <w:ind w:firstLine="567"/>
        <w:jc w:val="both"/>
        <w:rPr>
          <w:sz w:val="22"/>
          <w:szCs w:val="22"/>
          <w:lang w:val="x-none" w:eastAsia="x-none"/>
        </w:rPr>
      </w:pPr>
    </w:p>
    <w:p w:rsidR="007E363B" w:rsidRPr="000018D5" w:rsidRDefault="007E363B" w:rsidP="007E363B">
      <w:pPr>
        <w:ind w:firstLine="567"/>
        <w:jc w:val="both"/>
        <w:rPr>
          <w:sz w:val="22"/>
          <w:szCs w:val="22"/>
          <w:lang w:eastAsia="x-none"/>
        </w:rPr>
      </w:pPr>
      <w:r w:rsidRPr="000018D5">
        <w:rPr>
          <w:sz w:val="22"/>
          <w:szCs w:val="22"/>
          <w:lang w:eastAsia="x-none"/>
        </w:rPr>
        <w:t xml:space="preserve">В рамках пилота успешно завершился проект по использованию облачных сервисов и ресурсов ПАО «МТС», который предполагает в 2018 году значительное сокращение инвестиций в новое оборудование. </w:t>
      </w:r>
    </w:p>
    <w:p w:rsidR="007E363B" w:rsidRPr="000018D5" w:rsidRDefault="007E363B" w:rsidP="007E363B">
      <w:pPr>
        <w:ind w:firstLine="567"/>
        <w:jc w:val="both"/>
        <w:rPr>
          <w:sz w:val="22"/>
          <w:szCs w:val="22"/>
          <w:lang w:eastAsia="x-none"/>
        </w:rPr>
      </w:pPr>
    </w:p>
    <w:p w:rsidR="007E363B" w:rsidRPr="000018D5" w:rsidRDefault="007E363B" w:rsidP="007E363B">
      <w:pPr>
        <w:ind w:firstLine="567"/>
        <w:jc w:val="both"/>
        <w:rPr>
          <w:sz w:val="22"/>
          <w:szCs w:val="22"/>
          <w:lang w:eastAsia="x-none"/>
        </w:rPr>
      </w:pPr>
      <w:r w:rsidRPr="000018D5">
        <w:rPr>
          <w:sz w:val="22"/>
          <w:szCs w:val="22"/>
          <w:lang w:eastAsia="x-none"/>
        </w:rPr>
        <w:t>В 2017 году Банк отказался от старых аналоговых АТС и запустил проект по централизации телеф</w:t>
      </w:r>
      <w:r w:rsidRPr="000018D5">
        <w:rPr>
          <w:sz w:val="22"/>
          <w:szCs w:val="22"/>
          <w:lang w:eastAsia="x-none"/>
        </w:rPr>
        <w:t>о</w:t>
      </w:r>
      <w:r w:rsidRPr="000018D5">
        <w:rPr>
          <w:sz w:val="22"/>
          <w:szCs w:val="22"/>
          <w:lang w:eastAsia="x-none"/>
        </w:rPr>
        <w:t>нии, тем самым снизив риск отсутствия телефонии в 80% своих офисах . Банк планирует перевести все офисы на централизованную цифровую телефонию.</w:t>
      </w:r>
    </w:p>
    <w:p w:rsidR="007E363B" w:rsidRDefault="007E363B" w:rsidP="00225969">
      <w:pPr>
        <w:pStyle w:val="em-4"/>
        <w:rPr>
          <w:szCs w:val="20"/>
        </w:rPr>
      </w:pPr>
    </w:p>
    <w:tbl>
      <w:tblPr>
        <w:tblW w:w="0" w:type="auto"/>
        <w:tblLook w:val="01E0" w:firstRow="1" w:lastRow="1" w:firstColumn="1" w:lastColumn="1" w:noHBand="0" w:noVBand="0"/>
      </w:tblPr>
      <w:tblGrid>
        <w:gridCol w:w="10422"/>
      </w:tblGrid>
      <w:tr w:rsidR="001F3899" w:rsidRPr="00412DDB" w:rsidTr="00252274">
        <w:tc>
          <w:tcPr>
            <w:tcW w:w="10422" w:type="dxa"/>
          </w:tcPr>
          <w:p w:rsidR="001F3899" w:rsidRPr="00801F7A" w:rsidRDefault="00801F7A" w:rsidP="00801F7A">
            <w:pPr>
              <w:ind w:right="-108" w:firstLine="1"/>
              <w:jc w:val="both"/>
              <w:rPr>
                <w:sz w:val="22"/>
                <w:szCs w:val="22"/>
              </w:rPr>
            </w:pPr>
            <w:r w:rsidRPr="00801F7A">
              <w:rPr>
                <w:sz w:val="22"/>
                <w:szCs w:val="22"/>
              </w:rPr>
              <w:t> </w:t>
            </w:r>
          </w:p>
          <w:p w:rsidR="001F3899" w:rsidRPr="00801F7A" w:rsidRDefault="001F3899" w:rsidP="00801F7A">
            <w:pPr>
              <w:ind w:right="-108" w:firstLine="1"/>
              <w:jc w:val="both"/>
              <w:rPr>
                <w:sz w:val="22"/>
                <w:szCs w:val="22"/>
              </w:rPr>
            </w:pPr>
            <w:r w:rsidRPr="00801F7A">
              <w:rPr>
                <w:sz w:val="22"/>
                <w:szCs w:val="22"/>
              </w:rPr>
              <w:t>В рамках утвержденного в Банке бюджета инвестиций расходы в области научно</w:t>
            </w:r>
            <w:r w:rsidR="00B140EC" w:rsidRPr="00801F7A">
              <w:rPr>
                <w:sz w:val="22"/>
                <w:szCs w:val="22"/>
              </w:rPr>
              <w:t>–</w:t>
            </w:r>
            <w:r w:rsidRPr="00801F7A">
              <w:rPr>
                <w:sz w:val="22"/>
                <w:szCs w:val="22"/>
              </w:rPr>
              <w:t xml:space="preserve">технического развития, в отношении лицензий и патентов, новых разработок и исследований  составили   </w:t>
            </w:r>
          </w:p>
          <w:p w:rsidR="001F3899" w:rsidRPr="00801F7A" w:rsidRDefault="001F3899" w:rsidP="00801F7A">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1F3899" w:rsidRPr="00801F7A" w:rsidTr="00412053">
              <w:tc>
                <w:tcPr>
                  <w:tcW w:w="4669" w:type="dxa"/>
                </w:tcPr>
                <w:p w:rsidR="001F3899" w:rsidRPr="00801F7A" w:rsidRDefault="001F3899" w:rsidP="00801F7A">
                  <w:pPr>
                    <w:ind w:firstLine="1"/>
                    <w:rPr>
                      <w:sz w:val="22"/>
                      <w:szCs w:val="22"/>
                    </w:rPr>
                  </w:pPr>
                </w:p>
              </w:tc>
              <w:tc>
                <w:tcPr>
                  <w:tcW w:w="2272" w:type="dxa"/>
                </w:tcPr>
                <w:p w:rsidR="001F3899" w:rsidRPr="00347618" w:rsidRDefault="000B5562">
                  <w:pPr>
                    <w:ind w:firstLine="1"/>
                    <w:jc w:val="right"/>
                    <w:rPr>
                      <w:sz w:val="22"/>
                      <w:szCs w:val="22"/>
                    </w:rPr>
                  </w:pPr>
                  <w:r w:rsidRPr="00347618">
                    <w:rPr>
                      <w:sz w:val="22"/>
                      <w:szCs w:val="22"/>
                    </w:rPr>
                    <w:t>201</w:t>
                  </w:r>
                  <w:r>
                    <w:rPr>
                      <w:sz w:val="22"/>
                      <w:szCs w:val="22"/>
                    </w:rPr>
                    <w:t>7</w:t>
                  </w:r>
                  <w:r w:rsidRPr="00347618">
                    <w:rPr>
                      <w:sz w:val="22"/>
                      <w:szCs w:val="22"/>
                    </w:rPr>
                    <w:t xml:space="preserve"> </w:t>
                  </w:r>
                  <w:r w:rsidR="001F3899" w:rsidRPr="00347618">
                    <w:rPr>
                      <w:sz w:val="22"/>
                      <w:szCs w:val="22"/>
                    </w:rPr>
                    <w:t>г</w:t>
                  </w:r>
                  <w:r w:rsidR="00601C79">
                    <w:rPr>
                      <w:sz w:val="22"/>
                      <w:szCs w:val="22"/>
                    </w:rPr>
                    <w:t>од</w:t>
                  </w:r>
                </w:p>
              </w:tc>
              <w:tc>
                <w:tcPr>
                  <w:tcW w:w="2840" w:type="dxa"/>
                </w:tcPr>
                <w:p w:rsidR="001F3899" w:rsidRPr="00347618" w:rsidRDefault="003754A9">
                  <w:pPr>
                    <w:ind w:firstLine="1"/>
                    <w:jc w:val="right"/>
                    <w:rPr>
                      <w:sz w:val="22"/>
                      <w:szCs w:val="22"/>
                    </w:rPr>
                  </w:pPr>
                  <w:r>
                    <w:rPr>
                      <w:sz w:val="22"/>
                      <w:szCs w:val="22"/>
                    </w:rPr>
                    <w:t>9</w:t>
                  </w:r>
                  <w:r w:rsidRPr="00347618">
                    <w:rPr>
                      <w:sz w:val="22"/>
                      <w:szCs w:val="22"/>
                    </w:rPr>
                    <w:t xml:space="preserve"> </w:t>
                  </w:r>
                  <w:r w:rsidR="00B67C33" w:rsidRPr="00347618">
                    <w:rPr>
                      <w:sz w:val="22"/>
                      <w:szCs w:val="22"/>
                    </w:rPr>
                    <w:t>месяц</w:t>
                  </w:r>
                  <w:r w:rsidR="00B67C33">
                    <w:rPr>
                      <w:sz w:val="22"/>
                      <w:szCs w:val="22"/>
                    </w:rPr>
                    <w:t>ев</w:t>
                  </w:r>
                  <w:r w:rsidR="00B67C33" w:rsidRPr="00347618">
                    <w:rPr>
                      <w:sz w:val="22"/>
                      <w:szCs w:val="22"/>
                    </w:rPr>
                    <w:t xml:space="preserve"> </w:t>
                  </w:r>
                  <w:r w:rsidR="000B5562" w:rsidRPr="00347618">
                    <w:rPr>
                      <w:sz w:val="22"/>
                      <w:szCs w:val="22"/>
                    </w:rPr>
                    <w:t>201</w:t>
                  </w:r>
                  <w:r w:rsidR="000B5562">
                    <w:rPr>
                      <w:sz w:val="22"/>
                      <w:szCs w:val="22"/>
                    </w:rPr>
                    <w:t>8</w:t>
                  </w:r>
                  <w:r w:rsidR="000B5562" w:rsidRPr="00347618">
                    <w:rPr>
                      <w:sz w:val="22"/>
                      <w:szCs w:val="22"/>
                    </w:rPr>
                    <w:t xml:space="preserve"> </w:t>
                  </w:r>
                  <w:r w:rsidR="001F3899" w:rsidRPr="00347618">
                    <w:rPr>
                      <w:sz w:val="22"/>
                      <w:szCs w:val="22"/>
                    </w:rPr>
                    <w:t>года</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приобретение и доработка розничных банко</w:t>
                  </w:r>
                  <w:r w:rsidRPr="005C35C3">
                    <w:rPr>
                      <w:sz w:val="22"/>
                      <w:szCs w:val="22"/>
                    </w:rPr>
                    <w:t>в</w:t>
                  </w:r>
                  <w:r w:rsidRPr="005C35C3">
                    <w:rPr>
                      <w:sz w:val="22"/>
                      <w:szCs w:val="22"/>
                    </w:rPr>
                    <w:t xml:space="preserve">ских систем </w:t>
                  </w:r>
                </w:p>
              </w:tc>
              <w:tc>
                <w:tcPr>
                  <w:tcW w:w="2272" w:type="dxa"/>
                  <w:vAlign w:val="center"/>
                </w:tcPr>
                <w:p w:rsidR="001F3899" w:rsidRPr="000B5562" w:rsidRDefault="000B5562" w:rsidP="0080679E">
                  <w:pPr>
                    <w:jc w:val="right"/>
                    <w:rPr>
                      <w:sz w:val="22"/>
                      <w:szCs w:val="22"/>
                    </w:rPr>
                  </w:pPr>
                  <w:r w:rsidRPr="0080679E">
                    <w:rPr>
                      <w:color w:val="000000"/>
                      <w:sz w:val="22"/>
                      <w:szCs w:val="22"/>
                    </w:rPr>
                    <w:t xml:space="preserve">                     </w:t>
                  </w:r>
                  <w:r>
                    <w:rPr>
                      <w:color w:val="000000"/>
                      <w:sz w:val="22"/>
                      <w:szCs w:val="22"/>
                    </w:rPr>
                    <w:t xml:space="preserve">156 </w:t>
                  </w:r>
                  <w:r w:rsidRPr="0080679E">
                    <w:rPr>
                      <w:color w:val="000000"/>
                      <w:sz w:val="22"/>
                      <w:szCs w:val="22"/>
                    </w:rPr>
                    <w:t>557</w:t>
                  </w:r>
                </w:p>
              </w:tc>
              <w:tc>
                <w:tcPr>
                  <w:tcW w:w="2840" w:type="dxa"/>
                  <w:vAlign w:val="center"/>
                </w:tcPr>
                <w:p w:rsidR="001F3899" w:rsidRPr="0080679E" w:rsidRDefault="008C668F" w:rsidP="00347618">
                  <w:pPr>
                    <w:ind w:firstLine="1"/>
                    <w:jc w:val="right"/>
                    <w:rPr>
                      <w:sz w:val="22"/>
                      <w:szCs w:val="22"/>
                    </w:rPr>
                  </w:pPr>
                  <w:ins w:id="359" w:author="Грон Елена Анатольевна" w:date="2018-11-14T15:06:00Z">
                    <w:r>
                      <w:rPr>
                        <w:sz w:val="22"/>
                        <w:szCs w:val="22"/>
                      </w:rPr>
                      <w:t>21 833</w:t>
                    </w:r>
                  </w:ins>
                </w:p>
              </w:tc>
            </w:tr>
            <w:tr w:rsidR="001F3899" w:rsidRPr="00801F7A" w:rsidTr="00412053">
              <w:tc>
                <w:tcPr>
                  <w:tcW w:w="4669" w:type="dxa"/>
                </w:tcPr>
                <w:p w:rsidR="001F3899" w:rsidRPr="005C35C3" w:rsidRDefault="001C00E1" w:rsidP="00801F7A">
                  <w:pPr>
                    <w:ind w:firstLine="1"/>
                    <w:rPr>
                      <w:sz w:val="22"/>
                      <w:szCs w:val="22"/>
                    </w:rPr>
                  </w:pPr>
                  <w:r w:rsidRPr="005C35C3">
                    <w:rPr>
                      <w:sz w:val="22"/>
                      <w:szCs w:val="22"/>
                    </w:rPr>
                    <w:t>приобрет</w:t>
                  </w:r>
                  <w:r w:rsidR="00E563B7" w:rsidRPr="005C35C3">
                    <w:rPr>
                      <w:sz w:val="22"/>
                      <w:szCs w:val="22"/>
                    </w:rPr>
                    <w:t>ение серве</w:t>
                  </w:r>
                  <w:r w:rsidR="001F3899" w:rsidRPr="005C35C3">
                    <w:rPr>
                      <w:sz w:val="22"/>
                      <w:szCs w:val="22"/>
                    </w:rPr>
                    <w:t>ров</w:t>
                  </w:r>
                </w:p>
              </w:tc>
              <w:tc>
                <w:tcPr>
                  <w:tcW w:w="2272" w:type="dxa"/>
                  <w:vAlign w:val="center"/>
                </w:tcPr>
                <w:p w:rsidR="001F3899" w:rsidRPr="000B5562" w:rsidRDefault="000B5562" w:rsidP="0080679E">
                  <w:pPr>
                    <w:jc w:val="right"/>
                    <w:rPr>
                      <w:sz w:val="22"/>
                      <w:szCs w:val="22"/>
                      <w:lang w:val="en-US"/>
                    </w:rPr>
                  </w:pPr>
                  <w:r>
                    <w:rPr>
                      <w:color w:val="000000"/>
                      <w:sz w:val="22"/>
                      <w:szCs w:val="22"/>
                    </w:rPr>
                    <w:t xml:space="preserve">                        32 </w:t>
                  </w:r>
                  <w:r w:rsidRPr="0080679E">
                    <w:rPr>
                      <w:color w:val="000000"/>
                      <w:sz w:val="22"/>
                      <w:szCs w:val="22"/>
                    </w:rPr>
                    <w:t>261</w:t>
                  </w:r>
                </w:p>
              </w:tc>
              <w:tc>
                <w:tcPr>
                  <w:tcW w:w="2840" w:type="dxa"/>
                  <w:vAlign w:val="center"/>
                </w:tcPr>
                <w:p w:rsidR="001F3899" w:rsidRPr="008C668F" w:rsidRDefault="008C668F" w:rsidP="00801F7A">
                  <w:pPr>
                    <w:ind w:firstLine="1"/>
                    <w:jc w:val="right"/>
                    <w:rPr>
                      <w:sz w:val="22"/>
                      <w:szCs w:val="22"/>
                      <w:rPrChange w:id="360" w:author="Грон Елена Анатольевна" w:date="2018-11-14T15:09:00Z">
                        <w:rPr>
                          <w:sz w:val="22"/>
                          <w:szCs w:val="22"/>
                          <w:lang w:val="en-US"/>
                        </w:rPr>
                      </w:rPrChange>
                    </w:rPr>
                  </w:pPr>
                  <w:ins w:id="361" w:author="Грон Елена Анатольевна" w:date="2018-11-14T15:09:00Z">
                    <w:r>
                      <w:rPr>
                        <w:sz w:val="22"/>
                        <w:szCs w:val="22"/>
                      </w:rPr>
                      <w:t>0</w:t>
                    </w:r>
                  </w:ins>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 xml:space="preserve">на поддержание работы </w:t>
                  </w:r>
                  <w:bookmarkStart w:id="362" w:name="_GoBack"/>
                  <w:r w:rsidRPr="005C35C3">
                    <w:rPr>
                      <w:sz w:val="22"/>
                      <w:szCs w:val="22"/>
                    </w:rPr>
                    <w:t>процесси</w:t>
                  </w:r>
                  <w:bookmarkEnd w:id="362"/>
                  <w:r w:rsidRPr="005C35C3">
                    <w:rPr>
                      <w:sz w:val="22"/>
                      <w:szCs w:val="22"/>
                    </w:rPr>
                    <w:t>нгового це</w:t>
                  </w:r>
                  <w:r w:rsidRPr="005C35C3">
                    <w:rPr>
                      <w:sz w:val="22"/>
                      <w:szCs w:val="22"/>
                    </w:rPr>
                    <w:t>н</w:t>
                  </w:r>
                  <w:r w:rsidRPr="005C35C3">
                    <w:rPr>
                      <w:sz w:val="22"/>
                      <w:szCs w:val="22"/>
                    </w:rPr>
                    <w:t>тра</w:t>
                  </w:r>
                </w:p>
              </w:tc>
              <w:tc>
                <w:tcPr>
                  <w:tcW w:w="2272" w:type="dxa"/>
                  <w:vAlign w:val="center"/>
                </w:tcPr>
                <w:p w:rsidR="001F3899" w:rsidRPr="000B5562" w:rsidRDefault="000B5562" w:rsidP="0080679E">
                  <w:pPr>
                    <w:jc w:val="right"/>
                    <w:rPr>
                      <w:sz w:val="22"/>
                      <w:szCs w:val="22"/>
                      <w:lang w:val="en-US"/>
                    </w:rPr>
                  </w:pPr>
                  <w:r>
                    <w:rPr>
                      <w:color w:val="000000"/>
                      <w:sz w:val="22"/>
                      <w:szCs w:val="22"/>
                    </w:rPr>
                    <w:t xml:space="preserve">                          4 </w:t>
                  </w:r>
                  <w:r w:rsidRPr="0080679E">
                    <w:rPr>
                      <w:color w:val="000000"/>
                      <w:sz w:val="22"/>
                      <w:szCs w:val="22"/>
                    </w:rPr>
                    <w:t>919</w:t>
                  </w:r>
                </w:p>
              </w:tc>
              <w:tc>
                <w:tcPr>
                  <w:tcW w:w="2840" w:type="dxa"/>
                  <w:vAlign w:val="center"/>
                </w:tcPr>
                <w:p w:rsidR="001F3899" w:rsidRPr="008C668F" w:rsidRDefault="008C668F" w:rsidP="008C668F">
                  <w:pPr>
                    <w:ind w:firstLine="1"/>
                    <w:jc w:val="right"/>
                    <w:rPr>
                      <w:sz w:val="22"/>
                      <w:szCs w:val="22"/>
                      <w:rPrChange w:id="363" w:author="Грон Елена Анатольевна" w:date="2018-11-14T15:07:00Z">
                        <w:rPr>
                          <w:sz w:val="22"/>
                          <w:szCs w:val="22"/>
                          <w:lang w:val="en-US"/>
                        </w:rPr>
                      </w:rPrChange>
                    </w:rPr>
                    <w:pPrChange w:id="364" w:author="Грон Елена Анатольевна" w:date="2018-11-14T15:10:00Z">
                      <w:pPr>
                        <w:ind w:firstLine="1"/>
                        <w:jc w:val="right"/>
                      </w:pPr>
                    </w:pPrChange>
                  </w:pPr>
                  <w:ins w:id="365" w:author="Грон Елена Анатольевна" w:date="2018-11-14T15:07:00Z">
                    <w:r>
                      <w:rPr>
                        <w:sz w:val="22"/>
                        <w:szCs w:val="22"/>
                      </w:rPr>
                      <w:t>32 34</w:t>
                    </w:r>
                  </w:ins>
                  <w:ins w:id="366" w:author="Грон Елена Анатольевна" w:date="2018-11-14T15:10:00Z">
                    <w:r>
                      <w:rPr>
                        <w:sz w:val="22"/>
                        <w:szCs w:val="22"/>
                      </w:rPr>
                      <w:t>1</w:t>
                    </w:r>
                  </w:ins>
                </w:p>
              </w:tc>
            </w:tr>
            <w:tr w:rsidR="001F3899" w:rsidRPr="00801F7A" w:rsidTr="00412053">
              <w:tc>
                <w:tcPr>
                  <w:tcW w:w="4669" w:type="dxa"/>
                </w:tcPr>
                <w:p w:rsidR="001F3899" w:rsidRPr="005C35C3" w:rsidRDefault="00E563B7" w:rsidP="00801F7A">
                  <w:pPr>
                    <w:ind w:firstLine="1"/>
                    <w:rPr>
                      <w:sz w:val="22"/>
                      <w:szCs w:val="22"/>
                    </w:rPr>
                  </w:pPr>
                  <w:r w:rsidRPr="005C35C3">
                    <w:rPr>
                      <w:sz w:val="22"/>
                      <w:szCs w:val="22"/>
                    </w:rPr>
                    <w:t>органи</w:t>
                  </w:r>
                  <w:r w:rsidR="00D62FB8" w:rsidRPr="005C35C3">
                    <w:rPr>
                      <w:sz w:val="22"/>
                      <w:szCs w:val="22"/>
                    </w:rPr>
                    <w:t>зация ка</w:t>
                  </w:r>
                  <w:r w:rsidR="001F3899" w:rsidRPr="005C35C3">
                    <w:rPr>
                      <w:sz w:val="22"/>
                      <w:szCs w:val="22"/>
                    </w:rPr>
                    <w:t>налов связи</w:t>
                  </w:r>
                </w:p>
              </w:tc>
              <w:tc>
                <w:tcPr>
                  <w:tcW w:w="2272" w:type="dxa"/>
                  <w:vAlign w:val="center"/>
                </w:tcPr>
                <w:p w:rsidR="001F3899" w:rsidRPr="000B5562" w:rsidRDefault="000B5562" w:rsidP="0080679E">
                  <w:pPr>
                    <w:jc w:val="right"/>
                    <w:rPr>
                      <w:sz w:val="22"/>
                      <w:szCs w:val="22"/>
                      <w:lang w:val="en-US"/>
                    </w:rPr>
                  </w:pPr>
                  <w:r>
                    <w:rPr>
                      <w:color w:val="000000"/>
                      <w:sz w:val="22"/>
                      <w:szCs w:val="22"/>
                    </w:rPr>
                    <w:t xml:space="preserve">                          9 </w:t>
                  </w:r>
                  <w:r w:rsidRPr="0080679E">
                    <w:rPr>
                      <w:color w:val="000000"/>
                      <w:sz w:val="22"/>
                      <w:szCs w:val="22"/>
                    </w:rPr>
                    <w:t>383</w:t>
                  </w:r>
                </w:p>
              </w:tc>
              <w:tc>
                <w:tcPr>
                  <w:tcW w:w="2840" w:type="dxa"/>
                  <w:vAlign w:val="center"/>
                </w:tcPr>
                <w:p w:rsidR="001F3899" w:rsidRPr="0080679E" w:rsidRDefault="008C668F" w:rsidP="008C668F">
                  <w:pPr>
                    <w:ind w:firstLine="1"/>
                    <w:jc w:val="right"/>
                    <w:rPr>
                      <w:sz w:val="22"/>
                      <w:szCs w:val="22"/>
                    </w:rPr>
                  </w:pPr>
                  <w:ins w:id="367" w:author="Грон Елена Анатольевна" w:date="2018-11-14T15:07:00Z">
                    <w:r>
                      <w:rPr>
                        <w:sz w:val="22"/>
                        <w:szCs w:val="22"/>
                      </w:rPr>
                      <w:t>3 534</w:t>
                    </w:r>
                  </w:ins>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развитие сети устройств самообслуживания</w:t>
                  </w:r>
                </w:p>
              </w:tc>
              <w:tc>
                <w:tcPr>
                  <w:tcW w:w="2272" w:type="dxa"/>
                  <w:vAlign w:val="center"/>
                </w:tcPr>
                <w:p w:rsidR="001F3899" w:rsidRPr="000B5562" w:rsidRDefault="000B5562" w:rsidP="0080679E">
                  <w:pPr>
                    <w:jc w:val="right"/>
                    <w:rPr>
                      <w:sz w:val="22"/>
                      <w:szCs w:val="22"/>
                    </w:rPr>
                  </w:pPr>
                  <w:r>
                    <w:rPr>
                      <w:color w:val="000000"/>
                      <w:sz w:val="22"/>
                      <w:szCs w:val="22"/>
                    </w:rPr>
                    <w:t xml:space="preserve">                        13 </w:t>
                  </w:r>
                  <w:r w:rsidRPr="0080679E">
                    <w:rPr>
                      <w:color w:val="000000"/>
                      <w:sz w:val="22"/>
                      <w:szCs w:val="22"/>
                    </w:rPr>
                    <w:t>881</w:t>
                  </w:r>
                </w:p>
              </w:tc>
              <w:tc>
                <w:tcPr>
                  <w:tcW w:w="2840" w:type="dxa"/>
                  <w:vAlign w:val="center"/>
                </w:tcPr>
                <w:p w:rsidR="001F3899" w:rsidRPr="00B378C7" w:rsidRDefault="008C668F" w:rsidP="00801F7A">
                  <w:pPr>
                    <w:ind w:firstLine="1"/>
                    <w:jc w:val="right"/>
                    <w:rPr>
                      <w:sz w:val="22"/>
                      <w:szCs w:val="22"/>
                    </w:rPr>
                  </w:pPr>
                  <w:ins w:id="368" w:author="Грон Елена Анатольевна" w:date="2018-11-14T15:09:00Z">
                    <w:r>
                      <w:rPr>
                        <w:sz w:val="22"/>
                        <w:szCs w:val="22"/>
                      </w:rPr>
                      <w:t>5 011</w:t>
                    </w:r>
                  </w:ins>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программное обеспечение</w:t>
                  </w:r>
                </w:p>
              </w:tc>
              <w:tc>
                <w:tcPr>
                  <w:tcW w:w="2272" w:type="dxa"/>
                  <w:vAlign w:val="center"/>
                </w:tcPr>
                <w:p w:rsidR="001F3899" w:rsidRPr="000B5562" w:rsidRDefault="000B5562" w:rsidP="0080679E">
                  <w:pPr>
                    <w:jc w:val="right"/>
                    <w:rPr>
                      <w:sz w:val="22"/>
                      <w:szCs w:val="22"/>
                    </w:rPr>
                  </w:pPr>
                  <w:r>
                    <w:rPr>
                      <w:rFonts w:ascii="Calibri" w:hAnsi="Calibri"/>
                      <w:color w:val="000000"/>
                      <w:sz w:val="22"/>
                      <w:szCs w:val="22"/>
                    </w:rPr>
                    <w:t xml:space="preserve">                     </w:t>
                  </w:r>
                  <w:r>
                    <w:rPr>
                      <w:color w:val="000000"/>
                      <w:sz w:val="22"/>
                      <w:szCs w:val="22"/>
                    </w:rPr>
                    <w:t xml:space="preserve">125 </w:t>
                  </w:r>
                  <w:r w:rsidRPr="0080679E">
                    <w:rPr>
                      <w:color w:val="000000"/>
                      <w:sz w:val="22"/>
                      <w:szCs w:val="22"/>
                    </w:rPr>
                    <w:t>026</w:t>
                  </w:r>
                </w:p>
              </w:tc>
              <w:tc>
                <w:tcPr>
                  <w:tcW w:w="2840" w:type="dxa"/>
                  <w:vAlign w:val="center"/>
                </w:tcPr>
                <w:p w:rsidR="001F3899" w:rsidRPr="00B378C7" w:rsidRDefault="008C668F" w:rsidP="00801F7A">
                  <w:pPr>
                    <w:ind w:firstLine="1"/>
                    <w:jc w:val="right"/>
                    <w:rPr>
                      <w:sz w:val="22"/>
                      <w:szCs w:val="22"/>
                    </w:rPr>
                  </w:pPr>
                  <w:ins w:id="369" w:author="Грон Елена Анатольевна" w:date="2018-11-14T15:08:00Z">
                    <w:r>
                      <w:rPr>
                        <w:sz w:val="22"/>
                        <w:szCs w:val="22"/>
                      </w:rPr>
                      <w:t>50 522</w:t>
                    </w:r>
                  </w:ins>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Всего</w:t>
                  </w:r>
                </w:p>
              </w:tc>
              <w:tc>
                <w:tcPr>
                  <w:tcW w:w="2272" w:type="dxa"/>
                  <w:vAlign w:val="center"/>
                </w:tcPr>
                <w:p w:rsidR="001F3899" w:rsidRPr="000B5562" w:rsidRDefault="000B5562" w:rsidP="0080679E">
                  <w:pPr>
                    <w:jc w:val="right"/>
                    <w:rPr>
                      <w:sz w:val="22"/>
                      <w:szCs w:val="22"/>
                    </w:rPr>
                  </w:pPr>
                  <w:r>
                    <w:rPr>
                      <w:rFonts w:ascii="Calibri" w:hAnsi="Calibri"/>
                      <w:color w:val="000000"/>
                      <w:sz w:val="22"/>
                      <w:szCs w:val="22"/>
                    </w:rPr>
                    <w:t xml:space="preserve">                     </w:t>
                  </w:r>
                  <w:r>
                    <w:rPr>
                      <w:color w:val="000000"/>
                      <w:sz w:val="22"/>
                      <w:szCs w:val="22"/>
                    </w:rPr>
                    <w:t xml:space="preserve">342 </w:t>
                  </w:r>
                  <w:r w:rsidRPr="0080679E">
                    <w:rPr>
                      <w:color w:val="000000"/>
                      <w:sz w:val="22"/>
                      <w:szCs w:val="22"/>
                    </w:rPr>
                    <w:t>027</w:t>
                  </w:r>
                </w:p>
              </w:tc>
              <w:tc>
                <w:tcPr>
                  <w:tcW w:w="2840" w:type="dxa"/>
                  <w:vAlign w:val="center"/>
                </w:tcPr>
                <w:p w:rsidR="001F3899" w:rsidRPr="00B378C7" w:rsidRDefault="008C668F" w:rsidP="008C668F">
                  <w:pPr>
                    <w:ind w:firstLine="1"/>
                    <w:jc w:val="right"/>
                    <w:rPr>
                      <w:sz w:val="22"/>
                      <w:szCs w:val="22"/>
                    </w:rPr>
                    <w:pPrChange w:id="370" w:author="Грон Елена Анатольевна" w:date="2018-11-14T15:11:00Z">
                      <w:pPr>
                        <w:ind w:firstLine="1"/>
                        <w:jc w:val="right"/>
                      </w:pPr>
                    </w:pPrChange>
                  </w:pPr>
                  <w:ins w:id="371" w:author="Грон Елена Анатольевна" w:date="2018-11-14T15:10:00Z">
                    <w:r>
                      <w:rPr>
                        <w:sz w:val="22"/>
                        <w:szCs w:val="22"/>
                      </w:rPr>
                      <w:t>113 24</w:t>
                    </w:r>
                  </w:ins>
                  <w:ins w:id="372" w:author="Грон Елена Анатольевна" w:date="2018-11-14T15:11:00Z">
                    <w:r>
                      <w:rPr>
                        <w:sz w:val="22"/>
                        <w:szCs w:val="22"/>
                      </w:rPr>
                      <w:t>1</w:t>
                    </w:r>
                  </w:ins>
                </w:p>
              </w:tc>
            </w:tr>
          </w:tbl>
          <w:p w:rsidR="001F3899" w:rsidRPr="00801F7A" w:rsidRDefault="001F3899" w:rsidP="00801F7A">
            <w:pPr>
              <w:ind w:firstLine="1"/>
              <w:rPr>
                <w:sz w:val="22"/>
                <w:szCs w:val="22"/>
              </w:rPr>
            </w:pPr>
          </w:p>
          <w:p w:rsidR="00041CC5" w:rsidRPr="00801F7A" w:rsidRDefault="00041CC5" w:rsidP="00801F7A">
            <w:pPr>
              <w:pStyle w:val="em-4"/>
              <w:ind w:firstLine="1"/>
              <w:rPr>
                <w:b/>
                <w:i/>
              </w:rPr>
            </w:pPr>
            <w:r w:rsidRPr="00801F7A">
              <w:rPr>
                <w:b/>
                <w:i/>
              </w:rPr>
              <w:t xml:space="preserve">Сведения о создании и получении кредитной организацией </w:t>
            </w:r>
            <w:r w:rsidR="00B140EC" w:rsidRPr="00801F7A">
              <w:rPr>
                <w:b/>
                <w:i/>
              </w:rPr>
              <w:t>–</w:t>
            </w:r>
            <w:r w:rsidRPr="00801F7A">
              <w:rPr>
                <w:b/>
                <w:i/>
              </w:rPr>
              <w:t xml:space="preserve"> эмитентом правовой охраны основных объектов интеллектуальной собственности:</w:t>
            </w:r>
          </w:p>
          <w:p w:rsidR="00041CC5" w:rsidRPr="00801F7A" w:rsidRDefault="00041CC5" w:rsidP="00801F7A">
            <w:pPr>
              <w:pStyle w:val="em-4"/>
              <w:ind w:firstLine="1"/>
            </w:pPr>
          </w:p>
          <w:tbl>
            <w:tblPr>
              <w:tblW w:w="10206" w:type="dxa"/>
              <w:tblLook w:val="01E0" w:firstRow="1" w:lastRow="1" w:firstColumn="1" w:lastColumn="1" w:noHBand="0" w:noVBand="0"/>
            </w:tblPr>
            <w:tblGrid>
              <w:gridCol w:w="10206"/>
            </w:tblGrid>
            <w:tr w:rsidR="00041CC5" w:rsidRPr="00801F7A" w:rsidTr="004F26AD">
              <w:tc>
                <w:tcPr>
                  <w:tcW w:w="10206" w:type="dxa"/>
                </w:tcPr>
                <w:p w:rsidR="00041CC5" w:rsidRPr="00801F7A" w:rsidRDefault="001C00E1" w:rsidP="00801F7A">
                  <w:pPr>
                    <w:pStyle w:val="em-4"/>
                    <w:ind w:firstLine="1"/>
                  </w:pPr>
                  <w:r w:rsidRPr="00801F7A">
                    <w:t>В наст</w:t>
                  </w:r>
                  <w:r w:rsidR="00041CC5" w:rsidRPr="00801F7A">
                    <w:t>оящее</w:t>
                  </w:r>
                  <w:r w:rsidRPr="00801F7A">
                    <w:t xml:space="preserve"> время Банк</w:t>
                  </w:r>
                  <w:r w:rsidR="00041CC5" w:rsidRPr="00801F7A">
                    <w:t xml:space="preserve"> не имеет зарегистрированных товарных знаков.</w:t>
                  </w:r>
                </w:p>
              </w:tc>
            </w:tr>
            <w:tr w:rsidR="00041CC5" w:rsidRPr="0080679E" w:rsidTr="004F26AD">
              <w:tc>
                <w:tcPr>
                  <w:tcW w:w="10206" w:type="dxa"/>
                </w:tcPr>
                <w:p w:rsidR="00041CC5" w:rsidRPr="000018D5" w:rsidRDefault="00041CC5" w:rsidP="00801F7A">
                  <w:pPr>
                    <w:pStyle w:val="em-6"/>
                    <w:ind w:firstLine="1"/>
                    <w:rPr>
                      <w:i/>
                    </w:rPr>
                  </w:pPr>
                  <w:r w:rsidRPr="000018D5">
                    <w:rPr>
                      <w:i/>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w:t>
                  </w:r>
                  <w:r w:rsidR="002562F3" w:rsidRPr="000018D5">
                    <w:rPr>
                      <w:i/>
                    </w:rPr>
                    <w:t>х</w:t>
                  </w:r>
                  <w:r w:rsidRPr="000018D5">
                    <w:rPr>
                      <w:i/>
                    </w:rPr>
                    <w:t>ождения товара)</w:t>
                  </w:r>
                </w:p>
              </w:tc>
            </w:tr>
          </w:tbl>
          <w:p w:rsidR="00041CC5" w:rsidRPr="000018D5" w:rsidRDefault="00041CC5" w:rsidP="00801F7A">
            <w:pPr>
              <w:pStyle w:val="em-4"/>
              <w:ind w:firstLine="1"/>
              <w:rPr>
                <w:i/>
                <w:sz w:val="16"/>
                <w:szCs w:val="16"/>
              </w:rPr>
            </w:pPr>
          </w:p>
          <w:p w:rsidR="00041CC5" w:rsidRPr="00801F7A" w:rsidRDefault="00041CC5" w:rsidP="00801F7A">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 xml:space="preserve">ции </w:t>
            </w:r>
            <w:r w:rsidR="00B140EC" w:rsidRPr="00801F7A">
              <w:rPr>
                <w:b/>
                <w:i/>
              </w:rPr>
              <w:t>–</w:t>
            </w:r>
            <w:r w:rsidRPr="00801F7A">
              <w:rPr>
                <w:b/>
                <w:i/>
              </w:rPr>
              <w:t xml:space="preserve"> эмитента объектах интеллектуальной собственности:</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041CC5" w:rsidRPr="00801F7A" w:rsidRDefault="00041CC5" w:rsidP="00801F7A">
            <w:pPr>
              <w:pStyle w:val="em-4"/>
              <w:ind w:firstLine="1"/>
              <w:rPr>
                <w:b/>
                <w:i/>
              </w:rPr>
            </w:pPr>
          </w:p>
          <w:p w:rsidR="00041CC5" w:rsidRPr="00801F7A" w:rsidRDefault="00041CC5" w:rsidP="00801F7A">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 xml:space="preserve">ганизации </w:t>
            </w:r>
            <w:r w:rsidR="00B140EC" w:rsidRPr="00801F7A">
              <w:rPr>
                <w:b/>
                <w:i/>
              </w:rPr>
              <w:t>–</w:t>
            </w:r>
            <w:r w:rsidRPr="00801F7A">
              <w:rPr>
                <w:b/>
                <w:i/>
              </w:rPr>
              <w:t xml:space="preserve"> эмитента патентов, лицензий на использование товарных знаков:</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1F3899" w:rsidRPr="00801F7A" w:rsidRDefault="001F3899" w:rsidP="00801F7A">
            <w:pPr>
              <w:pStyle w:val="em-4"/>
              <w:ind w:firstLine="1"/>
            </w:pPr>
          </w:p>
        </w:tc>
      </w:tr>
    </w:tbl>
    <w:p w:rsidR="00373A1B" w:rsidRPr="00412DDB" w:rsidRDefault="00373A1B" w:rsidP="00373A1B">
      <w:pPr>
        <w:pStyle w:val="em-4"/>
      </w:pPr>
    </w:p>
    <w:p w:rsidR="00B37CA9" w:rsidRPr="00412DDB" w:rsidRDefault="00B37CA9" w:rsidP="00373A1B">
      <w:pPr>
        <w:pStyle w:val="em-1"/>
      </w:pPr>
      <w:bookmarkStart w:id="373" w:name="_Toc482611712"/>
      <w:r w:rsidRPr="00412DDB">
        <w:lastRenderedPageBreak/>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373"/>
      <w:r w:rsidRPr="00412DDB">
        <w:rPr>
          <w:rStyle w:val="af0"/>
          <w:vanish/>
        </w:rPr>
        <w:footnoteReference w:id="45"/>
      </w:r>
    </w:p>
    <w:p w:rsidR="00373A1B" w:rsidRPr="00412DDB" w:rsidRDefault="00373A1B" w:rsidP="00373A1B">
      <w:pPr>
        <w:pStyle w:val="em-4"/>
      </w:pPr>
    </w:p>
    <w:p w:rsidR="004207EE" w:rsidRPr="005007F2" w:rsidRDefault="004207EE" w:rsidP="004207EE">
      <w:pPr>
        <w:pStyle w:val="em-4"/>
        <w:rPr>
          <w:b/>
          <w:i/>
        </w:rPr>
      </w:pPr>
      <w:r w:rsidRPr="005007F2">
        <w:rPr>
          <w:b/>
          <w:i/>
        </w:rPr>
        <w:t>Основные тенденции развития банковского сектора экономики за  последни</w:t>
      </w:r>
      <w:r w:rsidR="005007F2" w:rsidRPr="005007F2">
        <w:rPr>
          <w:b/>
          <w:i/>
        </w:rPr>
        <w:t>й</w:t>
      </w:r>
      <w:r w:rsidRPr="005007F2">
        <w:rPr>
          <w:b/>
          <w:i/>
        </w:rPr>
        <w:t xml:space="preserve"> завершенны</w:t>
      </w:r>
      <w:r w:rsidR="005007F2" w:rsidRPr="005007F2">
        <w:rPr>
          <w:b/>
          <w:i/>
        </w:rPr>
        <w:t>й</w:t>
      </w:r>
      <w:r w:rsidRPr="005007F2">
        <w:rPr>
          <w:b/>
          <w:i/>
        </w:rPr>
        <w:t xml:space="preserve"> ф</w:t>
      </w:r>
      <w:r w:rsidRPr="005007F2">
        <w:rPr>
          <w:b/>
          <w:i/>
        </w:rPr>
        <w:t>и</w:t>
      </w:r>
      <w:r w:rsidRPr="005007F2">
        <w:rPr>
          <w:b/>
          <w:i/>
        </w:rPr>
        <w:t>нансовы</w:t>
      </w:r>
      <w:r w:rsidR="005007F2" w:rsidRPr="005007F2">
        <w:rPr>
          <w:b/>
          <w:i/>
        </w:rPr>
        <w:t xml:space="preserve">й год и за соответствующий отчетный период, состоящий из </w:t>
      </w:r>
      <w:r w:rsidR="00236184">
        <w:rPr>
          <w:b/>
          <w:i/>
        </w:rPr>
        <w:t>6</w:t>
      </w:r>
      <w:r w:rsidR="005007F2" w:rsidRPr="005007F2">
        <w:rPr>
          <w:b/>
          <w:i/>
        </w:rPr>
        <w:t xml:space="preserve"> месяцев текущего</w:t>
      </w:r>
      <w:r w:rsidRPr="005007F2">
        <w:rPr>
          <w:b/>
          <w:i/>
        </w:rPr>
        <w:t>, а также основные факторы, оказывающие влияние на состояние банковского сектора:</w:t>
      </w:r>
    </w:p>
    <w:p w:rsidR="004207EE" w:rsidRDefault="004207EE" w:rsidP="004207EE">
      <w:pPr>
        <w:pStyle w:val="em-4"/>
        <w:rPr>
          <w:sz w:val="20"/>
          <w:szCs w:val="20"/>
        </w:rPr>
      </w:pPr>
    </w:p>
    <w:p w:rsidR="00EA036F" w:rsidRPr="000018D5" w:rsidRDefault="00EA036F" w:rsidP="004207EE">
      <w:pPr>
        <w:pStyle w:val="em-4"/>
        <w:rPr>
          <w:color w:val="FF0000"/>
          <w:sz w:val="20"/>
          <w:szCs w:val="20"/>
        </w:rPr>
      </w:pPr>
    </w:p>
    <w:p w:rsidR="0080679E" w:rsidRPr="000018D5" w:rsidRDefault="0080679E" w:rsidP="0080679E">
      <w:pPr>
        <w:pStyle w:val="em-4"/>
      </w:pPr>
      <w:r w:rsidRPr="000018D5">
        <w:t>ОБЗОР ОТРАСЛИ</w:t>
      </w:r>
    </w:p>
    <w:p w:rsidR="0080679E" w:rsidRPr="000018D5" w:rsidRDefault="0080679E" w:rsidP="0080679E">
      <w:pPr>
        <w:pStyle w:val="em-4"/>
      </w:pPr>
    </w:p>
    <w:p w:rsidR="0080679E" w:rsidRPr="000018D5" w:rsidRDefault="0080679E" w:rsidP="0080679E">
      <w:pPr>
        <w:pStyle w:val="em-4"/>
      </w:pPr>
      <w:r w:rsidRPr="000018D5">
        <w:t xml:space="preserve">В 2017 году в России наблюдались макроэкономическая стабилизация: ВВП вырос на 1,5%, средняя цена барреля нефти выросла на 26%, а курс рубля прибавил 13%. </w:t>
      </w:r>
    </w:p>
    <w:p w:rsidR="0080679E" w:rsidRPr="000018D5" w:rsidRDefault="0080679E" w:rsidP="0080679E">
      <w:pPr>
        <w:pStyle w:val="em-4"/>
      </w:pPr>
      <w:r w:rsidRPr="000018D5">
        <w:t xml:space="preserve">В результате восстановления экономического роста активы банковского сектора выросли на 6,4%, преодолев падение на 3,5% годом ранее. Без учёта валютной переоценки балансов банков, прирост активов вышел на существенный уровень 12-14%. </w:t>
      </w:r>
    </w:p>
    <w:p w:rsidR="0080679E" w:rsidRPr="000018D5" w:rsidRDefault="0080679E" w:rsidP="0080679E">
      <w:pPr>
        <w:pStyle w:val="em-4"/>
      </w:pPr>
      <w:r w:rsidRPr="000018D5">
        <w:t>Основная часть прироста активов банковского сектора реализована розничными портфелями (+13% за 2017 год), при «плоской» динамике объёмов корпоративных кредитных портфелей (+0,2% за 2017 год).</w:t>
      </w:r>
    </w:p>
    <w:p w:rsidR="0080679E" w:rsidRPr="000018D5" w:rsidRDefault="0080679E" w:rsidP="0080679E">
      <w:pPr>
        <w:pStyle w:val="em-4"/>
      </w:pPr>
      <w:r w:rsidRPr="000018D5">
        <w:t>Совокупная прибыль банковского сектора составила 0,8 трлн руб.лей, что на 15% ниже результата, показанного годом ранее. Это в наибольшей мере вызвано результатами трех крупных банков, санирова</w:t>
      </w:r>
      <w:r w:rsidRPr="000018D5">
        <w:t>н</w:t>
      </w:r>
      <w:r w:rsidRPr="000018D5">
        <w:t>ных Фондом консолидации банковского сектора, сформировавших дополнительные резервы почти на 0,7 трлн руб.</w:t>
      </w:r>
    </w:p>
    <w:p w:rsidR="0080679E" w:rsidRPr="000018D5" w:rsidRDefault="0080679E" w:rsidP="0080679E">
      <w:pPr>
        <w:pStyle w:val="em-4"/>
      </w:pPr>
      <w:r w:rsidRPr="000018D5">
        <w:t>Рост прибылей большинства банков вызван прохождением пика формирования резервов и ощутимым улучшением качества кредитных портфелей. При этом российский банковский сектор достаточно хорошо адаптируется к падению ставок и низким темпам прироста основных показателей, не снижая чистую пр</w:t>
      </w:r>
      <w:r w:rsidRPr="000018D5">
        <w:t>о</w:t>
      </w:r>
      <w:r w:rsidRPr="000018D5">
        <w:t>центную маржу: в 2017 году она прибавила 0,2 п.п. и составила ~4%, против 3,8%, продемонстрированных годом ранее. Таким образом, сказывается постоянно проводимая банками работа над рационализацией и</w:t>
      </w:r>
      <w:r w:rsidRPr="000018D5">
        <w:t>з</w:t>
      </w:r>
      <w:r w:rsidRPr="000018D5">
        <w:t>держек и развитием цифровых каналов продаж и обслуживания вместе с гибким репрайсингом пассивов.</w:t>
      </w:r>
    </w:p>
    <w:p w:rsidR="0080679E" w:rsidRPr="000018D5" w:rsidRDefault="0080679E" w:rsidP="0080679E">
      <w:pPr>
        <w:pStyle w:val="em-4"/>
      </w:pPr>
      <w:r w:rsidRPr="000018D5">
        <w:t>2017 год также стал годом активизации созданного Банком России Фонда консолидации банковского сектора, под контроль которого в прошедшем году перешли сразу три крупнейшие частные банковские группы (Открытие, Бинбанк, Промсвязьбанк). Концентрация активов в государственном сегменте банко</w:t>
      </w:r>
      <w:r w:rsidRPr="000018D5">
        <w:t>в</w:t>
      </w:r>
      <w:r w:rsidRPr="000018D5">
        <w:t xml:space="preserve">ского сектора выросла и на сегодня составила 70%.  </w:t>
      </w:r>
    </w:p>
    <w:p w:rsidR="0080679E" w:rsidRPr="000018D5" w:rsidRDefault="0080679E" w:rsidP="0080679E">
      <w:pPr>
        <w:pStyle w:val="em-4"/>
      </w:pPr>
      <w:r w:rsidRPr="000018D5">
        <w:t> </w:t>
      </w:r>
    </w:p>
    <w:p w:rsidR="0080679E" w:rsidRPr="000018D5" w:rsidRDefault="0080679E" w:rsidP="0080679E">
      <w:pPr>
        <w:pStyle w:val="em-4"/>
      </w:pPr>
      <w:r w:rsidRPr="000018D5">
        <w:t>БАНКОВСКИЙ СЕКТОР: ОСНОВНЫЕ ТРЕНДЫ</w:t>
      </w:r>
    </w:p>
    <w:p w:rsidR="0080679E" w:rsidRPr="000018D5" w:rsidRDefault="0080679E" w:rsidP="0080679E">
      <w:pPr>
        <w:pStyle w:val="em-4"/>
      </w:pPr>
    </w:p>
    <w:p w:rsidR="0080679E" w:rsidRPr="000018D5" w:rsidRDefault="0080679E" w:rsidP="0080679E">
      <w:pPr>
        <w:pStyle w:val="em-4"/>
      </w:pPr>
      <w:r w:rsidRPr="000018D5">
        <w:t>Корпоративный банкинг</w:t>
      </w:r>
    </w:p>
    <w:p w:rsidR="0080679E" w:rsidRPr="000018D5" w:rsidRDefault="0080679E" w:rsidP="0080679E">
      <w:pPr>
        <w:pStyle w:val="em-4"/>
      </w:pPr>
    </w:p>
    <w:p w:rsidR="0080679E" w:rsidRPr="000018D5" w:rsidRDefault="0080679E" w:rsidP="0080679E">
      <w:pPr>
        <w:pStyle w:val="em-4"/>
      </w:pPr>
      <w:r w:rsidRPr="000018D5">
        <w:t>Несмотря на то, что прошедший год стал годом оживления инвестиций в экономику (+4,4% к объёму инвестиций годом ранее), в 2017 году прибыль российских компаний составила 10,3 трлн рублей, что на 8,5% ниже прошлого года. В основном это объясняется влиянием укреплением курса рубля на экспортеров, показавших в 2016 году рекордную прибыль.</w:t>
      </w:r>
    </w:p>
    <w:p w:rsidR="0080679E" w:rsidRPr="000018D5" w:rsidRDefault="0080679E" w:rsidP="0080679E">
      <w:pPr>
        <w:pStyle w:val="em-4"/>
      </w:pPr>
    </w:p>
    <w:p w:rsidR="0080679E" w:rsidRPr="000018D5" w:rsidRDefault="0080679E" w:rsidP="0080679E">
      <w:pPr>
        <w:pStyle w:val="em-4"/>
      </w:pPr>
      <w:r w:rsidRPr="000018D5">
        <w:t>Значительная часть корпоративного спроса на заёмные средства удовлетворяется посредством эми</w:t>
      </w:r>
      <w:r w:rsidRPr="000018D5">
        <w:t>с</w:t>
      </w:r>
      <w:r w:rsidRPr="000018D5">
        <w:t>сии долгосрочных ценных бумаг − портфель ценных бумаг на балансе банков увеличился на 9,7% из-за р</w:t>
      </w:r>
      <w:r w:rsidRPr="000018D5">
        <w:t>о</w:t>
      </w:r>
      <w:r w:rsidRPr="000018D5">
        <w:t>ста вложений в долговые бумаги корпораций и регионов.</w:t>
      </w:r>
    </w:p>
    <w:p w:rsidR="0080679E" w:rsidRPr="000018D5" w:rsidRDefault="0080679E" w:rsidP="0080679E">
      <w:pPr>
        <w:pStyle w:val="em-4"/>
      </w:pPr>
    </w:p>
    <w:p w:rsidR="0080679E" w:rsidRPr="000018D5" w:rsidRDefault="0080679E" w:rsidP="0080679E">
      <w:pPr>
        <w:pStyle w:val="em-4"/>
      </w:pPr>
      <w:r w:rsidRPr="000018D5">
        <w:t>Портфель корпоративных кредитов банковской системы вырос на 0,2%. При этом в 2016 году корп</w:t>
      </w:r>
      <w:r w:rsidRPr="000018D5">
        <w:t>о</w:t>
      </w:r>
      <w:r w:rsidRPr="000018D5">
        <w:t>ративное кредитование продемонстрировало падение на 9,5%.</w:t>
      </w:r>
    </w:p>
    <w:p w:rsidR="0080679E" w:rsidRPr="000018D5" w:rsidRDefault="0080679E" w:rsidP="0080679E">
      <w:pPr>
        <w:pStyle w:val="em-4"/>
      </w:pPr>
    </w:p>
    <w:p w:rsidR="0080679E" w:rsidRPr="000018D5" w:rsidRDefault="0080679E" w:rsidP="0080679E">
      <w:pPr>
        <w:pStyle w:val="em-4"/>
      </w:pPr>
      <w:r w:rsidRPr="000018D5">
        <w:t>Несмотря на низкий темп прироста портфеля, объём просроченной задолженности в нём вырос на 2,7%. Необходимо учитывать, что львиная доля «плохих корпоративных долгов» пришлась на три оздора</w:t>
      </w:r>
      <w:r w:rsidRPr="000018D5">
        <w:t>в</w:t>
      </w:r>
      <w:r w:rsidRPr="000018D5">
        <w:t>ливаемых банка. Несмотря на это, доля «плохих долгов» стабилизировалась и на конец 2017 года составл</w:t>
      </w:r>
      <w:r w:rsidRPr="000018D5">
        <w:t>я</w:t>
      </w:r>
      <w:r w:rsidRPr="000018D5">
        <w:t>ет 6,4%, что всего лишь на 0,1 п.п. выше уровня 2016 года (6,3%).</w:t>
      </w:r>
    </w:p>
    <w:p w:rsidR="0080679E" w:rsidRPr="000018D5" w:rsidRDefault="0080679E" w:rsidP="0080679E">
      <w:pPr>
        <w:pStyle w:val="em-4"/>
      </w:pPr>
    </w:p>
    <w:p w:rsidR="0080679E" w:rsidRPr="000018D5" w:rsidRDefault="0080679E" w:rsidP="0080679E">
      <w:pPr>
        <w:pStyle w:val="em-4"/>
      </w:pPr>
      <w:r w:rsidRPr="000018D5">
        <w:t>Важной тенденцией 2017 года стало существенное укрупнение доли государства в корпоративных активах. С учетом действий Фонда консолидации банковского сектора, взявшего под контроль три кру</w:t>
      </w:r>
      <w:r w:rsidRPr="000018D5">
        <w:t>п</w:t>
      </w:r>
      <w:r w:rsidRPr="000018D5">
        <w:t>нейших частных бренда, она выросла до 76%.</w:t>
      </w:r>
    </w:p>
    <w:p w:rsidR="0080679E" w:rsidRPr="000018D5" w:rsidRDefault="0080679E" w:rsidP="0080679E">
      <w:pPr>
        <w:pStyle w:val="em-4"/>
      </w:pPr>
    </w:p>
    <w:p w:rsidR="0080679E" w:rsidRPr="000018D5" w:rsidRDefault="0080679E" w:rsidP="0080679E">
      <w:pPr>
        <w:pStyle w:val="em-4"/>
      </w:pPr>
      <w:r w:rsidRPr="000018D5">
        <w:lastRenderedPageBreak/>
        <w:t>Укрепление рубля привело к уменьшению размера валютных пассивов, при этом объём корпорати</w:t>
      </w:r>
      <w:r w:rsidRPr="000018D5">
        <w:t>в</w:t>
      </w:r>
      <w:r w:rsidRPr="000018D5">
        <w:t>ных средств на счетах банковского сектора вырос на 4,8%, что говорит о «сберегательной» тактике упра</w:t>
      </w:r>
      <w:r w:rsidRPr="000018D5">
        <w:t>в</w:t>
      </w:r>
      <w:r w:rsidRPr="000018D5">
        <w:t>ления ликвидностью (в противовес активному росту инвестиций) у большинства компаний.</w:t>
      </w:r>
    </w:p>
    <w:p w:rsidR="0080679E" w:rsidRPr="000018D5" w:rsidRDefault="0080679E" w:rsidP="0080679E">
      <w:pPr>
        <w:pStyle w:val="em-4"/>
      </w:pPr>
    </w:p>
    <w:p w:rsidR="0080679E" w:rsidRPr="000018D5" w:rsidRDefault="0080679E" w:rsidP="0080679E">
      <w:pPr>
        <w:pStyle w:val="em-4"/>
        <w:rPr>
          <w:b/>
          <w:sz w:val="24"/>
          <w:szCs w:val="24"/>
        </w:rPr>
      </w:pPr>
      <w:r w:rsidRPr="000018D5">
        <w:rPr>
          <w:b/>
          <w:sz w:val="24"/>
          <w:szCs w:val="24"/>
        </w:rPr>
        <w:t>Розничный банкинг</w:t>
      </w:r>
    </w:p>
    <w:p w:rsidR="0080679E" w:rsidRPr="000018D5" w:rsidRDefault="0080679E" w:rsidP="0080679E">
      <w:pPr>
        <w:pStyle w:val="em-4"/>
        <w:rPr>
          <w:b/>
          <w:sz w:val="24"/>
          <w:szCs w:val="24"/>
        </w:rPr>
      </w:pPr>
    </w:p>
    <w:p w:rsidR="0080679E" w:rsidRPr="000018D5" w:rsidRDefault="0080679E" w:rsidP="0080679E">
      <w:pPr>
        <w:pStyle w:val="em-4"/>
      </w:pPr>
      <w:r w:rsidRPr="000018D5">
        <w:t>Рост наблюдаемой заработной платы и пенсий в реальном выражении в 2017 году замедлил падение реальных денежных доходов населения. По предварительным оценкам, среднемесячная начисленная зар</w:t>
      </w:r>
      <w:r w:rsidRPr="000018D5">
        <w:t>а</w:t>
      </w:r>
      <w:r w:rsidRPr="000018D5">
        <w:t>ботная плата в 2017 году в реальном выражении оказалась на 3,5% выше показателей годом ранее. В то же время сокращение реальных доходов от предпринимательской деятельности и собственности, а также об</w:t>
      </w:r>
      <w:r w:rsidRPr="000018D5">
        <w:t>ъ</w:t>
      </w:r>
      <w:r w:rsidRPr="000018D5">
        <w:t xml:space="preserve">емов скрытой оплаты труда препятствовало росту реальных денежных доходов населения. </w:t>
      </w:r>
    </w:p>
    <w:p w:rsidR="0080679E" w:rsidRPr="000018D5" w:rsidRDefault="0080679E" w:rsidP="0080679E">
      <w:pPr>
        <w:pStyle w:val="em-4"/>
      </w:pPr>
    </w:p>
    <w:p w:rsidR="0080679E" w:rsidRPr="000018D5" w:rsidRDefault="0080679E" w:rsidP="0080679E">
      <w:pPr>
        <w:pStyle w:val="em-4"/>
      </w:pPr>
      <w:r w:rsidRPr="000018D5">
        <w:t>Объём кредитов населению продемонстрировал уверенный рост: +12,7% в 2017 году , увеличившись за 2017 год на 12,7%– до 12,2 трлн руб. – против , против 1,1 % в 2016. Он обусловлен  восстановлением потребительской активности и постепенным отходом от сберегательной модели поведения, а также быс</w:t>
      </w:r>
      <w:r w:rsidRPr="000018D5">
        <w:t>т</w:t>
      </w:r>
      <w:r w:rsidRPr="000018D5">
        <w:t>рым ростом ипотечного кредитования.</w:t>
      </w:r>
    </w:p>
    <w:p w:rsidR="0080679E" w:rsidRPr="000018D5" w:rsidRDefault="0080679E" w:rsidP="0080679E">
      <w:pPr>
        <w:pStyle w:val="em-4"/>
      </w:pPr>
    </w:p>
    <w:p w:rsidR="0080679E" w:rsidRPr="000018D5" w:rsidRDefault="0080679E" w:rsidP="0080679E">
      <w:pPr>
        <w:pStyle w:val="em-4"/>
      </w:pPr>
      <w:r w:rsidRPr="000018D5">
        <w:t>За 2017 год ипотека преодолела кризисный спад − населению было выдано более 1 млн кредитов (рост портфеля 16%). К концу 2017 года средняя ставка по выданным ипотечным кредитам составила 9,8% годовых, впервые преодолев психологическую отметку в 10%.</w:t>
      </w:r>
    </w:p>
    <w:p w:rsidR="0080679E" w:rsidRPr="000018D5" w:rsidRDefault="0080679E" w:rsidP="0080679E">
      <w:pPr>
        <w:pStyle w:val="em-4"/>
      </w:pPr>
    </w:p>
    <w:p w:rsidR="0080679E" w:rsidRPr="000018D5" w:rsidRDefault="0080679E" w:rsidP="0080679E">
      <w:pPr>
        <w:pStyle w:val="em-4"/>
      </w:pPr>
      <w:r w:rsidRPr="000018D5">
        <w:t>В ушедшем году рост рынка кредитных карт составил 123 млрд руб., или 12,3% в относительном в</w:t>
      </w:r>
      <w:r w:rsidRPr="000018D5">
        <w:t>ы</w:t>
      </w:r>
      <w:r w:rsidRPr="000018D5">
        <w:t xml:space="preserve">ражении. </w:t>
      </w:r>
    </w:p>
    <w:p w:rsidR="0080679E" w:rsidRPr="000018D5" w:rsidRDefault="0080679E" w:rsidP="0080679E">
      <w:pPr>
        <w:pStyle w:val="em-4"/>
      </w:pPr>
    </w:p>
    <w:p w:rsidR="0080679E" w:rsidRPr="000018D5" w:rsidRDefault="0080679E" w:rsidP="0080679E">
      <w:pPr>
        <w:pStyle w:val="em-4"/>
      </w:pPr>
      <w:r w:rsidRPr="000018D5">
        <w:t>Улучшение кредитного здоровья населения, рост качества оценки рисков банками выразились в с</w:t>
      </w:r>
      <w:r w:rsidRPr="000018D5">
        <w:t>о</w:t>
      </w:r>
      <w:r w:rsidRPr="000018D5">
        <w:t xml:space="preserve">кращение доли «плохих» кредитов в общем портфеле. К концу 2017 года доля просрочки в розничных портфелях составила 7,0% (против 7,9% в 2016). </w:t>
      </w:r>
    </w:p>
    <w:p w:rsidR="0080679E" w:rsidRPr="000018D5" w:rsidRDefault="0080679E" w:rsidP="0080679E">
      <w:pPr>
        <w:pStyle w:val="em-4"/>
      </w:pPr>
    </w:p>
    <w:p w:rsidR="0080679E" w:rsidRPr="000018D5" w:rsidRDefault="0080679E" w:rsidP="0080679E">
      <w:pPr>
        <w:pStyle w:val="em-4"/>
      </w:pPr>
      <w:r w:rsidRPr="000018D5">
        <w:t>Несмотря на снижение средней  ставки по рублёвым депозитам (7,25% годовых  на конец года против 8,4% годовых на начало 2017 года), объём сбережений населения, размещённых в банковской системе, в</w:t>
      </w:r>
      <w:r w:rsidRPr="000018D5">
        <w:t>ы</w:t>
      </w:r>
      <w:r w:rsidRPr="000018D5">
        <w:t xml:space="preserve">рос на 7% до 26 трлн руб.  </w:t>
      </w:r>
    </w:p>
    <w:p w:rsidR="0080679E" w:rsidRPr="000018D5" w:rsidRDefault="0080679E" w:rsidP="0080679E">
      <w:pPr>
        <w:pStyle w:val="em-4"/>
      </w:pPr>
    </w:p>
    <w:p w:rsidR="0080679E" w:rsidRPr="000018D5" w:rsidRDefault="0080679E" w:rsidP="0080679E">
      <w:pPr>
        <w:pStyle w:val="em-4"/>
      </w:pPr>
      <w:r w:rsidRPr="000018D5">
        <w:t>Значительная часть сбережений населения «трансформировалась» в инвестиционные счета, число к</w:t>
      </w:r>
      <w:r w:rsidRPr="000018D5">
        <w:t>о</w:t>
      </w:r>
      <w:r w:rsidRPr="000018D5">
        <w:t xml:space="preserve">торых невелико, но объём средств на которых вырос значительно. </w:t>
      </w:r>
    </w:p>
    <w:p w:rsidR="0080679E" w:rsidRPr="000018D5" w:rsidRDefault="0080679E" w:rsidP="0080679E">
      <w:pPr>
        <w:pStyle w:val="em-4"/>
      </w:pPr>
    </w:p>
    <w:p w:rsidR="0080679E" w:rsidRPr="000018D5" w:rsidRDefault="0080679E" w:rsidP="0080679E">
      <w:pPr>
        <w:pStyle w:val="em-4"/>
      </w:pPr>
      <w:r w:rsidRPr="000018D5">
        <w:t>В 2017 году частные лица разместили на брокерских счетах 0,7 трлн руб., что в два раза превышает объём размещений годом ранее. Общая величина денежной массы, для управления которой частные лица предпочлти брокерские счета депозитам, составил 0,85 трлн руб. (+63% к объёму годом ранее). Совоку</w:t>
      </w:r>
      <w:r w:rsidRPr="000018D5">
        <w:t>п</w:t>
      </w:r>
      <w:r w:rsidRPr="000018D5">
        <w:t>ный объём средств частных лиц, размещённых на инвестиционных и брокерских счетах самостоятельно либо с привлечением профессиональных участников финансовых рынков (брокеров, доверительных упра</w:t>
      </w:r>
      <w:r w:rsidRPr="000018D5">
        <w:t>в</w:t>
      </w:r>
      <w:r w:rsidRPr="000018D5">
        <w:t>ляющих), составил 1,2 трлн руб., что является рекордным показателем.</w:t>
      </w:r>
    </w:p>
    <w:p w:rsidR="0080679E" w:rsidRPr="000018D5" w:rsidRDefault="0080679E" w:rsidP="0080679E">
      <w:pPr>
        <w:pStyle w:val="em-4"/>
      </w:pPr>
    </w:p>
    <w:p w:rsidR="0080679E" w:rsidRPr="000018D5" w:rsidRDefault="0080679E" w:rsidP="0080679E">
      <w:pPr>
        <w:pStyle w:val="em-4"/>
        <w:rPr>
          <w:highlight w:val="yellow"/>
        </w:rPr>
      </w:pPr>
      <w:r w:rsidRPr="000018D5">
        <w:t>Вызванное политикой Банка России и конкуренцией снижение и «выравнивание» ставок по кредитам и депозитам, способствует концентрации розничного банковского бизнеса в нескольких банках-лидерах. В 2017 году всё больше частных лиц выбирали банк, основываясь на оценке качества digital составляющей бренда и на качестве сервиса – только банки-лидеры способны результативно и последовательно инвест</w:t>
      </w:r>
      <w:r w:rsidRPr="000018D5">
        <w:t>и</w:t>
      </w:r>
      <w:r w:rsidRPr="000018D5">
        <w:t>ровать в развитие этих дорогостоящих направлений своего бизнеса.</w:t>
      </w:r>
    </w:p>
    <w:p w:rsidR="0080679E" w:rsidRPr="00D63CA2" w:rsidRDefault="0080679E" w:rsidP="004207EE">
      <w:pPr>
        <w:pStyle w:val="em-4"/>
      </w:pPr>
    </w:p>
    <w:p w:rsidR="004207EE" w:rsidRPr="00D63CA2" w:rsidRDefault="004207EE" w:rsidP="004207EE">
      <w:pPr>
        <w:pStyle w:val="em-4"/>
        <w:rPr>
          <w:b/>
          <w:i/>
        </w:rPr>
      </w:pPr>
      <w:r w:rsidRPr="00D63CA2">
        <w:rPr>
          <w:b/>
          <w:i/>
        </w:rPr>
        <w:t>Общая оценка результатов деятельности кредитной организации - эмитента в банковском секторе экономики:</w:t>
      </w:r>
    </w:p>
    <w:p w:rsidR="004207EE" w:rsidRPr="00D63CA2" w:rsidRDefault="004207EE" w:rsidP="004207EE">
      <w:pPr>
        <w:pStyle w:val="em-4"/>
        <w:rPr>
          <w:highlight w:val="yellow"/>
        </w:rPr>
      </w:pPr>
    </w:p>
    <w:tbl>
      <w:tblPr>
        <w:tblW w:w="0" w:type="auto"/>
        <w:tblLook w:val="01E0" w:firstRow="1" w:lastRow="1" w:firstColumn="1" w:lastColumn="1" w:noHBand="0" w:noVBand="0"/>
      </w:tblPr>
      <w:tblGrid>
        <w:gridCol w:w="10314"/>
      </w:tblGrid>
      <w:tr w:rsidR="004207EE" w:rsidRPr="00D63CA2" w:rsidTr="004207EE">
        <w:tc>
          <w:tcPr>
            <w:tcW w:w="10314" w:type="dxa"/>
          </w:tcPr>
          <w:p w:rsidR="00D63CA2" w:rsidRPr="00D63CA2" w:rsidRDefault="00D63CA2" w:rsidP="00D63CA2">
            <w:pPr>
              <w:spacing w:before="60" w:after="60"/>
              <w:ind w:firstLine="567"/>
              <w:jc w:val="both"/>
              <w:rPr>
                <w:sz w:val="20"/>
                <w:szCs w:val="20"/>
              </w:rPr>
            </w:pPr>
            <w:r w:rsidRPr="00D63CA2">
              <w:rPr>
                <w:sz w:val="20"/>
                <w:szCs w:val="20"/>
              </w:rPr>
              <w:t>Оценка результатов деятельности в 2017 году</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В качестве основных факторов, которые оказали наиболее существенное влияние на результаты деятельности Банка в 2017 году, можно отметить:</w:t>
            </w:r>
          </w:p>
          <w:p w:rsidR="00D63CA2" w:rsidRPr="00D63CA2" w:rsidRDefault="00D63CA2" w:rsidP="00D63CA2">
            <w:pPr>
              <w:spacing w:before="60" w:after="60"/>
              <w:ind w:firstLine="567"/>
              <w:jc w:val="both"/>
              <w:rPr>
                <w:sz w:val="20"/>
                <w:szCs w:val="20"/>
              </w:rPr>
            </w:pPr>
            <w:r w:rsidRPr="00D63CA2">
              <w:rPr>
                <w:sz w:val="20"/>
                <w:szCs w:val="20"/>
              </w:rPr>
              <w:t>•</w:t>
            </w:r>
            <w:r w:rsidRPr="00D63CA2">
              <w:rPr>
                <w:sz w:val="20"/>
                <w:szCs w:val="20"/>
              </w:rPr>
              <w:tab/>
              <w:t>продолжение проведения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существенному с</w:t>
            </w:r>
            <w:r w:rsidRPr="00D63CA2">
              <w:rPr>
                <w:sz w:val="20"/>
                <w:szCs w:val="20"/>
              </w:rPr>
              <w:t>о</w:t>
            </w:r>
            <w:r w:rsidRPr="00D63CA2">
              <w:rPr>
                <w:sz w:val="20"/>
                <w:szCs w:val="20"/>
              </w:rPr>
              <w:t>кращению резервов по кредитам юридических и физических лиц в 2017 году.</w:t>
            </w:r>
          </w:p>
          <w:p w:rsidR="00D63CA2" w:rsidRPr="00D63CA2" w:rsidRDefault="00D63CA2" w:rsidP="00D63CA2">
            <w:pPr>
              <w:spacing w:before="60" w:after="60"/>
              <w:ind w:firstLine="567"/>
              <w:jc w:val="both"/>
              <w:rPr>
                <w:sz w:val="20"/>
                <w:szCs w:val="20"/>
              </w:rPr>
            </w:pPr>
            <w:r w:rsidRPr="00D63CA2">
              <w:rPr>
                <w:sz w:val="20"/>
                <w:szCs w:val="20"/>
              </w:rPr>
              <w:t>•</w:t>
            </w:r>
            <w:r w:rsidRPr="00D63CA2">
              <w:rPr>
                <w:sz w:val="20"/>
                <w:szCs w:val="20"/>
              </w:rPr>
              <w:tab/>
              <w:t>развитие бизнеса Банка, как в корпоративном, так и в розничном сегментах, с особым акцентом на рент</w:t>
            </w:r>
            <w:r w:rsidRPr="00D63CA2">
              <w:rPr>
                <w:sz w:val="20"/>
                <w:szCs w:val="20"/>
              </w:rPr>
              <w:t>а</w:t>
            </w:r>
            <w:r w:rsidRPr="00D63CA2">
              <w:rPr>
                <w:sz w:val="20"/>
                <w:szCs w:val="20"/>
              </w:rPr>
              <w:lastRenderedPageBreak/>
              <w:t xml:space="preserve">бельность продуктов, кредитование клиентов с низким уровнем риска, развитие транзакционного бизнеса. </w:t>
            </w:r>
          </w:p>
          <w:p w:rsidR="00D63CA2" w:rsidRPr="00D63CA2" w:rsidRDefault="00D63CA2" w:rsidP="00D63CA2">
            <w:pPr>
              <w:spacing w:before="60" w:after="60"/>
              <w:ind w:firstLine="567"/>
              <w:jc w:val="both"/>
              <w:rPr>
                <w:sz w:val="20"/>
                <w:szCs w:val="20"/>
              </w:rPr>
            </w:pPr>
            <w:r w:rsidRPr="00D63CA2">
              <w:rPr>
                <w:sz w:val="20"/>
                <w:szCs w:val="20"/>
              </w:rPr>
              <w:t>Выстроенные кредитные процессы позволили удерживать исключительно низкий рисков по выдаваемым кр</w:t>
            </w:r>
            <w:r w:rsidRPr="00D63CA2">
              <w:rPr>
                <w:sz w:val="20"/>
                <w:szCs w:val="20"/>
              </w:rPr>
              <w:t>е</w:t>
            </w:r>
            <w:r w:rsidRPr="00D63CA2">
              <w:rPr>
                <w:sz w:val="20"/>
                <w:szCs w:val="20"/>
              </w:rPr>
              <w:t>дитам. В среднем портфельный риск розничных кредитов удерживается на уровне ниже 4%, что является результ</w:t>
            </w:r>
            <w:r w:rsidRPr="00D63CA2">
              <w:rPr>
                <w:sz w:val="20"/>
                <w:szCs w:val="20"/>
              </w:rPr>
              <w:t>а</w:t>
            </w:r>
            <w:r w:rsidRPr="00D63CA2">
              <w:rPr>
                <w:sz w:val="20"/>
                <w:szCs w:val="20"/>
              </w:rPr>
              <w:t>том отладки аналитической инфраструктуры, оптимального использования риск-платформ и собственных уникал</w:t>
            </w:r>
            <w:r w:rsidRPr="00D63CA2">
              <w:rPr>
                <w:sz w:val="20"/>
                <w:szCs w:val="20"/>
              </w:rPr>
              <w:t>ь</w:t>
            </w:r>
            <w:r w:rsidRPr="00D63CA2">
              <w:rPr>
                <w:sz w:val="20"/>
                <w:szCs w:val="20"/>
              </w:rPr>
              <w:t xml:space="preserve">ных разработок в сфере использования данных. </w:t>
            </w:r>
          </w:p>
          <w:p w:rsidR="00D63CA2" w:rsidRPr="00D63CA2" w:rsidRDefault="00D63CA2" w:rsidP="00D63CA2">
            <w:pPr>
              <w:spacing w:before="60" w:after="60"/>
              <w:ind w:firstLine="567"/>
              <w:jc w:val="both"/>
              <w:rPr>
                <w:sz w:val="20"/>
                <w:szCs w:val="20"/>
              </w:rPr>
            </w:pPr>
            <w:r w:rsidRPr="00D63CA2">
              <w:rPr>
                <w:sz w:val="20"/>
                <w:szCs w:val="20"/>
              </w:rPr>
              <w:t>В 2017 году МТС Банк существенно расширил продуктовую линейку и запустил широкий спектр цифровых сервисов, предоставляемых клиентам. Продолжилось сотрудничество с розничной сетью ПАО «МТС» (далее МТС), в рамках которого помимо стандартного POS кредитования, клиенты получили возможность оформлять и другие банковские продукты. Банк продолжил работы по оптимизации расходов, а также повышению эффективности тек</w:t>
            </w:r>
            <w:r w:rsidRPr="00D63CA2">
              <w:rPr>
                <w:sz w:val="20"/>
                <w:szCs w:val="20"/>
              </w:rPr>
              <w:t>у</w:t>
            </w:r>
            <w:r w:rsidRPr="00D63CA2">
              <w:rPr>
                <w:sz w:val="20"/>
                <w:szCs w:val="20"/>
              </w:rPr>
              <w:t>щей деятельности. Развитие каналов продаж позволило увеличить количество клиентов, а также число используемых клиентами продуктов.</w:t>
            </w:r>
          </w:p>
          <w:p w:rsidR="00D63CA2" w:rsidRPr="00D63CA2" w:rsidRDefault="00D63CA2" w:rsidP="00D63CA2">
            <w:pPr>
              <w:spacing w:before="60" w:after="60"/>
              <w:ind w:firstLine="567"/>
              <w:jc w:val="both"/>
              <w:rPr>
                <w:sz w:val="20"/>
                <w:szCs w:val="20"/>
              </w:rPr>
            </w:pPr>
            <w:r w:rsidRPr="00D63CA2">
              <w:rPr>
                <w:sz w:val="20"/>
                <w:szCs w:val="20"/>
              </w:rPr>
              <w:t>Также в 2017 году Банк продолжил развивать совместные проекты по POS кредитованию с новыми партнер</w:t>
            </w:r>
            <w:r w:rsidRPr="00D63CA2">
              <w:rPr>
                <w:sz w:val="20"/>
                <w:szCs w:val="20"/>
              </w:rPr>
              <w:t>а</w:t>
            </w:r>
            <w:r w:rsidRPr="00D63CA2">
              <w:rPr>
                <w:sz w:val="20"/>
                <w:szCs w:val="20"/>
              </w:rPr>
              <w:t>ми: запуск продаж целевых потребительских кредитов во франчайзинговой сети МТС и розничной сети «Ростел</w:t>
            </w:r>
            <w:r w:rsidRPr="00D63CA2">
              <w:rPr>
                <w:sz w:val="20"/>
                <w:szCs w:val="20"/>
              </w:rPr>
              <w:t>е</w:t>
            </w:r>
            <w:r w:rsidRPr="00D63CA2">
              <w:rPr>
                <w:sz w:val="20"/>
                <w:szCs w:val="20"/>
              </w:rPr>
              <w:t>ком». Активно развивалось сотрудничество с компанией «М.Видео».</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Розничный портфель Банка в 2017 году составил 40,0 млрд.</w:t>
            </w:r>
            <w:r w:rsidR="003754A9">
              <w:rPr>
                <w:sz w:val="20"/>
                <w:szCs w:val="20"/>
              </w:rPr>
              <w:t xml:space="preserve"> </w:t>
            </w:r>
            <w:r w:rsidRPr="00D63CA2">
              <w:rPr>
                <w:sz w:val="20"/>
                <w:szCs w:val="20"/>
              </w:rPr>
              <w:t>руб., что на 3% больше объёма конца 2016 года, когда портфель составил 38,8 млрд.</w:t>
            </w:r>
            <w:r w:rsidR="003754A9">
              <w:rPr>
                <w:sz w:val="20"/>
                <w:szCs w:val="20"/>
              </w:rPr>
              <w:t xml:space="preserve"> </w:t>
            </w:r>
            <w:r w:rsidRPr="00D63CA2">
              <w:rPr>
                <w:sz w:val="20"/>
                <w:szCs w:val="20"/>
              </w:rPr>
              <w:t xml:space="preserve">руб. </w:t>
            </w:r>
          </w:p>
          <w:p w:rsidR="00D63CA2" w:rsidRPr="00D63CA2" w:rsidRDefault="00D63CA2" w:rsidP="00D63CA2">
            <w:pPr>
              <w:spacing w:before="60" w:after="60"/>
              <w:ind w:firstLine="567"/>
              <w:jc w:val="both"/>
              <w:rPr>
                <w:sz w:val="20"/>
                <w:szCs w:val="20"/>
              </w:rPr>
            </w:pPr>
            <w:r w:rsidRPr="00D63CA2">
              <w:rPr>
                <w:sz w:val="20"/>
                <w:szCs w:val="20"/>
              </w:rPr>
              <w:t>В 2017 году Банк выдал 722 тысячи штук потребительстких кредитов, что превысило результат предыдущего года на 74%. Число выданных кредитных карт в 2017 году так же оказалось выше объёма продаж предыдущего года и составило почти 120 тысяч штук (+425% к результату 2016 года).</w:t>
            </w:r>
          </w:p>
          <w:p w:rsidR="00D63CA2" w:rsidRPr="00D63CA2" w:rsidRDefault="00D63CA2" w:rsidP="00D63CA2">
            <w:pPr>
              <w:spacing w:before="60" w:after="60"/>
              <w:ind w:firstLine="567"/>
              <w:jc w:val="both"/>
              <w:rPr>
                <w:sz w:val="20"/>
                <w:szCs w:val="20"/>
              </w:rPr>
            </w:pPr>
            <w:r w:rsidRPr="00D63CA2">
              <w:rPr>
                <w:sz w:val="20"/>
                <w:szCs w:val="20"/>
              </w:rPr>
              <w:t>Суммарный объём выданных потребительских кредитов составил 22,2 млрд.</w:t>
            </w:r>
            <w:r w:rsidR="003754A9">
              <w:rPr>
                <w:sz w:val="20"/>
                <w:szCs w:val="20"/>
              </w:rPr>
              <w:t xml:space="preserve"> </w:t>
            </w:r>
            <w:r w:rsidRPr="00D63CA2">
              <w:rPr>
                <w:sz w:val="20"/>
                <w:szCs w:val="20"/>
              </w:rPr>
              <w:t>руб., что превзошло результат предыдущего года на 117%. Объём лимитов кредитных карт составил 5,3 млрд.</w:t>
            </w:r>
            <w:r w:rsidR="003754A9">
              <w:rPr>
                <w:sz w:val="20"/>
                <w:szCs w:val="20"/>
              </w:rPr>
              <w:t xml:space="preserve"> </w:t>
            </w:r>
            <w:r w:rsidRPr="00D63CA2">
              <w:rPr>
                <w:sz w:val="20"/>
                <w:szCs w:val="20"/>
              </w:rPr>
              <w:t>руб., (пятикратный рост относител</w:t>
            </w:r>
            <w:r w:rsidRPr="00D63CA2">
              <w:rPr>
                <w:sz w:val="20"/>
                <w:szCs w:val="20"/>
              </w:rPr>
              <w:t>ь</w:t>
            </w:r>
            <w:r w:rsidRPr="00D63CA2">
              <w:rPr>
                <w:sz w:val="20"/>
                <w:szCs w:val="20"/>
              </w:rPr>
              <w:t>но 2016 года).</w:t>
            </w:r>
          </w:p>
          <w:p w:rsidR="00D63CA2" w:rsidRPr="00D63CA2" w:rsidRDefault="00D63CA2" w:rsidP="00D63CA2">
            <w:pPr>
              <w:spacing w:before="60" w:after="60"/>
              <w:ind w:firstLine="567"/>
              <w:jc w:val="both"/>
              <w:rPr>
                <w:sz w:val="20"/>
                <w:szCs w:val="20"/>
              </w:rPr>
            </w:pPr>
            <w:r w:rsidRPr="00D63CA2">
              <w:rPr>
                <w:sz w:val="20"/>
                <w:szCs w:val="20"/>
              </w:rPr>
              <w:t>В 2017 году чистые комиссии, полученные Банком от розничных операций составили 3,7 млрд.</w:t>
            </w:r>
            <w:r w:rsidR="003754A9">
              <w:rPr>
                <w:sz w:val="20"/>
                <w:szCs w:val="20"/>
              </w:rPr>
              <w:t xml:space="preserve"> </w:t>
            </w:r>
            <w:r w:rsidRPr="00D63CA2">
              <w:rPr>
                <w:sz w:val="20"/>
                <w:szCs w:val="20"/>
              </w:rPr>
              <w:t>руб., что ок</w:t>
            </w:r>
            <w:r w:rsidRPr="00D63CA2">
              <w:rPr>
                <w:sz w:val="20"/>
                <w:szCs w:val="20"/>
              </w:rPr>
              <w:t>а</w:t>
            </w:r>
            <w:r w:rsidRPr="00D63CA2">
              <w:rPr>
                <w:sz w:val="20"/>
                <w:szCs w:val="20"/>
              </w:rPr>
              <w:t>залось больше результата предыдущего года на 65%. Операционная прибыль розничного бизнеса составила 4,1 млрд.руб. (+43% к результату 2016 года)</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Корпоративный портфель Банка в 2017 году составил 38,8 млрд.</w:t>
            </w:r>
            <w:r w:rsidR="003754A9">
              <w:rPr>
                <w:sz w:val="20"/>
                <w:szCs w:val="20"/>
              </w:rPr>
              <w:t xml:space="preserve"> </w:t>
            </w:r>
            <w:r w:rsidRPr="00D63CA2">
              <w:rPr>
                <w:sz w:val="20"/>
                <w:szCs w:val="20"/>
              </w:rPr>
              <w:t>руб., что на 9% ниже результата конца предыдущего года, когда портфель составил 42,5 млрд.</w:t>
            </w:r>
            <w:r w:rsidR="003754A9">
              <w:rPr>
                <w:sz w:val="20"/>
                <w:szCs w:val="20"/>
              </w:rPr>
              <w:t xml:space="preserve"> </w:t>
            </w:r>
            <w:r w:rsidRPr="00D63CA2">
              <w:rPr>
                <w:sz w:val="20"/>
                <w:szCs w:val="20"/>
              </w:rPr>
              <w:t>руб. Сокращение портфеля связано со стратегическим фок</w:t>
            </w:r>
            <w:r w:rsidRPr="00D63CA2">
              <w:rPr>
                <w:sz w:val="20"/>
                <w:szCs w:val="20"/>
              </w:rPr>
              <w:t>у</w:t>
            </w:r>
            <w:r w:rsidRPr="00D63CA2">
              <w:rPr>
                <w:sz w:val="20"/>
                <w:szCs w:val="20"/>
              </w:rPr>
              <w:t>сом на комиссионных услугах и приоритетом нулевой терпимости к кредитным рискам.</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Инвестиционный портфель Банка в 2017 году составил 43,8 млрд.</w:t>
            </w:r>
            <w:r w:rsidR="003754A9">
              <w:rPr>
                <w:sz w:val="20"/>
                <w:szCs w:val="20"/>
              </w:rPr>
              <w:t xml:space="preserve"> </w:t>
            </w:r>
            <w:r w:rsidRPr="00D63CA2">
              <w:rPr>
                <w:sz w:val="20"/>
                <w:szCs w:val="20"/>
              </w:rPr>
              <w:t>руб., что выше результата конца предыд</w:t>
            </w:r>
            <w:r w:rsidRPr="00D63CA2">
              <w:rPr>
                <w:sz w:val="20"/>
                <w:szCs w:val="20"/>
              </w:rPr>
              <w:t>у</w:t>
            </w:r>
            <w:r w:rsidRPr="00D63CA2">
              <w:rPr>
                <w:sz w:val="20"/>
                <w:szCs w:val="20"/>
              </w:rPr>
              <w:t>щего года на 17%. Основной рост пришёлся на ценные бумаги подпадающие под критерии программы АСВ, рост объёма инвестиций в которые составил 91%.</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По итогам года Банком получена прибыль в размере 2 млрд.</w:t>
            </w:r>
            <w:r w:rsidR="003754A9">
              <w:rPr>
                <w:sz w:val="20"/>
                <w:szCs w:val="20"/>
              </w:rPr>
              <w:t xml:space="preserve"> </w:t>
            </w:r>
            <w:r w:rsidRPr="00D63CA2">
              <w:rPr>
                <w:sz w:val="20"/>
                <w:szCs w:val="20"/>
              </w:rPr>
              <w:t>руб.</w:t>
            </w:r>
          </w:p>
          <w:p w:rsidR="004207EE" w:rsidRPr="00D63CA2" w:rsidRDefault="004207EE" w:rsidP="0097426A">
            <w:pPr>
              <w:pStyle w:val="em-4"/>
            </w:pPr>
          </w:p>
        </w:tc>
      </w:tr>
    </w:tbl>
    <w:p w:rsidR="004207EE" w:rsidRPr="00822DBB" w:rsidRDefault="004207EE" w:rsidP="004207EE">
      <w:pPr>
        <w:pStyle w:val="em-4"/>
        <w:rPr>
          <w:b/>
          <w:i/>
        </w:rPr>
      </w:pPr>
      <w:r w:rsidRPr="00822DBB">
        <w:rPr>
          <w:b/>
          <w:i/>
        </w:rPr>
        <w:lastRenderedPageBreak/>
        <w:t>Отдельное (несовпадающее) мнение каждого из органов управления кредитной организации - эмитента относительно представленной информации и аргументация, объясняющая их позицию:</w:t>
      </w:r>
    </w:p>
    <w:p w:rsidR="004207EE" w:rsidRPr="00822DBB" w:rsidRDefault="004207EE" w:rsidP="004207EE">
      <w:pPr>
        <w:pStyle w:val="em-4"/>
        <w:rPr>
          <w:b/>
          <w:i/>
        </w:rPr>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Мнения каждого из органов управления кредитной организации - эмитента относительно представленной информации совпадают.</w:t>
            </w:r>
          </w:p>
        </w:tc>
      </w:tr>
    </w:tbl>
    <w:p w:rsidR="004207EE" w:rsidRPr="00822DBB" w:rsidRDefault="004207EE" w:rsidP="004207EE">
      <w:pPr>
        <w:pStyle w:val="em-4"/>
      </w:pPr>
    </w:p>
    <w:p w:rsidR="004207EE" w:rsidRPr="00822DBB" w:rsidRDefault="004207EE" w:rsidP="004207EE">
      <w:pPr>
        <w:pStyle w:val="em-4"/>
        <w:rPr>
          <w:b/>
          <w:i/>
        </w:rPr>
      </w:pPr>
      <w:r w:rsidRPr="00822DBB">
        <w:rPr>
          <w:b/>
          <w:i/>
        </w:rPr>
        <w:t xml:space="preserve">Особые мнения членов совета директоров (наблюдательного совета) кредитной организации - эмитента или членов коллегиального исполнительного органа </w:t>
      </w:r>
      <w:r w:rsidRPr="00822DBB">
        <w:rPr>
          <w:b/>
          <w:i/>
          <w:szCs w:val="24"/>
        </w:rPr>
        <w:t>кредитной организации -</w:t>
      </w:r>
      <w:r w:rsidRPr="00822DBB">
        <w:rPr>
          <w:b/>
          <w:i/>
          <w:sz w:val="20"/>
        </w:rPr>
        <w:t xml:space="preserve">  </w:t>
      </w:r>
      <w:r w:rsidRPr="00822DBB">
        <w:rPr>
          <w:b/>
          <w:i/>
        </w:rPr>
        <w:t>эмитента (настаивающих на отражении в ежеквартальном отчете таких мнений) относительно предста</w:t>
      </w:r>
      <w:r w:rsidRPr="00822DBB">
        <w:rPr>
          <w:b/>
          <w:i/>
        </w:rPr>
        <w:t>в</w:t>
      </w:r>
      <w:r w:rsidRPr="00822DBB">
        <w:rPr>
          <w:b/>
          <w:i/>
        </w:rPr>
        <w:t>ленной информации, отраженные в протоколе собрания (заседания) совета директоров (наблюд</w:t>
      </w:r>
      <w:r w:rsidRPr="00822DBB">
        <w:rPr>
          <w:b/>
          <w:i/>
        </w:rPr>
        <w:t>а</w:t>
      </w:r>
      <w:r w:rsidRPr="00822DBB">
        <w:rPr>
          <w:b/>
          <w:i/>
        </w:rPr>
        <w:t>тельного совета) кредитной организации -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 эмитента, объясняющая их позиции:</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Особые мнения членов совета директоров отсутствуют.</w:t>
            </w:r>
          </w:p>
        </w:tc>
      </w:tr>
    </w:tbl>
    <w:p w:rsidR="00D87B51" w:rsidRDefault="00D87B51" w:rsidP="00D87B51">
      <w:pPr>
        <w:pStyle w:val="em-4"/>
      </w:pPr>
    </w:p>
    <w:p w:rsidR="00B37CA9" w:rsidRPr="00412DDB" w:rsidRDefault="00B37CA9" w:rsidP="00D87B51">
      <w:pPr>
        <w:pStyle w:val="em-7"/>
      </w:pPr>
      <w:bookmarkStart w:id="374" w:name="_Toc482611713"/>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374"/>
      <w:r w:rsidRPr="00412DDB">
        <w:rPr>
          <w:rStyle w:val="af0"/>
          <w:vanish/>
        </w:rPr>
        <w:footnoteReference w:id="46"/>
      </w:r>
    </w:p>
    <w:p w:rsidR="00D87B51" w:rsidRDefault="00D87B51" w:rsidP="00D87B51">
      <w:pPr>
        <w:pStyle w:val="em-4"/>
      </w:pPr>
    </w:p>
    <w:p w:rsidR="004207EE" w:rsidRPr="00FE7E89" w:rsidRDefault="004207EE" w:rsidP="004207EE">
      <w:pPr>
        <w:pStyle w:val="em-4"/>
        <w:rPr>
          <w:b/>
          <w:i/>
        </w:rPr>
      </w:pPr>
      <w:r w:rsidRPr="00FE7E89">
        <w:rPr>
          <w:b/>
          <w:i/>
        </w:rPr>
        <w:t>Факторы и условия</w:t>
      </w:r>
      <w:r w:rsidR="009F0F4F">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шие влияние на изменение размера прибыли (убытков) кредитной организации -эмитента от осно</w:t>
      </w:r>
      <w:r w:rsidRPr="00FE7E89">
        <w:rPr>
          <w:b/>
          <w:i/>
        </w:rPr>
        <w:t>в</w:t>
      </w:r>
      <w:r w:rsidRPr="00FE7E89">
        <w:rPr>
          <w:b/>
          <w:i/>
        </w:rPr>
        <w:t>ной деятельности:</w:t>
      </w:r>
    </w:p>
    <w:p w:rsidR="004207EE" w:rsidRPr="004207EE" w:rsidRDefault="004207EE" w:rsidP="004207EE">
      <w:pPr>
        <w:pStyle w:val="em-4"/>
        <w:rPr>
          <w:b/>
          <w:i/>
          <w:color w:val="FF0000"/>
        </w:rPr>
      </w:pPr>
    </w:p>
    <w:tbl>
      <w:tblPr>
        <w:tblW w:w="0" w:type="auto"/>
        <w:tblLook w:val="01E0" w:firstRow="1" w:lastRow="1" w:firstColumn="1" w:lastColumn="1" w:noHBand="0" w:noVBand="0"/>
      </w:tblPr>
      <w:tblGrid>
        <w:gridCol w:w="10314"/>
      </w:tblGrid>
      <w:tr w:rsidR="00822DBB" w:rsidRPr="00E251D1" w:rsidTr="004207EE">
        <w:tc>
          <w:tcPr>
            <w:tcW w:w="10314" w:type="dxa"/>
          </w:tcPr>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возможные кризисные явления на междун</w:t>
            </w:r>
            <w:r w:rsidRPr="00E251D1">
              <w:rPr>
                <w:sz w:val="22"/>
                <w:szCs w:val="22"/>
              </w:rPr>
              <w:t>а</w:t>
            </w:r>
            <w:r w:rsidRPr="00E251D1">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822DBB" w:rsidRPr="00E251D1" w:rsidRDefault="00822DBB" w:rsidP="0097426A">
            <w:pPr>
              <w:widowControl w:val="0"/>
              <w:autoSpaceDE w:val="0"/>
              <w:autoSpaceDN w:val="0"/>
              <w:adjustRightInd w:val="0"/>
              <w:ind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 xml:space="preserve">Наибольшее влияние на формирование финансового результата за </w:t>
            </w:r>
            <w:r w:rsidR="000B5562" w:rsidRPr="00E251D1">
              <w:rPr>
                <w:sz w:val="22"/>
                <w:szCs w:val="22"/>
              </w:rPr>
              <w:t xml:space="preserve">2017 </w:t>
            </w:r>
            <w:r w:rsidRPr="00E251D1">
              <w:rPr>
                <w:sz w:val="22"/>
                <w:szCs w:val="22"/>
              </w:rPr>
              <w:t>год оказали такие банко</w:t>
            </w:r>
            <w:r w:rsidRPr="00E251D1">
              <w:rPr>
                <w:sz w:val="22"/>
                <w:szCs w:val="22"/>
              </w:rPr>
              <w:t>в</w:t>
            </w:r>
            <w:r w:rsidRPr="00E251D1">
              <w:rPr>
                <w:sz w:val="22"/>
                <w:szCs w:val="22"/>
              </w:rPr>
              <w:t>ские операции, как кредитование юридических и физических лиц, операции с ценными бумагами, опер</w:t>
            </w:r>
            <w:r w:rsidRPr="00E251D1">
              <w:rPr>
                <w:sz w:val="22"/>
                <w:szCs w:val="22"/>
              </w:rPr>
              <w:t>а</w:t>
            </w:r>
            <w:r w:rsidRPr="00E251D1">
              <w:rPr>
                <w:sz w:val="22"/>
                <w:szCs w:val="22"/>
              </w:rPr>
              <w:t>ции на межбанковском рынке, оказание услуг клиентам.</w:t>
            </w:r>
          </w:p>
          <w:p w:rsidR="009F0F4F" w:rsidRPr="00E251D1" w:rsidRDefault="009F0F4F" w:rsidP="009F0F4F">
            <w:pPr>
              <w:ind w:right="-1" w:firstLine="567"/>
              <w:jc w:val="both"/>
              <w:rPr>
                <w:sz w:val="22"/>
                <w:szCs w:val="22"/>
              </w:rPr>
            </w:pPr>
            <w:r w:rsidRPr="00E251D1">
              <w:rPr>
                <w:sz w:val="22"/>
                <w:szCs w:val="22"/>
              </w:rPr>
              <w:t>Финансовые результаты за 201</w:t>
            </w:r>
            <w:r w:rsidR="00E251D1" w:rsidRPr="00E251D1">
              <w:rPr>
                <w:sz w:val="22"/>
                <w:szCs w:val="22"/>
              </w:rPr>
              <w:t xml:space="preserve">7 и </w:t>
            </w:r>
            <w:r w:rsidR="00236184">
              <w:rPr>
                <w:sz w:val="22"/>
                <w:szCs w:val="22"/>
              </w:rPr>
              <w:t xml:space="preserve">  </w:t>
            </w:r>
            <w:r w:rsidR="005A0CD3">
              <w:rPr>
                <w:sz w:val="22"/>
                <w:szCs w:val="22"/>
              </w:rPr>
              <w:t xml:space="preserve">9 </w:t>
            </w:r>
            <w:r w:rsidR="00236184">
              <w:rPr>
                <w:sz w:val="22"/>
                <w:szCs w:val="22"/>
              </w:rPr>
              <w:t>месяцев</w:t>
            </w:r>
            <w:r w:rsidR="00E251D1" w:rsidRPr="00E251D1">
              <w:rPr>
                <w:sz w:val="22"/>
                <w:szCs w:val="22"/>
              </w:rPr>
              <w:t xml:space="preserve"> 2018 года</w:t>
            </w:r>
            <w:r w:rsidRPr="00E251D1">
              <w:rPr>
                <w:sz w:val="22"/>
                <w:szCs w:val="22"/>
              </w:rPr>
              <w:t xml:space="preserve"> по основным видам совершаемых операций отражены в отчете о финансовых результатах. По итогам 201</w:t>
            </w:r>
            <w:r w:rsidR="00E251D1" w:rsidRPr="00E251D1">
              <w:rPr>
                <w:sz w:val="22"/>
                <w:szCs w:val="22"/>
              </w:rPr>
              <w:t>7</w:t>
            </w:r>
            <w:r w:rsidRPr="00E251D1">
              <w:rPr>
                <w:sz w:val="22"/>
                <w:szCs w:val="22"/>
              </w:rPr>
              <w:t xml:space="preserve"> года был</w:t>
            </w:r>
            <w:r w:rsidR="000B5562" w:rsidRPr="00E251D1">
              <w:rPr>
                <w:sz w:val="22"/>
                <w:szCs w:val="22"/>
              </w:rPr>
              <w:t>а получена прибыль</w:t>
            </w:r>
            <w:r w:rsidRPr="00E251D1">
              <w:rPr>
                <w:sz w:val="22"/>
                <w:szCs w:val="22"/>
              </w:rPr>
              <w:t xml:space="preserve">  в размере </w:t>
            </w:r>
            <w:r w:rsidR="000B5562" w:rsidRPr="00E251D1">
              <w:rPr>
                <w:sz w:val="22"/>
                <w:szCs w:val="22"/>
              </w:rPr>
              <w:t>2 027 900</w:t>
            </w:r>
            <w:r w:rsidRPr="00E251D1">
              <w:rPr>
                <w:sz w:val="22"/>
                <w:szCs w:val="22"/>
              </w:rPr>
              <w:t xml:space="preserve"> тыс. рублей.</w:t>
            </w:r>
          </w:p>
          <w:p w:rsidR="009F0F4F" w:rsidRPr="00E251D1" w:rsidRDefault="009F0F4F" w:rsidP="009F0F4F">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В качестве основных факторов, которые оказали наиболее существенное влияние на результаты де</w:t>
            </w:r>
            <w:r w:rsidRPr="00E251D1">
              <w:rPr>
                <w:sz w:val="22"/>
                <w:szCs w:val="22"/>
              </w:rPr>
              <w:t>я</w:t>
            </w:r>
            <w:r w:rsidRPr="00E251D1">
              <w:rPr>
                <w:sz w:val="22"/>
                <w:szCs w:val="22"/>
              </w:rPr>
              <w:t>тельности Банка в 2017 году, можно отметить:</w:t>
            </w:r>
          </w:p>
          <w:p w:rsidR="00E251D1" w:rsidRPr="00E251D1" w:rsidRDefault="00E251D1" w:rsidP="00E251D1">
            <w:pPr>
              <w:ind w:right="-1" w:firstLine="567"/>
              <w:jc w:val="both"/>
              <w:rPr>
                <w:sz w:val="22"/>
                <w:szCs w:val="22"/>
              </w:rPr>
            </w:pPr>
            <w:r w:rsidRPr="00E251D1">
              <w:rPr>
                <w:sz w:val="22"/>
                <w:szCs w:val="22"/>
              </w:rPr>
              <w:t>- Продолжение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w:t>
            </w:r>
            <w:r w:rsidRPr="00E251D1">
              <w:rPr>
                <w:sz w:val="22"/>
                <w:szCs w:val="22"/>
              </w:rPr>
              <w:t>е</w:t>
            </w:r>
            <w:r w:rsidRPr="00E251D1">
              <w:rPr>
                <w:sz w:val="22"/>
                <w:szCs w:val="22"/>
              </w:rPr>
              <w:t>ственному сокращению резервов по кредитам юридических и физических лиц в 2017 году.</w:t>
            </w:r>
          </w:p>
          <w:p w:rsidR="00E251D1" w:rsidRPr="00E251D1" w:rsidRDefault="00E251D1" w:rsidP="00E251D1">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 xml:space="preserve">- Развитие бизнеса Банка, как в корпоративном, так и в розничном сегментах, с особым акцентом на рентабельность продуктов, кредитование клиентов с низким уровнем риска, развитие транзакционного бизнеса. </w:t>
            </w:r>
          </w:p>
          <w:p w:rsidR="00E251D1" w:rsidRPr="00E251D1" w:rsidRDefault="00E251D1" w:rsidP="00E251D1">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В 2017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E251D1" w:rsidRPr="00E251D1" w:rsidRDefault="00E251D1" w:rsidP="00E251D1">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w:t>
            </w:r>
            <w:r w:rsidRPr="00E251D1">
              <w:rPr>
                <w:sz w:val="22"/>
                <w:szCs w:val="22"/>
              </w:rPr>
              <w:t>р</w:t>
            </w:r>
            <w:r w:rsidRPr="00E251D1">
              <w:rPr>
                <w:sz w:val="22"/>
                <w:szCs w:val="22"/>
              </w:rPr>
              <w:t>живается на уровне ниже 4%, что является результатом отладки аналитической инфраструктуры, опт</w:t>
            </w:r>
            <w:r w:rsidRPr="00E251D1">
              <w:rPr>
                <w:sz w:val="22"/>
                <w:szCs w:val="22"/>
              </w:rPr>
              <w:t>и</w:t>
            </w:r>
            <w:r w:rsidRPr="00E251D1">
              <w:rPr>
                <w:sz w:val="22"/>
                <w:szCs w:val="22"/>
              </w:rPr>
              <w:t>мального использования риск-платформ и собственных уникальных разработок в сфере использования данных. Кредитная политика Банка ориентирована на стабильный сегмент − большая часть розничных заемщиков Банка представляет среднемассовый сегмент, имеет стабильные доходы и демонстрирует в</w:t>
            </w:r>
            <w:r w:rsidRPr="00E251D1">
              <w:rPr>
                <w:sz w:val="22"/>
                <w:szCs w:val="22"/>
              </w:rPr>
              <w:t>ы</w:t>
            </w:r>
            <w:r w:rsidRPr="00E251D1">
              <w:rPr>
                <w:sz w:val="22"/>
                <w:szCs w:val="22"/>
              </w:rPr>
              <w:t xml:space="preserve">сокую платежную дисциплину. </w:t>
            </w:r>
          </w:p>
          <w:p w:rsidR="009F0F4F" w:rsidRPr="00E251D1" w:rsidRDefault="009F0F4F" w:rsidP="009F0F4F">
            <w:pPr>
              <w:ind w:right="-1"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В 2016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9F0F4F" w:rsidRPr="00E251D1" w:rsidRDefault="009F0F4F" w:rsidP="009F0F4F">
            <w:pPr>
              <w:ind w:right="-1"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 xml:space="preserve">В 2016 году была проведена докапитализация, которая позволяет ожидать уверенного исполнения требований Банка России в 2017 году и позже. </w:t>
            </w:r>
          </w:p>
          <w:p w:rsidR="009F0F4F" w:rsidRPr="00E251D1" w:rsidRDefault="009F0F4F" w:rsidP="009F0F4F">
            <w:pPr>
              <w:ind w:right="-1"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(cost of risk) удерживается на уровне ниже 5%, что является результатом отладки аналитической инфраструкт</w:t>
            </w:r>
            <w:r w:rsidRPr="00E251D1">
              <w:rPr>
                <w:sz w:val="22"/>
                <w:szCs w:val="22"/>
              </w:rPr>
              <w:t>у</w:t>
            </w:r>
            <w:r w:rsidRPr="00E251D1">
              <w:rPr>
                <w:sz w:val="22"/>
                <w:szCs w:val="22"/>
              </w:rPr>
              <w:t>ры, оптимального использования риск-платформ и собственных уникальных разработок в сфере использ</w:t>
            </w:r>
            <w:r w:rsidRPr="00E251D1">
              <w:rPr>
                <w:sz w:val="22"/>
                <w:szCs w:val="22"/>
              </w:rPr>
              <w:t>о</w:t>
            </w:r>
            <w:r w:rsidRPr="00E251D1">
              <w:rPr>
                <w:sz w:val="22"/>
                <w:szCs w:val="22"/>
              </w:rPr>
              <w:t>вания данных. Кредитная политика Банка ориентирована на стабильный сегмент − большая часть розни</w:t>
            </w:r>
            <w:r w:rsidRPr="00E251D1">
              <w:rPr>
                <w:sz w:val="22"/>
                <w:szCs w:val="22"/>
              </w:rPr>
              <w:t>ч</w:t>
            </w:r>
            <w:r w:rsidRPr="00E251D1">
              <w:rPr>
                <w:sz w:val="22"/>
                <w:szCs w:val="22"/>
              </w:rPr>
              <w:t>ных заемщиков Банка представляют средне-массовый сегмент, имеют стабильные доходы и демонстр</w:t>
            </w:r>
            <w:r w:rsidRPr="00E251D1">
              <w:rPr>
                <w:sz w:val="22"/>
                <w:szCs w:val="22"/>
              </w:rPr>
              <w:t>и</w:t>
            </w:r>
            <w:r w:rsidRPr="00E251D1">
              <w:rPr>
                <w:sz w:val="22"/>
                <w:szCs w:val="22"/>
              </w:rPr>
              <w:t xml:space="preserve">руют высокую платежную дисциплину. </w:t>
            </w:r>
          </w:p>
          <w:p w:rsidR="00E824EA" w:rsidRPr="00E251D1" w:rsidRDefault="00E824EA" w:rsidP="00E824EA">
            <w:pPr>
              <w:pStyle w:val="em-4"/>
              <w:rPr>
                <w:b/>
                <w:i/>
              </w:rPr>
            </w:pPr>
          </w:p>
        </w:tc>
      </w:tr>
    </w:tbl>
    <w:p w:rsidR="004207EE" w:rsidRPr="00E251D1" w:rsidRDefault="004207EE" w:rsidP="004207EE">
      <w:pPr>
        <w:pStyle w:val="em-4"/>
        <w:rPr>
          <w:b/>
          <w:i/>
        </w:rPr>
      </w:pPr>
      <w:r w:rsidRPr="00E251D1">
        <w:rPr>
          <w:b/>
          <w:i/>
        </w:rPr>
        <w:t>Прогноз в отношении продолжительности действия факторов и условий:</w:t>
      </w:r>
    </w:p>
    <w:p w:rsidR="004207EE" w:rsidRPr="00E251D1" w:rsidRDefault="004207EE" w:rsidP="004207EE">
      <w:pPr>
        <w:pStyle w:val="em-4"/>
      </w:pPr>
    </w:p>
    <w:tbl>
      <w:tblPr>
        <w:tblW w:w="0" w:type="auto"/>
        <w:tblLook w:val="01E0" w:firstRow="1" w:lastRow="1" w:firstColumn="1" w:lastColumn="1" w:noHBand="0" w:noVBand="0"/>
      </w:tblPr>
      <w:tblGrid>
        <w:gridCol w:w="10314"/>
      </w:tblGrid>
      <w:tr w:rsidR="004207EE" w:rsidRPr="00E251D1" w:rsidTr="004207EE">
        <w:tc>
          <w:tcPr>
            <w:tcW w:w="10314" w:type="dxa"/>
          </w:tcPr>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 xml:space="preserve">жительности их действия – среднесрочная перспектива. Однако, взвешенная и продуманная политика </w:t>
            </w:r>
            <w:r w:rsidRPr="00E251D1">
              <w:rPr>
                <w:sz w:val="22"/>
                <w:szCs w:val="22"/>
              </w:rPr>
              <w:lastRenderedPageBreak/>
              <w:t>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4207EE" w:rsidRPr="00E251D1" w:rsidRDefault="004207EE" w:rsidP="0097426A">
            <w:pPr>
              <w:pStyle w:val="em-4"/>
            </w:pPr>
          </w:p>
        </w:tc>
      </w:tr>
    </w:tbl>
    <w:p w:rsidR="004207EE" w:rsidRPr="004207EE" w:rsidRDefault="004207EE" w:rsidP="004207EE">
      <w:pPr>
        <w:pStyle w:val="em-4"/>
        <w:rPr>
          <w:color w:val="FF0000"/>
        </w:rPr>
      </w:pPr>
    </w:p>
    <w:p w:rsidR="004207EE" w:rsidRPr="00822DBB" w:rsidRDefault="004207EE" w:rsidP="004207EE">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E251D1" w:rsidTr="0097426A">
        <w:tc>
          <w:tcPr>
            <w:tcW w:w="9570" w:type="dxa"/>
          </w:tcPr>
          <w:p w:rsidR="004207EE" w:rsidRPr="00E251D1" w:rsidRDefault="004207EE" w:rsidP="0097426A">
            <w:pPr>
              <w:pStyle w:val="em-4"/>
            </w:pPr>
            <w:r w:rsidRPr="00E251D1">
              <w:t>Банк осуществляет и планирует осуществлять оперативное отслеживание рыночной ситу</w:t>
            </w:r>
            <w:r w:rsidRPr="00E251D1">
              <w:t>а</w:t>
            </w:r>
            <w:r w:rsidRPr="00E251D1">
              <w:t>ции и тенденций отрасли, корректировку краткосрочного плана развития с их учетом</w:t>
            </w:r>
          </w:p>
        </w:tc>
      </w:tr>
    </w:tbl>
    <w:p w:rsidR="004207EE" w:rsidRPr="00822DBB" w:rsidRDefault="004207EE" w:rsidP="004207EE">
      <w:pPr>
        <w:pStyle w:val="em-4"/>
      </w:pPr>
    </w:p>
    <w:p w:rsidR="004207EE" w:rsidRPr="00822DBB" w:rsidRDefault="004207EE" w:rsidP="004207EE">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E251D1" w:rsidTr="0097426A">
        <w:tc>
          <w:tcPr>
            <w:tcW w:w="9570" w:type="dxa"/>
          </w:tcPr>
          <w:p w:rsidR="004207EE" w:rsidRPr="00E251D1" w:rsidRDefault="004207EE" w:rsidP="0097426A">
            <w:pPr>
              <w:pStyle w:val="em-4"/>
            </w:pPr>
            <w:r w:rsidRPr="00E251D1">
              <w:t>Акцентирование деятельности по риск-менеджменту операций кредитования, увеличение масштаба проводимой рекламной кампании Банка по привлечению вкладов населения, операций кредитования, увеличение масштаба проводимой рекламной кампании Банка</w:t>
            </w:r>
            <w:r w:rsidR="00C3370A" w:rsidRPr="00E251D1">
              <w:t>.</w:t>
            </w:r>
          </w:p>
        </w:tc>
      </w:tr>
    </w:tbl>
    <w:p w:rsidR="004207EE" w:rsidRPr="00822DBB" w:rsidRDefault="004207EE" w:rsidP="004207EE">
      <w:pPr>
        <w:pStyle w:val="em-4"/>
      </w:pPr>
    </w:p>
    <w:p w:rsidR="004207EE" w:rsidRPr="00822DBB" w:rsidRDefault="004207EE" w:rsidP="004207EE">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E251D1" w:rsidRPr="00E251D1" w:rsidTr="004207EE">
        <w:tc>
          <w:tcPr>
            <w:tcW w:w="10314" w:type="dxa"/>
          </w:tcPr>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w:t>
            </w:r>
            <w:r w:rsidR="00822DBB" w:rsidRPr="00E251D1">
              <w:rPr>
                <w:sz w:val="22"/>
                <w:szCs w:val="22"/>
              </w:rPr>
              <w:t>структуры банковской системы.</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значительное замедление экономического р</w:t>
            </w:r>
            <w:r w:rsidRPr="00E251D1">
              <w:rPr>
                <w:sz w:val="22"/>
                <w:szCs w:val="22"/>
              </w:rPr>
              <w:t>о</w:t>
            </w:r>
            <w:r w:rsidRPr="00E251D1">
              <w:rPr>
                <w:sz w:val="22"/>
                <w:szCs w:val="22"/>
              </w:rPr>
              <w:t>ста или экономический спад в России в связи с экономическим кризисом, стагнация в развитии банко</w:t>
            </w:r>
            <w:r w:rsidRPr="00E251D1">
              <w:rPr>
                <w:sz w:val="22"/>
                <w:szCs w:val="22"/>
              </w:rPr>
              <w:t>в</w:t>
            </w:r>
            <w:r w:rsidRPr="00E251D1">
              <w:rPr>
                <w:sz w:val="22"/>
                <w:szCs w:val="22"/>
              </w:rPr>
              <w:t>ской системы. Вероятность наступления этих событий оценивается кредитной организацией – эмитентом как высокая.</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Банк осуществляет и планирует осуществлять оперативное отслеживание рыночной ситуации и те</w:t>
            </w:r>
            <w:r w:rsidRPr="00E251D1">
              <w:rPr>
                <w:sz w:val="22"/>
                <w:szCs w:val="22"/>
              </w:rPr>
              <w:t>н</w:t>
            </w:r>
            <w:r w:rsidRPr="00E251D1">
              <w:rPr>
                <w:sz w:val="22"/>
                <w:szCs w:val="22"/>
              </w:rPr>
              <w:t>денций отрасли, корректировку краткосрочного плана развития с их учетом.</w:t>
            </w:r>
          </w:p>
          <w:p w:rsidR="004207EE" w:rsidRPr="00E251D1" w:rsidRDefault="004207EE" w:rsidP="0097426A">
            <w:pPr>
              <w:pStyle w:val="em-4"/>
            </w:pPr>
          </w:p>
        </w:tc>
      </w:tr>
    </w:tbl>
    <w:p w:rsidR="004207EE" w:rsidRPr="00E251D1" w:rsidRDefault="004207EE" w:rsidP="004207EE">
      <w:pPr>
        <w:pStyle w:val="em-4"/>
        <w:rPr>
          <w:color w:val="FF0000"/>
          <w:highlight w:val="yellow"/>
        </w:rPr>
      </w:pPr>
    </w:p>
    <w:p w:rsidR="004207EE" w:rsidRPr="00E251D1" w:rsidRDefault="004207EE" w:rsidP="004207EE">
      <w:pPr>
        <w:pStyle w:val="em-4"/>
        <w:rPr>
          <w:b/>
          <w:i/>
        </w:rPr>
      </w:pPr>
      <w:r w:rsidRPr="00E251D1">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4207EE" w:rsidRPr="00E251D1" w:rsidRDefault="004207EE" w:rsidP="004207EE">
      <w:pPr>
        <w:pStyle w:val="em-4"/>
      </w:pPr>
    </w:p>
    <w:tbl>
      <w:tblPr>
        <w:tblW w:w="0" w:type="auto"/>
        <w:tblLook w:val="01E0" w:firstRow="1" w:lastRow="1" w:firstColumn="1" w:lastColumn="1" w:noHBand="0" w:noVBand="0"/>
      </w:tblPr>
      <w:tblGrid>
        <w:gridCol w:w="9570"/>
      </w:tblGrid>
      <w:tr w:rsidR="004207EE" w:rsidRPr="00E251D1" w:rsidTr="0097426A">
        <w:tc>
          <w:tcPr>
            <w:tcW w:w="9570" w:type="dxa"/>
          </w:tcPr>
          <w:p w:rsidR="004207EE" w:rsidRPr="00E251D1" w:rsidRDefault="004207EE" w:rsidP="0097426A">
            <w:pPr>
              <w:autoSpaceDE w:val="0"/>
              <w:autoSpaceDN w:val="0"/>
              <w:ind w:firstLine="567"/>
              <w:jc w:val="both"/>
              <w:rPr>
                <w:sz w:val="20"/>
                <w:szCs w:val="20"/>
              </w:rPr>
            </w:pPr>
            <w:r w:rsidRPr="00E251D1">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4207EE" w:rsidRPr="00E251D1" w:rsidRDefault="004207EE" w:rsidP="0097426A">
            <w:pPr>
              <w:numPr>
                <w:ilvl w:val="0"/>
                <w:numId w:val="6"/>
              </w:numPr>
              <w:autoSpaceDE w:val="0"/>
              <w:autoSpaceDN w:val="0"/>
              <w:jc w:val="both"/>
              <w:rPr>
                <w:sz w:val="20"/>
                <w:szCs w:val="20"/>
              </w:rPr>
            </w:pPr>
            <w:r w:rsidRPr="00E251D1">
              <w:rPr>
                <w:sz w:val="20"/>
                <w:szCs w:val="20"/>
              </w:rPr>
              <w:t xml:space="preserve">стабилизация правовой базы, </w:t>
            </w:r>
          </w:p>
          <w:p w:rsidR="004207EE" w:rsidRPr="00E251D1" w:rsidRDefault="004207EE" w:rsidP="0097426A">
            <w:pPr>
              <w:numPr>
                <w:ilvl w:val="0"/>
                <w:numId w:val="6"/>
              </w:numPr>
              <w:autoSpaceDE w:val="0"/>
              <w:autoSpaceDN w:val="0"/>
              <w:jc w:val="both"/>
              <w:rPr>
                <w:sz w:val="20"/>
                <w:szCs w:val="20"/>
              </w:rPr>
            </w:pPr>
            <w:r w:rsidRPr="00E251D1">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E251D1">
              <w:rPr>
                <w:sz w:val="20"/>
                <w:szCs w:val="20"/>
              </w:rPr>
              <w:t>и</w:t>
            </w:r>
            <w:r w:rsidRPr="00E251D1">
              <w:rPr>
                <w:sz w:val="20"/>
                <w:szCs w:val="20"/>
              </w:rPr>
              <w:t xml:space="preserve">тентом, </w:t>
            </w:r>
          </w:p>
          <w:p w:rsidR="004207EE" w:rsidRPr="00E251D1" w:rsidRDefault="004207EE" w:rsidP="0097426A">
            <w:pPr>
              <w:numPr>
                <w:ilvl w:val="0"/>
                <w:numId w:val="6"/>
              </w:numPr>
              <w:autoSpaceDE w:val="0"/>
              <w:autoSpaceDN w:val="0"/>
              <w:jc w:val="both"/>
              <w:rPr>
                <w:sz w:val="20"/>
                <w:szCs w:val="20"/>
              </w:rPr>
            </w:pPr>
            <w:r w:rsidRPr="00E251D1">
              <w:rPr>
                <w:sz w:val="20"/>
                <w:szCs w:val="20"/>
              </w:rPr>
              <w:t>привлечение новых корпоративных клиентов,</w:t>
            </w:r>
          </w:p>
          <w:p w:rsidR="004207EE" w:rsidRPr="00E251D1" w:rsidRDefault="004207EE" w:rsidP="0097426A">
            <w:pPr>
              <w:numPr>
                <w:ilvl w:val="0"/>
                <w:numId w:val="6"/>
              </w:numPr>
              <w:autoSpaceDE w:val="0"/>
              <w:autoSpaceDN w:val="0"/>
              <w:jc w:val="both"/>
              <w:rPr>
                <w:sz w:val="20"/>
                <w:szCs w:val="20"/>
              </w:rPr>
            </w:pPr>
            <w:r w:rsidRPr="00E251D1">
              <w:rPr>
                <w:sz w:val="20"/>
                <w:szCs w:val="20"/>
              </w:rPr>
              <w:lastRenderedPageBreak/>
              <w:t>восстановление потенциала рынка потребительского кредитования,</w:t>
            </w:r>
          </w:p>
          <w:p w:rsidR="004207EE" w:rsidRPr="00E251D1" w:rsidRDefault="004207EE" w:rsidP="0097426A">
            <w:pPr>
              <w:numPr>
                <w:ilvl w:val="0"/>
                <w:numId w:val="6"/>
              </w:numPr>
              <w:autoSpaceDE w:val="0"/>
              <w:autoSpaceDN w:val="0"/>
              <w:jc w:val="both"/>
              <w:rPr>
                <w:sz w:val="20"/>
                <w:szCs w:val="20"/>
              </w:rPr>
            </w:pPr>
            <w:r w:rsidRPr="00E251D1">
              <w:rPr>
                <w:sz w:val="20"/>
                <w:szCs w:val="20"/>
              </w:rPr>
              <w:t>расширение перечня и усовершенствование предлагаемых клиентам продуктов и услуг,</w:t>
            </w:r>
          </w:p>
          <w:p w:rsidR="004207EE" w:rsidRPr="00E251D1" w:rsidRDefault="004207EE" w:rsidP="0097426A">
            <w:pPr>
              <w:numPr>
                <w:ilvl w:val="0"/>
                <w:numId w:val="6"/>
              </w:numPr>
              <w:autoSpaceDE w:val="0"/>
              <w:autoSpaceDN w:val="0"/>
              <w:jc w:val="both"/>
              <w:rPr>
                <w:sz w:val="20"/>
                <w:szCs w:val="20"/>
              </w:rPr>
            </w:pPr>
            <w:r w:rsidRPr="00E251D1">
              <w:rPr>
                <w:sz w:val="20"/>
                <w:szCs w:val="20"/>
              </w:rPr>
              <w:t xml:space="preserve">развитие каналов дистрибуции, посредством расширения филиальной сети – в Московском регионе и в целом по стране, </w:t>
            </w:r>
          </w:p>
          <w:p w:rsidR="009F0F4F" w:rsidRPr="00E251D1" w:rsidRDefault="009F0F4F" w:rsidP="009F0F4F">
            <w:pPr>
              <w:numPr>
                <w:ilvl w:val="0"/>
                <w:numId w:val="6"/>
              </w:numPr>
              <w:autoSpaceDE w:val="0"/>
              <w:autoSpaceDN w:val="0"/>
              <w:jc w:val="both"/>
              <w:rPr>
                <w:sz w:val="20"/>
                <w:szCs w:val="20"/>
              </w:rPr>
            </w:pPr>
            <w:r w:rsidRPr="00E251D1">
              <w:rPr>
                <w:sz w:val="20"/>
                <w:szCs w:val="20"/>
              </w:rPr>
              <w:t>развитие бренда Банка</w:t>
            </w:r>
          </w:p>
          <w:p w:rsidR="004207EE" w:rsidRPr="00E251D1" w:rsidRDefault="004207EE" w:rsidP="0097426A">
            <w:pPr>
              <w:pStyle w:val="em-4"/>
            </w:pPr>
          </w:p>
        </w:tc>
      </w:tr>
    </w:tbl>
    <w:p w:rsidR="00D62FB8" w:rsidRPr="00E251D1" w:rsidRDefault="00D62FB8" w:rsidP="00D87B51">
      <w:pPr>
        <w:pStyle w:val="em-4"/>
        <w:rPr>
          <w:color w:val="FF0000"/>
        </w:rPr>
      </w:pPr>
    </w:p>
    <w:p w:rsidR="00D62FB8" w:rsidRPr="00E251D1" w:rsidRDefault="00B37CA9" w:rsidP="00D87B51">
      <w:pPr>
        <w:pStyle w:val="em-7"/>
      </w:pPr>
      <w:bookmarkStart w:id="375" w:name="_Toc482611714"/>
      <w:r w:rsidRPr="00E251D1">
        <w:t>4.</w:t>
      </w:r>
      <w:r w:rsidR="000E0E59" w:rsidRPr="00E251D1">
        <w:t>8</w:t>
      </w:r>
      <w:r w:rsidRPr="00E251D1">
        <w:t xml:space="preserve">. Конкуренты кредитной организации </w:t>
      </w:r>
      <w:r w:rsidR="00B140EC" w:rsidRPr="00E251D1">
        <w:t>–</w:t>
      </w:r>
      <w:r w:rsidRPr="00E251D1">
        <w:t xml:space="preserve"> эмитента</w:t>
      </w:r>
      <w:bookmarkEnd w:id="375"/>
    </w:p>
    <w:p w:rsidR="00D62FB8" w:rsidRPr="00E251D1" w:rsidRDefault="00D62FB8" w:rsidP="00D87B51">
      <w:pPr>
        <w:pStyle w:val="em-7"/>
        <w:rPr>
          <w:color w:val="FF0000"/>
        </w:rPr>
      </w:pPr>
    </w:p>
    <w:tbl>
      <w:tblPr>
        <w:tblW w:w="19884" w:type="dxa"/>
        <w:tblLook w:val="01E0" w:firstRow="1" w:lastRow="1" w:firstColumn="1" w:lastColumn="1" w:noHBand="0" w:noVBand="0"/>
      </w:tblPr>
      <w:tblGrid>
        <w:gridCol w:w="10314"/>
        <w:gridCol w:w="9570"/>
      </w:tblGrid>
      <w:tr w:rsidR="004207EE" w:rsidRPr="00E251D1" w:rsidTr="004207EE">
        <w:tc>
          <w:tcPr>
            <w:tcW w:w="10314" w:type="dxa"/>
          </w:tcPr>
          <w:p w:rsidR="00D63CA2" w:rsidRPr="00D63CA2" w:rsidRDefault="00D63CA2" w:rsidP="00D63CA2">
            <w:pPr>
              <w:widowControl w:val="0"/>
              <w:autoSpaceDE w:val="0"/>
              <w:autoSpaceDN w:val="0"/>
              <w:adjustRightInd w:val="0"/>
              <w:ind w:firstLine="567"/>
              <w:jc w:val="both"/>
              <w:rPr>
                <w:sz w:val="20"/>
                <w:szCs w:val="20"/>
              </w:rPr>
            </w:pPr>
            <w:r w:rsidRPr="00D63CA2">
              <w:rPr>
                <w:sz w:val="20"/>
                <w:szCs w:val="20"/>
              </w:rPr>
              <w:t>Одним из ключевых направлений развития Банка является развитие в качестве универсального банка, в кот</w:t>
            </w:r>
            <w:r w:rsidRPr="00D63CA2">
              <w:rPr>
                <w:sz w:val="20"/>
                <w:szCs w:val="20"/>
              </w:rPr>
              <w:t>о</w:t>
            </w:r>
            <w:r w:rsidRPr="00D63CA2">
              <w:rPr>
                <w:sz w:val="20"/>
                <w:szCs w:val="20"/>
              </w:rPr>
              <w:t>ром в равной мере уделяется внимание как корпоративным, так и розничным клиентам.</w:t>
            </w:r>
          </w:p>
          <w:p w:rsidR="00D63CA2" w:rsidRPr="00D63CA2" w:rsidRDefault="00D63CA2" w:rsidP="00D63CA2">
            <w:pPr>
              <w:widowControl w:val="0"/>
              <w:autoSpaceDE w:val="0"/>
              <w:autoSpaceDN w:val="0"/>
              <w:adjustRightInd w:val="0"/>
              <w:ind w:firstLine="567"/>
              <w:jc w:val="both"/>
              <w:rPr>
                <w:sz w:val="20"/>
                <w:szCs w:val="20"/>
              </w:rPr>
            </w:pPr>
            <w:r w:rsidRPr="00D63CA2">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w:t>
            </w:r>
          </w:p>
          <w:p w:rsidR="004207EE" w:rsidRPr="00E251D1" w:rsidRDefault="00D63CA2" w:rsidP="00FE7E89">
            <w:pPr>
              <w:pStyle w:val="em-4"/>
            </w:pPr>
            <w:r w:rsidRPr="00D63CA2">
              <w:rPr>
                <w:sz w:val="20"/>
                <w:szCs w:val="20"/>
              </w:rPr>
              <w:t>Особое внимание уделяется развитию цифрового банкинга для розничных клиентов Банка,  где основными конкурентами будут банки, предоставляющие аналогичный ПАО «МТС-Банк» перечень расчётных и кредитных продуктов, ориентированные на сходные группы клиентов. К таким банкам, прежде всего, относятся Альфа-банк, Почта-Банк, Тинькофф Банк, ОТП Банк и Хоум Кредит.</w:t>
            </w:r>
          </w:p>
        </w:tc>
        <w:tc>
          <w:tcPr>
            <w:tcW w:w="9570" w:type="dxa"/>
          </w:tcPr>
          <w:p w:rsidR="004207EE" w:rsidRPr="00E251D1" w:rsidRDefault="004207EE" w:rsidP="0097426A">
            <w:pPr>
              <w:pStyle w:val="em-4"/>
            </w:pPr>
          </w:p>
        </w:tc>
      </w:tr>
    </w:tbl>
    <w:p w:rsidR="004207EE" w:rsidRPr="00E251D1" w:rsidRDefault="004207EE" w:rsidP="004207EE">
      <w:pPr>
        <w:pStyle w:val="em-4"/>
        <w:rPr>
          <w:color w:val="FF0000"/>
        </w:rPr>
      </w:pPr>
    </w:p>
    <w:p w:rsidR="004207EE" w:rsidRPr="00E251D1" w:rsidRDefault="004207EE" w:rsidP="004207EE">
      <w:pPr>
        <w:pStyle w:val="em-4"/>
        <w:rPr>
          <w:b/>
          <w:i/>
        </w:rPr>
      </w:pPr>
      <w:r w:rsidRPr="00E251D1">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4207EE" w:rsidRPr="00E251D1" w:rsidRDefault="004207EE" w:rsidP="004207EE">
      <w:pPr>
        <w:pStyle w:val="em-4"/>
      </w:pPr>
    </w:p>
    <w:tbl>
      <w:tblPr>
        <w:tblW w:w="0" w:type="auto"/>
        <w:tblLook w:val="01E0" w:firstRow="1" w:lastRow="1" w:firstColumn="1" w:lastColumn="1" w:noHBand="0" w:noVBand="0"/>
      </w:tblPr>
      <w:tblGrid>
        <w:gridCol w:w="10422"/>
      </w:tblGrid>
      <w:tr w:rsidR="004207EE" w:rsidRPr="00E251D1" w:rsidTr="004207EE">
        <w:trPr>
          <w:trHeight w:val="80"/>
        </w:trPr>
        <w:tc>
          <w:tcPr>
            <w:tcW w:w="9570" w:type="dxa"/>
          </w:tcPr>
          <w:tbl>
            <w:tblPr>
              <w:tblW w:w="10206" w:type="dxa"/>
              <w:tblLook w:val="01E0" w:firstRow="1" w:lastRow="1" w:firstColumn="1" w:lastColumn="1" w:noHBand="0" w:noVBand="0"/>
            </w:tblPr>
            <w:tblGrid>
              <w:gridCol w:w="10206"/>
            </w:tblGrid>
            <w:tr w:rsidR="004207EE" w:rsidRPr="00E251D1" w:rsidTr="004207EE">
              <w:tc>
                <w:tcPr>
                  <w:tcW w:w="10206" w:type="dxa"/>
                </w:tcPr>
                <w:p w:rsidR="004207EE" w:rsidRPr="00E251D1" w:rsidRDefault="004207EE" w:rsidP="0097426A">
                  <w:pPr>
                    <w:widowControl w:val="0"/>
                    <w:autoSpaceDE w:val="0"/>
                    <w:autoSpaceDN w:val="0"/>
                    <w:adjustRightInd w:val="0"/>
                    <w:ind w:firstLine="567"/>
                    <w:jc w:val="both"/>
                    <w:rPr>
                      <w:sz w:val="20"/>
                      <w:szCs w:val="20"/>
                    </w:rPr>
                  </w:pPr>
                  <w:r w:rsidRPr="00E251D1">
                    <w:rPr>
                      <w:sz w:val="20"/>
                      <w:szCs w:val="20"/>
                    </w:rPr>
                    <w:t xml:space="preserve">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w:t>
                  </w:r>
                  <w:r w:rsidR="00DD7C05" w:rsidRPr="00E251D1">
                    <w:rPr>
                      <w:sz w:val="20"/>
                      <w:szCs w:val="20"/>
                    </w:rPr>
                    <w:t>П</w:t>
                  </w:r>
                  <w:r w:rsidRPr="00E251D1">
                    <w:rPr>
                      <w:sz w:val="20"/>
                      <w:szCs w:val="20"/>
                    </w:rPr>
                    <w:t>АО АФК «Система» (</w:t>
                  </w:r>
                  <w:r w:rsidR="00993195" w:rsidRPr="00E251D1">
                    <w:rPr>
                      <w:sz w:val="20"/>
                      <w:szCs w:val="20"/>
                    </w:rPr>
                    <w:t>П</w:t>
                  </w:r>
                  <w:r w:rsidRPr="00E251D1">
                    <w:rPr>
                      <w:sz w:val="20"/>
                      <w:szCs w:val="20"/>
                    </w:rPr>
                    <w:t xml:space="preserve">АО «МТС», МГТС, </w:t>
                  </w:r>
                  <w:r w:rsidR="00DD7C05" w:rsidRPr="00E251D1">
                    <w:rPr>
                      <w:sz w:val="20"/>
                      <w:szCs w:val="20"/>
                    </w:rPr>
                    <w:t>П</w:t>
                  </w:r>
                  <w:r w:rsidRPr="00E251D1">
                    <w:rPr>
                      <w:sz w:val="20"/>
                      <w:szCs w:val="20"/>
                    </w:rPr>
                    <w:t xml:space="preserve">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w:t>
                  </w:r>
                  <w:r w:rsidR="00DD7C05" w:rsidRPr="00E251D1">
                    <w:rPr>
                      <w:sz w:val="20"/>
                      <w:szCs w:val="20"/>
                    </w:rPr>
                    <w:t>П</w:t>
                  </w:r>
                  <w:r w:rsidRPr="00E251D1">
                    <w:rPr>
                      <w:sz w:val="20"/>
                      <w:szCs w:val="20"/>
                    </w:rPr>
                    <w:t>АО АФК «Система» в реги</w:t>
                  </w:r>
                  <w:r w:rsidRPr="00E251D1">
                    <w:rPr>
                      <w:sz w:val="20"/>
                      <w:szCs w:val="20"/>
                    </w:rPr>
                    <w:t>о</w:t>
                  </w:r>
                  <w:r w:rsidRPr="00E251D1">
                    <w:rPr>
                      <w:sz w:val="20"/>
                      <w:szCs w:val="20"/>
                    </w:rPr>
                    <w:t>нах.</w:t>
                  </w:r>
                </w:p>
                <w:p w:rsidR="004207EE" w:rsidRPr="00E251D1" w:rsidRDefault="004207EE" w:rsidP="0097426A">
                  <w:pPr>
                    <w:widowControl w:val="0"/>
                    <w:autoSpaceDE w:val="0"/>
                    <w:autoSpaceDN w:val="0"/>
                    <w:adjustRightInd w:val="0"/>
                    <w:spacing w:line="240" w:lineRule="atLeast"/>
                    <w:ind w:firstLine="567"/>
                    <w:jc w:val="both"/>
                    <w:rPr>
                      <w:sz w:val="20"/>
                      <w:szCs w:val="20"/>
                    </w:rPr>
                  </w:pPr>
                  <w:r w:rsidRPr="00E251D1">
                    <w:rPr>
                      <w:sz w:val="20"/>
                      <w:szCs w:val="20"/>
                    </w:rPr>
                    <w:t>Факторы, положительно влияющие на конкурентоспособность Банка:</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доступность и удобство мест расположения головного и дополнительных офисов (в центре Москвы, рядом с метро);</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индивидуальный подход к каждому клиенту и контрагенту банка;</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оперативность принятия решений;</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 xml:space="preserve">наличие квалифицированных кадров; </w:t>
                  </w:r>
                </w:p>
                <w:p w:rsidR="004207EE" w:rsidRPr="00E251D1" w:rsidRDefault="004207EE" w:rsidP="0097426A">
                  <w:pPr>
                    <w:pStyle w:val="em-4"/>
                  </w:pPr>
                  <w:r w:rsidRPr="00E251D1">
                    <w:rPr>
                      <w:sz w:val="20"/>
                      <w:szCs w:val="20"/>
                    </w:rPr>
                    <w:t>использование современных IT-технологий для удобства клиентов – «Клиент-банк», «Интернет-банкинг».</w:t>
                  </w:r>
                </w:p>
              </w:tc>
            </w:tr>
          </w:tbl>
          <w:p w:rsidR="004207EE" w:rsidRPr="00E251D1" w:rsidRDefault="004207EE" w:rsidP="0097426A">
            <w:pPr>
              <w:pStyle w:val="em-4"/>
            </w:pPr>
          </w:p>
        </w:tc>
      </w:tr>
    </w:tbl>
    <w:p w:rsidR="00D87B51" w:rsidRPr="00412DDB" w:rsidRDefault="00D87B51" w:rsidP="00D87B51">
      <w:pPr>
        <w:pStyle w:val="em-4"/>
      </w:pPr>
    </w:p>
    <w:p w:rsidR="00B219E0" w:rsidRPr="001B039C" w:rsidRDefault="00B219E0" w:rsidP="00B219E0">
      <w:pPr>
        <w:pStyle w:val="em-"/>
      </w:pPr>
      <w:bookmarkStart w:id="376" w:name="_Toc474512939"/>
    </w:p>
    <w:p w:rsidR="00B219E0" w:rsidRPr="001B039C" w:rsidRDefault="00B219E0" w:rsidP="00B219E0">
      <w:pPr>
        <w:pStyle w:val="em-"/>
      </w:pPr>
    </w:p>
    <w:p w:rsidR="00B219E0" w:rsidRPr="00412DDB" w:rsidRDefault="00B219E0" w:rsidP="00B219E0">
      <w:pPr>
        <w:pStyle w:val="em-"/>
      </w:pPr>
      <w:bookmarkStart w:id="377" w:name="_Toc482611715"/>
      <w:r w:rsidRPr="00412DDB">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та по контролю за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376"/>
      <w:bookmarkEnd w:id="377"/>
    </w:p>
    <w:p w:rsidR="00B219E0" w:rsidRPr="00412DDB" w:rsidRDefault="00B219E0" w:rsidP="00B219E0">
      <w:pPr>
        <w:pStyle w:val="em-4"/>
      </w:pPr>
    </w:p>
    <w:p w:rsidR="00B219E0" w:rsidRPr="00412DDB" w:rsidRDefault="00B219E0" w:rsidP="00B219E0">
      <w:pPr>
        <w:pStyle w:val="em-1"/>
      </w:pPr>
      <w:bookmarkStart w:id="378" w:name="_Toc474512940"/>
      <w:bookmarkStart w:id="379" w:name="_Toc482611716"/>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378"/>
      <w:bookmarkEnd w:id="379"/>
      <w:r w:rsidRPr="00412DDB">
        <w:rPr>
          <w:rStyle w:val="af0"/>
          <w:vanish/>
        </w:rPr>
        <w:footnoteReference w:id="47"/>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B219E0" w:rsidRPr="00D70EE2" w:rsidRDefault="00B219E0" w:rsidP="007D7E20">
                  <w:pPr>
                    <w:numPr>
                      <w:ilvl w:val="0"/>
                      <w:numId w:val="12"/>
                    </w:numPr>
                    <w:ind w:left="601" w:hanging="540"/>
                    <w:jc w:val="both"/>
                    <w:rPr>
                      <w:b/>
                      <w:sz w:val="20"/>
                      <w:szCs w:val="20"/>
                    </w:rPr>
                  </w:pPr>
                  <w:r w:rsidRPr="00D70EE2">
                    <w:rPr>
                      <w:b/>
                      <w:sz w:val="20"/>
                      <w:szCs w:val="20"/>
                    </w:rPr>
                    <w:t>внесение изменений в настоящий Устав, а также утверждение Устава Банка в новой редакции;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lastRenderedPageBreak/>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реорганизация Банка;</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w:t>
                  </w:r>
                  <w:r w:rsidRPr="00D70EE2">
                    <w:rPr>
                      <w:sz w:val="20"/>
                      <w:szCs w:val="20"/>
                    </w:rPr>
                    <w:t>б</w:t>
                  </w:r>
                  <w:r w:rsidRPr="00D70EE2">
                    <w:rPr>
                      <w:sz w:val="20"/>
                      <w:szCs w:val="20"/>
                    </w:rPr>
                    <w:t>щем собрании акционеров</w:t>
                  </w:r>
                  <w:r w:rsidRPr="00D70EE2">
                    <w:rPr>
                      <w:rFonts w:ascii="Arial" w:hAnsi="Arial"/>
                      <w:sz w:val="20"/>
                      <w:szCs w:val="20"/>
                    </w:rPr>
                    <w:t xml:space="preserve"> </w:t>
                  </w:r>
                  <w:r w:rsidRPr="00D70EE2">
                    <w:rPr>
                      <w:sz w:val="20"/>
                      <w:szCs w:val="20"/>
                    </w:rPr>
                    <w:t>Банка, если иное не предусмотрено Федеральным законом «Об акционерных о</w:t>
                  </w:r>
                  <w:r w:rsidRPr="00D70EE2">
                    <w:rPr>
                      <w:sz w:val="20"/>
                      <w:szCs w:val="20"/>
                    </w:rPr>
                    <w:t>б</w:t>
                  </w:r>
                  <w:r w:rsidRPr="00D70EE2">
                    <w:rPr>
                      <w:sz w:val="20"/>
                      <w:szCs w:val="20"/>
                    </w:rPr>
                    <w:t>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ликвидация Банка, назначение ликвидационной комиссии и утверждение промежуточного и оконч</w:t>
                  </w:r>
                  <w:r w:rsidRPr="00D70EE2">
                    <w:rPr>
                      <w:b/>
                      <w:sz w:val="20"/>
                      <w:szCs w:val="20"/>
                    </w:rPr>
                    <w:t>а</w:t>
                  </w:r>
                  <w:r w:rsidRPr="00D70EE2">
                    <w:rPr>
                      <w:b/>
                      <w:sz w:val="20"/>
                      <w:szCs w:val="20"/>
                    </w:rPr>
                    <w:t>тельного ликвидационных балансов;</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Совета директоров Банка, избрание его членов и принятие р</w:t>
                  </w:r>
                  <w:r w:rsidRPr="00D70EE2">
                    <w:rPr>
                      <w:b/>
                      <w:sz w:val="20"/>
                      <w:szCs w:val="20"/>
                    </w:rPr>
                    <w:t>е</w:t>
                  </w:r>
                  <w:r w:rsidRPr="00D70EE2">
                    <w:rPr>
                      <w:b/>
                      <w:sz w:val="20"/>
                      <w:szCs w:val="20"/>
                    </w:rPr>
                    <w:t>шения о досрочном прекращении полномочий всех членов Совета директоров Банка, а также прин</w:t>
                  </w:r>
                  <w:r w:rsidRPr="00D70EE2">
                    <w:rPr>
                      <w:b/>
                      <w:sz w:val="20"/>
                      <w:szCs w:val="20"/>
                    </w:rPr>
                    <w:t>я</w:t>
                  </w:r>
                  <w:r w:rsidRPr="00D70EE2">
                    <w:rPr>
                      <w:b/>
                      <w:sz w:val="20"/>
                      <w:szCs w:val="20"/>
                    </w:rPr>
                    <w:t>тие решения о выплате вознаграждения и (или) порядке компенсации расходов членам Совета дире</w:t>
                  </w:r>
                  <w:r w:rsidRPr="00D70EE2">
                    <w:rPr>
                      <w:b/>
                      <w:sz w:val="20"/>
                      <w:szCs w:val="20"/>
                    </w:rPr>
                    <w:t>к</w:t>
                  </w:r>
                  <w:r w:rsidRPr="00D70EE2">
                    <w:rPr>
                      <w:b/>
                      <w:sz w:val="20"/>
                      <w:szCs w:val="20"/>
                    </w:rPr>
                    <w:t>торов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r w:rsidRPr="00D70EE2">
                    <w:rPr>
                      <w:sz w:val="20"/>
                      <w:szCs w:val="20"/>
                    </w:rPr>
                    <w:t>(решение об избрании членов Совета директоров Банка принимается кумулятивным голосованием. При к</w:t>
                  </w:r>
                  <w:r w:rsidRPr="00D70EE2">
                    <w:rPr>
                      <w:sz w:val="20"/>
                      <w:szCs w:val="20"/>
                    </w:rPr>
                    <w:t>у</w:t>
                  </w:r>
                  <w:r w:rsidRPr="00D70EE2">
                    <w:rPr>
                      <w:sz w:val="20"/>
                      <w:szCs w:val="20"/>
                    </w:rPr>
                    <w:t>мулятивном голосовании число голосов, принадлежащих каждому акционеру, умножается на число лиц, к</w:t>
                  </w:r>
                  <w:r w:rsidRPr="00D70EE2">
                    <w:rPr>
                      <w:sz w:val="20"/>
                      <w:szCs w:val="20"/>
                    </w:rPr>
                    <w:t>о</w:t>
                  </w:r>
                  <w:r w:rsidRPr="00D70EE2">
                    <w:rPr>
                      <w:sz w:val="20"/>
                      <w:szCs w:val="20"/>
                    </w:rPr>
                    <w:t>торые должны быть избраны в Совет директоров Банка, и акционер вправе отдать полученные таким обр</w:t>
                  </w:r>
                  <w:r w:rsidRPr="00D70EE2">
                    <w:rPr>
                      <w:sz w:val="20"/>
                      <w:szCs w:val="20"/>
                    </w:rPr>
                    <w:t>а</w:t>
                  </w:r>
                  <w:r w:rsidRPr="00D70EE2">
                    <w:rPr>
                      <w:sz w:val="20"/>
                      <w:szCs w:val="20"/>
                    </w:rPr>
                    <w:t>зом голоса полностью за одного кандидата или распределить их между двумя и более кандидатами. Избра</w:t>
                  </w:r>
                  <w:r w:rsidRPr="00D70EE2">
                    <w:rPr>
                      <w:sz w:val="20"/>
                      <w:szCs w:val="20"/>
                    </w:rPr>
                    <w:t>н</w:t>
                  </w:r>
                  <w:r w:rsidRPr="00D70EE2">
                    <w:rPr>
                      <w:sz w:val="20"/>
                      <w:szCs w:val="20"/>
                    </w:rPr>
                    <w:t>ными в состав Совета директоров Банка являются кандидаты, набравшие наибольшее число голосов; реш</w:t>
                  </w:r>
                  <w:r w:rsidRPr="00D70EE2">
                    <w:rPr>
                      <w:sz w:val="20"/>
                      <w:szCs w:val="20"/>
                    </w:rPr>
                    <w:t>е</w:t>
                  </w:r>
                  <w:r w:rsidRPr="00D70EE2">
                    <w:rPr>
                      <w:sz w:val="20"/>
                      <w:szCs w:val="20"/>
                    </w:rPr>
                    <w:t>ния по всем остальным вопросам принимаются простым большинством (более ½ (половины)) голосов акц</w:t>
                  </w:r>
                  <w:r w:rsidRPr="00D70EE2">
                    <w:rPr>
                      <w:sz w:val="20"/>
                      <w:szCs w:val="20"/>
                    </w:rPr>
                    <w:t>и</w:t>
                  </w:r>
                  <w:r w:rsidRPr="00D70EE2">
                    <w:rPr>
                      <w:sz w:val="20"/>
                      <w:szCs w:val="20"/>
                    </w:rPr>
                    <w:t>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количества, номинальной стоимости, а также категории (типа) объявленных акций Ба</w:t>
                  </w:r>
                  <w:r w:rsidRPr="00D70EE2">
                    <w:rPr>
                      <w:b/>
                      <w:sz w:val="20"/>
                      <w:szCs w:val="20"/>
                    </w:rPr>
                    <w:t>н</w:t>
                  </w:r>
                  <w:r w:rsidRPr="00D70EE2">
                    <w:rPr>
                      <w:b/>
                      <w:sz w:val="20"/>
                      <w:szCs w:val="20"/>
                    </w:rPr>
                    <w:t>ка и прав, предоставляемых этими акциями;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39"/>
                    <w:jc w:val="both"/>
                    <w:rPr>
                      <w:b/>
                      <w:sz w:val="20"/>
                      <w:szCs w:val="20"/>
                    </w:rPr>
                  </w:pPr>
                  <w:r w:rsidRPr="00D70EE2">
                    <w:rPr>
                      <w:b/>
                      <w:sz w:val="20"/>
                      <w:szCs w:val="20"/>
                    </w:rPr>
                    <w:t>увеличение уставного капитала Банка путем увеличения номинальной стоимости акций Банка;</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только среди акц</w:t>
                  </w:r>
                  <w:r w:rsidRPr="00D70EE2">
                    <w:rPr>
                      <w:b/>
                      <w:sz w:val="20"/>
                      <w:szCs w:val="20"/>
                    </w:rPr>
                    <w:t>и</w:t>
                  </w:r>
                  <w:r w:rsidRPr="00D70EE2">
                    <w:rPr>
                      <w:b/>
                      <w:sz w:val="20"/>
                      <w:szCs w:val="20"/>
                    </w:rPr>
                    <w:t>онеров Банка, в случае увеличения уставного капитала Банка за счет его имущества;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посредством открытой подписки обыкн</w:t>
                  </w:r>
                  <w:r w:rsidRPr="00D70EE2">
                    <w:rPr>
                      <w:b/>
                      <w:sz w:val="20"/>
                      <w:szCs w:val="20"/>
                    </w:rPr>
                    <w:t>о</w:t>
                  </w:r>
                  <w:r w:rsidRPr="00D70EE2">
                    <w:rPr>
                      <w:b/>
                      <w:sz w:val="20"/>
                      <w:szCs w:val="20"/>
                    </w:rPr>
                    <w:t>венных акций Банка, составляющих более 25% (двадцати пяти процентов) ранее размещенных обы</w:t>
                  </w:r>
                  <w:r w:rsidRPr="00D70EE2">
                    <w:rPr>
                      <w:b/>
                      <w:sz w:val="20"/>
                      <w:szCs w:val="20"/>
                    </w:rPr>
                    <w:t>к</w:t>
                  </w:r>
                  <w:r w:rsidRPr="00D70EE2">
                    <w:rPr>
                      <w:b/>
                      <w:sz w:val="20"/>
                      <w:szCs w:val="20"/>
                    </w:rPr>
                    <w:t>новенных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 увеличение уставного к</w:t>
                  </w:r>
                  <w:r w:rsidRPr="00D70EE2">
                    <w:rPr>
                      <w:b/>
                      <w:sz w:val="20"/>
                      <w:szCs w:val="20"/>
                    </w:rPr>
                    <w:t>а</w:t>
                  </w:r>
                  <w:r w:rsidRPr="00D70EE2">
                    <w:rPr>
                      <w:b/>
                      <w:sz w:val="20"/>
                      <w:szCs w:val="20"/>
                    </w:rPr>
                    <w:t>питала Банка путем размещения дополнительных акций в пределах количества и категорий (типов) объявленных акций, в порядке, предусмотренном законом;</w:t>
                  </w:r>
                </w:p>
                <w:p w:rsidR="00B219E0" w:rsidRPr="00D70EE2" w:rsidRDefault="00B219E0" w:rsidP="00B219E0">
                  <w:pPr>
                    <w:spacing w:after="80" w:line="260" w:lineRule="exact"/>
                    <w:ind w:left="601"/>
                    <w:jc w:val="both"/>
                    <w:rPr>
                      <w:bCs/>
                      <w:sz w:val="20"/>
                      <w:szCs w:val="20"/>
                      <w:u w:val="single"/>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 за исключением вопросов об увеличении уставного капитала Банка путем размещения дополнител</w:t>
                  </w:r>
                  <w:r w:rsidRPr="00D70EE2">
                    <w:rPr>
                      <w:sz w:val="20"/>
                      <w:szCs w:val="20"/>
                    </w:rPr>
                    <w:t>ь</w:t>
                  </w:r>
                  <w:r w:rsidRPr="00D70EE2">
                    <w:rPr>
                      <w:sz w:val="20"/>
                      <w:szCs w:val="20"/>
                    </w:rPr>
                    <w:lastRenderedPageBreak/>
                    <w:t>ных акций Банка посредством закрытой подписки и путем размещения посредством открытой подписки обыкновенных акций Банка, составляющих более 25% (двадцати пяти процентов) ранее размещенных обы</w:t>
                  </w:r>
                  <w:r w:rsidRPr="00D70EE2">
                    <w:rPr>
                      <w:sz w:val="20"/>
                      <w:szCs w:val="20"/>
                    </w:rPr>
                    <w:t>к</w:t>
                  </w:r>
                  <w:r w:rsidRPr="00D70EE2">
                    <w:rPr>
                      <w:sz w:val="20"/>
                      <w:szCs w:val="20"/>
                    </w:rPr>
                    <w:t xml:space="preserve">новенных акций Банка, </w:t>
                  </w:r>
                  <w:r w:rsidRPr="00D70EE2">
                    <w:rPr>
                      <w:bCs/>
                      <w:sz w:val="20"/>
                      <w:szCs w:val="20"/>
                    </w:rPr>
                    <w:t xml:space="preserve">решения, по которым принимаются </w:t>
                  </w:r>
                  <w:r w:rsidRPr="00D70EE2">
                    <w:rPr>
                      <w:sz w:val="20"/>
                      <w:szCs w:val="20"/>
                    </w:rPr>
                    <w:t>только по предложению Совета директоров Ба</w:t>
                  </w:r>
                  <w:r w:rsidRPr="00D70EE2">
                    <w:rPr>
                      <w:sz w:val="20"/>
                      <w:szCs w:val="20"/>
                    </w:rPr>
                    <w:t>н</w:t>
                  </w:r>
                  <w:r w:rsidRPr="00D70EE2">
                    <w:rPr>
                      <w:sz w:val="20"/>
                      <w:szCs w:val="20"/>
                    </w:rPr>
                    <w:t>ка квалифицированным большинством в ¾ (три четверти) голосов акционеров – владельцев голосующих а</w:t>
                  </w:r>
                  <w:r w:rsidRPr="00D70EE2">
                    <w:rPr>
                      <w:sz w:val="20"/>
                      <w:szCs w:val="20"/>
                    </w:rPr>
                    <w:t>к</w:t>
                  </w:r>
                  <w:r w:rsidRPr="00D70EE2">
                    <w:rPr>
                      <w:sz w:val="20"/>
                      <w:szCs w:val="20"/>
                    </w:rPr>
                    <w:t>ций Банка, принимающих участие в Общем собрании акционеров Банка).</w:t>
                  </w:r>
                </w:p>
                <w:p w:rsidR="00B219E0" w:rsidRPr="00D70EE2" w:rsidRDefault="00B219E0" w:rsidP="007D7E20">
                  <w:pPr>
                    <w:numPr>
                      <w:ilvl w:val="0"/>
                      <w:numId w:val="12"/>
                    </w:numPr>
                    <w:tabs>
                      <w:tab w:val="clear" w:pos="1620"/>
                      <w:tab w:val="num" w:pos="743"/>
                    </w:tabs>
                    <w:ind w:left="601" w:hanging="539"/>
                    <w:jc w:val="both"/>
                    <w:rPr>
                      <w:b/>
                      <w:sz w:val="20"/>
                      <w:szCs w:val="20"/>
                    </w:rPr>
                  </w:pPr>
                  <w:r w:rsidRPr="00D70EE2">
                    <w:rPr>
                      <w:b/>
                      <w:sz w:val="20"/>
                      <w:szCs w:val="20"/>
                    </w:rPr>
                    <w:t>уменьшение уставного капитала Банка путем уменьшения номинальной стоимости акций;</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уменьшение уставного капитала Банка:</w:t>
                  </w:r>
                </w:p>
                <w:p w:rsidR="00B219E0" w:rsidRPr="00D70EE2" w:rsidRDefault="00B219E0" w:rsidP="00B219E0">
                  <w:pPr>
                    <w:ind w:left="601"/>
                    <w:jc w:val="both"/>
                    <w:rPr>
                      <w:b/>
                      <w:sz w:val="20"/>
                      <w:szCs w:val="20"/>
                    </w:rPr>
                  </w:pPr>
                  <w:r w:rsidRPr="00D70EE2">
                    <w:rPr>
                      <w:b/>
                      <w:sz w:val="20"/>
                      <w:szCs w:val="20"/>
                    </w:rPr>
                    <w:t>- путем приобретения Банком части акций в целях сокращения их общего количества;</w:t>
                  </w:r>
                </w:p>
                <w:p w:rsidR="00B219E0" w:rsidRPr="00D70EE2" w:rsidRDefault="00B219E0" w:rsidP="00B219E0">
                  <w:pPr>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ind w:left="601"/>
                    <w:jc w:val="both"/>
                    <w:rPr>
                      <w:b/>
                      <w:sz w:val="20"/>
                      <w:szCs w:val="20"/>
                    </w:rPr>
                  </w:pPr>
                  <w:r w:rsidRPr="00D70EE2">
                    <w:rPr>
                      <w:b/>
                      <w:sz w:val="20"/>
                      <w:szCs w:val="20"/>
                    </w:rPr>
                    <w:t>- путем погашения приобретенных или выкупленных Банком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открытой подписки, в случае размещения эмиссионных ценных бумаг, конвертируемых в обыкнове</w:t>
                  </w:r>
                  <w:r w:rsidRPr="00D70EE2">
                    <w:rPr>
                      <w:b/>
                      <w:sz w:val="20"/>
                      <w:szCs w:val="20"/>
                    </w:rPr>
                    <w:t>н</w:t>
                  </w:r>
                  <w:r w:rsidRPr="00D70EE2">
                    <w:rPr>
                      <w:b/>
                      <w:sz w:val="20"/>
                      <w:szCs w:val="20"/>
                    </w:rPr>
                    <w:t>ные акции Банка, составляющие более 25% (двадцати пяти процентов) ранее размещенных обыкн</w:t>
                  </w:r>
                  <w:r w:rsidRPr="00D70EE2">
                    <w:rPr>
                      <w:b/>
                      <w:sz w:val="20"/>
                      <w:szCs w:val="20"/>
                    </w:rPr>
                    <w:t>о</w:t>
                  </w:r>
                  <w:r w:rsidRPr="00D70EE2">
                    <w:rPr>
                      <w:b/>
                      <w:sz w:val="20"/>
                      <w:szCs w:val="20"/>
                    </w:rPr>
                    <w:t>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Банком ценных бумаг, конвертируемых в акции, в том числе опционов Банка, 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w:t>
                  </w:r>
                  <w:r w:rsidRPr="00D70EE2">
                    <w:rPr>
                      <w:b/>
                      <w:sz w:val="20"/>
                      <w:szCs w:val="20"/>
                    </w:rPr>
                    <w:t>о</w:t>
                  </w:r>
                  <w:r w:rsidRPr="00D70EE2">
                    <w:rPr>
                      <w:b/>
                      <w:sz w:val="20"/>
                      <w:szCs w:val="20"/>
                    </w:rPr>
                    <w:t>ном;</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w:t>
                  </w:r>
                  <w:r w:rsidRPr="00D70EE2">
                    <w:rPr>
                      <w:bCs/>
                      <w:sz w:val="20"/>
                      <w:szCs w:val="20"/>
                    </w:rPr>
                    <w:t xml:space="preserve"> если иное не предусмо</w:t>
                  </w:r>
                  <w:r w:rsidRPr="00D70EE2">
                    <w:rPr>
                      <w:bCs/>
                      <w:sz w:val="20"/>
                      <w:szCs w:val="20"/>
                    </w:rPr>
                    <w:t>т</w:t>
                  </w:r>
                  <w:r w:rsidRPr="00D70EE2">
                    <w:rPr>
                      <w:bCs/>
                      <w:sz w:val="20"/>
                      <w:szCs w:val="20"/>
                    </w:rPr>
                    <w:t xml:space="preserve">рено Федеральным законом «Об акционерных обществах», </w:t>
                  </w:r>
                  <w:r w:rsidRPr="00D70EE2">
                    <w:rPr>
                      <w:sz w:val="20"/>
                      <w:szCs w:val="20"/>
                    </w:rPr>
                    <w:t>за исключением вопроса о размещении эмисс</w:t>
                  </w:r>
                  <w:r w:rsidRPr="00D70EE2">
                    <w:rPr>
                      <w:sz w:val="20"/>
                      <w:szCs w:val="20"/>
                    </w:rPr>
                    <w:t>и</w:t>
                  </w:r>
                  <w:r w:rsidRPr="00D70EE2">
                    <w:rPr>
                      <w:sz w:val="20"/>
                      <w:szCs w:val="20"/>
                    </w:rPr>
                    <w:t>онных ценных бумаг, конвертируемых в обыкновенные акции Банка, посредством закрытой подписки и в</w:t>
                  </w:r>
                  <w:r w:rsidRPr="00D70EE2">
                    <w:rPr>
                      <w:sz w:val="20"/>
                      <w:szCs w:val="20"/>
                    </w:rPr>
                    <w:t>о</w:t>
                  </w:r>
                  <w:r w:rsidRPr="00D70EE2">
                    <w:rPr>
                      <w:sz w:val="20"/>
                      <w:szCs w:val="20"/>
                    </w:rPr>
                    <w:t>проса о размещении эмиссионных ценных бумаг, конвертируемых в обыкновенные акции Банка, посре</w:t>
                  </w:r>
                  <w:r w:rsidRPr="00D70EE2">
                    <w:rPr>
                      <w:sz w:val="20"/>
                      <w:szCs w:val="20"/>
                    </w:rPr>
                    <w:t>д</w:t>
                  </w:r>
                  <w:r w:rsidRPr="00D70EE2">
                    <w:rPr>
                      <w:sz w:val="20"/>
                      <w:szCs w:val="20"/>
                    </w:rPr>
                    <w:t>ством открытой подписки, в случае размещения эмиссионных ценных бумаг, конвертируемых в обыкнове</w:t>
                  </w:r>
                  <w:r w:rsidRPr="00D70EE2">
                    <w:rPr>
                      <w:sz w:val="20"/>
                      <w:szCs w:val="20"/>
                    </w:rPr>
                    <w:t>н</w:t>
                  </w:r>
                  <w:r w:rsidRPr="00D70EE2">
                    <w:rPr>
                      <w:sz w:val="20"/>
                      <w:szCs w:val="20"/>
                    </w:rPr>
                    <w:t>ные акции Банка, составляющие более 25% (двадцати пяти процентов) ранее размещенных обыкновенных акций Банка, решение по которым принимается только по предложению Совета директоров Банка квалиф</w:t>
                  </w:r>
                  <w:r w:rsidRPr="00D70EE2">
                    <w:rPr>
                      <w:sz w:val="20"/>
                      <w:szCs w:val="20"/>
                    </w:rPr>
                    <w:t>и</w:t>
                  </w:r>
                  <w:r w:rsidRPr="00D70EE2">
                    <w:rPr>
                      <w:sz w:val="20"/>
                      <w:szCs w:val="20"/>
                    </w:rPr>
                    <w:t>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Ревизионной комиссии Банка, избрание членов Ревизионной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r w:rsidRPr="00D70EE2">
                    <w:rPr>
                      <w:sz w:val="20"/>
                      <w:szCs w:val="20"/>
                    </w:rPr>
                    <w:t>(решение об избрании членов Ревизионной комиссии принимается простым большинством (более ½ (пол</w:t>
                  </w:r>
                  <w:r w:rsidRPr="00D70EE2">
                    <w:rPr>
                      <w:sz w:val="20"/>
                      <w:szCs w:val="20"/>
                    </w:rPr>
                    <w:t>о</w:t>
                  </w:r>
                  <w:r w:rsidRPr="00D70EE2">
                    <w:rPr>
                      <w:sz w:val="20"/>
                      <w:szCs w:val="20"/>
                    </w:rPr>
                    <w:t>вины)) голосов акционеров – владельцев голосующих акций Банка, не являющихся членами Совета директ</w:t>
                  </w:r>
                  <w:r w:rsidRPr="00D70EE2">
                    <w:rPr>
                      <w:sz w:val="20"/>
                      <w:szCs w:val="20"/>
                    </w:rPr>
                    <w:t>о</w:t>
                  </w:r>
                  <w:r w:rsidRPr="00D70EE2">
                    <w:rPr>
                      <w:sz w:val="20"/>
                      <w:szCs w:val="20"/>
                    </w:rPr>
                    <w:t>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простым больши</w:t>
                  </w:r>
                  <w:r w:rsidRPr="00D70EE2">
                    <w:rPr>
                      <w:sz w:val="20"/>
                      <w:szCs w:val="20"/>
                    </w:rPr>
                    <w:t>н</w:t>
                  </w:r>
                  <w:r w:rsidRPr="00D70EE2">
                    <w:rPr>
                      <w:sz w:val="20"/>
                      <w:szCs w:val="20"/>
                    </w:rPr>
                    <w:t>ством (более ½ (половины)) голосов акционеров – владельцев голосующих акций Банка, принимающих уч</w:t>
                  </w:r>
                  <w:r w:rsidRPr="00D70EE2">
                    <w:rPr>
                      <w:sz w:val="20"/>
                      <w:szCs w:val="20"/>
                    </w:rPr>
                    <w:t>а</w:t>
                  </w:r>
                  <w:r w:rsidRPr="00D70EE2">
                    <w:rPr>
                      <w:sz w:val="20"/>
                      <w:szCs w:val="20"/>
                    </w:rPr>
                    <w:t>стие в Общем собрании акционеров Банка, если иное не предусмотрено Федеральным законом «Об акци</w:t>
                  </w:r>
                  <w:r w:rsidRPr="00D70EE2">
                    <w:rPr>
                      <w:sz w:val="20"/>
                      <w:szCs w:val="20"/>
                    </w:rPr>
                    <w:t>о</w:t>
                  </w:r>
                  <w:r w:rsidRPr="00D70EE2">
                    <w:rPr>
                      <w:sz w:val="20"/>
                      <w:szCs w:val="20"/>
                    </w:rPr>
                    <w:t>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утверждение  Аудиторской организации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выплата (объявление) дивидендов по результатам первого квартала, полугодия, девяти месяцев о</w:t>
                  </w:r>
                  <w:r w:rsidRPr="00D70EE2">
                    <w:rPr>
                      <w:b/>
                      <w:sz w:val="20"/>
                      <w:szCs w:val="20"/>
                    </w:rPr>
                    <w:t>т</w:t>
                  </w:r>
                  <w:r w:rsidRPr="00D70EE2">
                    <w:rPr>
                      <w:b/>
                      <w:sz w:val="20"/>
                      <w:szCs w:val="20"/>
                    </w:rPr>
                    <w:lastRenderedPageBreak/>
                    <w:t>четного года, определение даты на которую определяются лица, имеющие право на получение див</w:t>
                  </w:r>
                  <w:r w:rsidRPr="00D70EE2">
                    <w:rPr>
                      <w:b/>
                      <w:sz w:val="20"/>
                      <w:szCs w:val="20"/>
                    </w:rPr>
                    <w:t>и</w:t>
                  </w:r>
                  <w:r w:rsidRPr="00D70EE2">
                    <w:rPr>
                      <w:b/>
                      <w:sz w:val="20"/>
                      <w:szCs w:val="20"/>
                    </w:rPr>
                    <w:t>дендов (принимаются только по предложению Совета директоров Общества);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w:t>
                  </w:r>
                  <w:r w:rsidRPr="00D70EE2">
                    <w:rPr>
                      <w:sz w:val="20"/>
                      <w:szCs w:val="20"/>
                    </w:rPr>
                    <w:t>у</w:t>
                  </w:r>
                  <w:r w:rsidRPr="00D70EE2">
                    <w:rPr>
                      <w:sz w:val="20"/>
                      <w:szCs w:val="20"/>
                    </w:rPr>
                    <w:t>смотрено Федеральным законом «Об акционерных обществах».</w:t>
                  </w:r>
                </w:p>
                <w:p w:rsidR="00B219E0" w:rsidRPr="00D70EE2" w:rsidRDefault="00B219E0" w:rsidP="00B219E0">
                  <w:pPr>
                    <w:spacing w:after="80" w:line="260" w:lineRule="exact"/>
                    <w:ind w:left="601"/>
                    <w:jc w:val="both"/>
                    <w:rPr>
                      <w:sz w:val="20"/>
                      <w:szCs w:val="20"/>
                    </w:rPr>
                  </w:pPr>
                  <w:r w:rsidRPr="00D70EE2">
                    <w:rPr>
                      <w:sz w:val="20"/>
                      <w:szCs w:val="20"/>
                    </w:rPr>
                    <w:t>Решение по вопросу о выплате (объявлении) дивидендов по привилегированным акциям  определенного т</w:t>
                  </w:r>
                  <w:r w:rsidRPr="00D70EE2">
                    <w:rPr>
                      <w:sz w:val="20"/>
                      <w:szCs w:val="20"/>
                    </w:rPr>
                    <w:t>и</w:t>
                  </w:r>
                  <w:r w:rsidRPr="00D70EE2">
                    <w:rPr>
                      <w:sz w:val="20"/>
                      <w:szCs w:val="20"/>
                    </w:rPr>
                    <w:t>па принимается большинством голосов акционеров - владельцев голосующих акций общества, принима</w:t>
                  </w:r>
                  <w:r w:rsidRPr="00D70EE2">
                    <w:rPr>
                      <w:sz w:val="20"/>
                      <w:szCs w:val="20"/>
                    </w:rPr>
                    <w:t>ю</w:t>
                  </w:r>
                  <w:r w:rsidRPr="00D70EE2">
                    <w:rPr>
                      <w:sz w:val="20"/>
                      <w:szCs w:val="20"/>
                    </w:rPr>
                    <w:t>щих участие в собрании.  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w:t>
                  </w:r>
                  <w:r w:rsidRPr="00D70EE2">
                    <w:rPr>
                      <w:sz w:val="20"/>
                      <w:szCs w:val="20"/>
                    </w:rPr>
                    <w:t>т</w:t>
                  </w:r>
                  <w:r w:rsidRPr="00D70EE2">
                    <w:rPr>
                      <w:sz w:val="20"/>
                      <w:szCs w:val="20"/>
                    </w:rPr>
                    <w:t>ся при подсчете голосов, а также при определении кворума для принятия решения по указанному вопросу).</w:t>
                  </w:r>
                </w:p>
                <w:p w:rsidR="00B219E0" w:rsidRPr="00D70EE2" w:rsidRDefault="00B219E0" w:rsidP="007D7E20">
                  <w:pPr>
                    <w:numPr>
                      <w:ilvl w:val="0"/>
                      <w:numId w:val="12"/>
                    </w:numPr>
                    <w:ind w:left="601" w:hanging="540"/>
                    <w:jc w:val="both"/>
                    <w:rPr>
                      <w:b/>
                      <w:sz w:val="20"/>
                      <w:szCs w:val="20"/>
                    </w:rPr>
                  </w:pPr>
                  <w:r w:rsidRPr="00D70EE2">
                    <w:rPr>
                      <w:b/>
                      <w:sz w:val="20"/>
                      <w:szCs w:val="20"/>
                    </w:rPr>
                    <w:t>утверждение годового отчета, годовой бухгалтерской (финансовой) отчетности Банка, а также распр</w:t>
                  </w:r>
                  <w:r w:rsidRPr="00D70EE2">
                    <w:rPr>
                      <w:b/>
                      <w:sz w:val="20"/>
                      <w:szCs w:val="20"/>
                    </w:rPr>
                    <w:t>е</w:t>
                  </w:r>
                  <w:r w:rsidRPr="00D70EE2">
                    <w:rPr>
                      <w:b/>
                      <w:sz w:val="20"/>
                      <w:szCs w:val="20"/>
                    </w:rPr>
                    <w:t>деление прибыли (в том числе выплата (объявление) дивидендов, за исключением выплаты (объявл</w:t>
                  </w:r>
                  <w:r w:rsidRPr="00D70EE2">
                    <w:rPr>
                      <w:b/>
                      <w:sz w:val="20"/>
                      <w:szCs w:val="20"/>
                    </w:rPr>
                    <w:t>е</w:t>
                  </w:r>
                  <w:r w:rsidRPr="00D70EE2">
                    <w:rPr>
                      <w:b/>
                      <w:sz w:val="20"/>
                      <w:szCs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порядка ведения Общего собрания акционеров;</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67"/>
                    <w:jc w:val="both"/>
                    <w:rPr>
                      <w:b/>
                      <w:sz w:val="20"/>
                      <w:szCs w:val="20"/>
                    </w:rPr>
                  </w:pPr>
                  <w:r w:rsidRPr="00D70EE2">
                    <w:rPr>
                      <w:b/>
                      <w:sz w:val="20"/>
                      <w:szCs w:val="20"/>
                    </w:rPr>
                    <w:t>утверждение внутренних документов, регулирующих деятельность органов Банка: Общего собрания акционеров, Совета директоров, Правления, Председателя Правления, Ревизионной комиссии;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консолидация и дробление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spacing w:after="80"/>
                    <w:ind w:left="601" w:hanging="540"/>
                    <w:jc w:val="both"/>
                    <w:rPr>
                      <w:sz w:val="20"/>
                      <w:szCs w:val="20"/>
                    </w:rPr>
                  </w:pPr>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предметом сделки или нескольких взаимосвязанных сделок является имущество, стоимость которого по данным бухгалтерского учета (цена предложения приобретаемого им</w:t>
                  </w:r>
                  <w:r w:rsidRPr="00D70EE2">
                    <w:rPr>
                      <w:sz w:val="20"/>
                      <w:szCs w:val="20"/>
                    </w:rPr>
                    <w:t>у</w:t>
                  </w:r>
                  <w:r w:rsidRPr="00D70EE2">
                    <w:rPr>
                      <w:sz w:val="20"/>
                      <w:szCs w:val="20"/>
                    </w:rPr>
                    <w:t>щества) Банка составляет 2% (два процента) и более балансовой стоимости активов Банка по данным его бухгалтерской (финансовой) отчетности на последнюю отчетную дату, за исключением сделок, предусмо</w:t>
                  </w:r>
                  <w:r w:rsidRPr="00D70EE2">
                    <w:rPr>
                      <w:sz w:val="20"/>
                      <w:szCs w:val="20"/>
                    </w:rPr>
                    <w:t>т</w:t>
                  </w:r>
                  <w:r w:rsidRPr="00D70EE2">
                    <w:rPr>
                      <w:sz w:val="20"/>
                      <w:szCs w:val="20"/>
                    </w:rPr>
                    <w:t>ренных подпунктами 24) и 25) пункта 9.3. настоящего Устава;</w:t>
                  </w:r>
                </w:p>
                <w:p w:rsidR="00B219E0" w:rsidRPr="00D70EE2" w:rsidRDefault="00B219E0" w:rsidP="007D7E20">
                  <w:pPr>
                    <w:numPr>
                      <w:ilvl w:val="0"/>
                      <w:numId w:val="12"/>
                    </w:numPr>
                    <w:spacing w:after="80"/>
                    <w:ind w:left="601" w:hanging="540"/>
                    <w:jc w:val="both"/>
                    <w:rPr>
                      <w:sz w:val="20"/>
                      <w:szCs w:val="20"/>
                    </w:rPr>
                  </w:pPr>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или реализацией акций, составляющих более 2% (двух процентов) обыкновенных а</w:t>
                  </w:r>
                  <w:r w:rsidRPr="00D70EE2">
                    <w:rPr>
                      <w:sz w:val="20"/>
                      <w:szCs w:val="20"/>
                    </w:rPr>
                    <w:t>к</w:t>
                  </w:r>
                  <w:r w:rsidRPr="00D70EE2">
                    <w:rPr>
                      <w:sz w:val="20"/>
                      <w:szCs w:val="20"/>
                    </w:rPr>
                    <w:t>ций, ранее размещенных Банком, и обыкновенных акций, в которые могут быть конвертированы ранее ра</w:t>
                  </w:r>
                  <w:r w:rsidRPr="00D70EE2">
                    <w:rPr>
                      <w:sz w:val="20"/>
                      <w:szCs w:val="20"/>
                    </w:rPr>
                    <w:t>з</w:t>
                  </w:r>
                  <w:r w:rsidRPr="00D70EE2">
                    <w:rPr>
                      <w:sz w:val="20"/>
                      <w:szCs w:val="20"/>
                    </w:rPr>
                    <w:t>мещенные эмиссионные ценные бумаги, конвертируемые в акции;</w:t>
                  </w:r>
                </w:p>
                <w:p w:rsidR="00B219E0" w:rsidRPr="00D70EE2" w:rsidRDefault="00B219E0" w:rsidP="007D7E20">
                  <w:pPr>
                    <w:numPr>
                      <w:ilvl w:val="0"/>
                      <w:numId w:val="12"/>
                    </w:numPr>
                    <w:spacing w:after="80"/>
                    <w:ind w:left="601" w:hanging="540"/>
                    <w:jc w:val="both"/>
                    <w:rPr>
                      <w:sz w:val="20"/>
                      <w:szCs w:val="20"/>
                    </w:rPr>
                  </w:pPr>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эмиссионных ценных бумаг, конвертируемых в акции, которые могут быть конверт</w:t>
                  </w:r>
                  <w:r w:rsidRPr="00D70EE2">
                    <w:rPr>
                      <w:sz w:val="20"/>
                      <w:szCs w:val="20"/>
                    </w:rPr>
                    <w:t>и</w:t>
                  </w:r>
                  <w:r w:rsidRPr="00D70EE2">
                    <w:rPr>
                      <w:sz w:val="20"/>
                      <w:szCs w:val="20"/>
                    </w:rPr>
                    <w:t>рованы в обыкновенные акции, составляющие более 2% (двух процентов) обыкновенных акций, ранее ра</w:t>
                  </w:r>
                  <w:r w:rsidRPr="00D70EE2">
                    <w:rPr>
                      <w:sz w:val="20"/>
                      <w:szCs w:val="20"/>
                    </w:rPr>
                    <w:t>з</w:t>
                  </w:r>
                  <w:r w:rsidRPr="00D70EE2">
                    <w:rPr>
                      <w:sz w:val="20"/>
                      <w:szCs w:val="20"/>
                    </w:rPr>
                    <w:t>мещенных Банком, и обыкновенных акций, в которые могут быть конвертированы ранее размещенные эми</w:t>
                  </w:r>
                  <w:r w:rsidRPr="00D70EE2">
                    <w:rPr>
                      <w:sz w:val="20"/>
                      <w:szCs w:val="20"/>
                    </w:rPr>
                    <w:t>с</w:t>
                  </w:r>
                  <w:r w:rsidRPr="00D70EE2">
                    <w:rPr>
                      <w:sz w:val="20"/>
                      <w:szCs w:val="20"/>
                    </w:rPr>
                    <w:t>сионные ценные бумаги, конвертируемые в акции;</w:t>
                  </w:r>
                </w:p>
                <w:p w:rsidR="00B219E0" w:rsidRPr="00D70EE2" w:rsidRDefault="00B219E0" w:rsidP="007D7E20">
                  <w:pPr>
                    <w:numPr>
                      <w:ilvl w:val="0"/>
                      <w:numId w:val="12"/>
                    </w:numPr>
                    <w:spacing w:after="80"/>
                    <w:ind w:left="601" w:hanging="540"/>
                    <w:jc w:val="both"/>
                    <w:rPr>
                      <w:sz w:val="20"/>
                      <w:szCs w:val="20"/>
                    </w:rPr>
                  </w:pPr>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количество незаинтересованных директоров, при вынесении Советом д</w:t>
                  </w:r>
                  <w:r w:rsidRPr="00D70EE2">
                    <w:rPr>
                      <w:sz w:val="20"/>
                      <w:szCs w:val="20"/>
                    </w:rPr>
                    <w:t>и</w:t>
                  </w:r>
                  <w:r w:rsidRPr="00D70EE2">
                    <w:rPr>
                      <w:sz w:val="20"/>
                      <w:szCs w:val="20"/>
                    </w:rPr>
                    <w:t>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составит м</w:t>
                  </w:r>
                  <w:r w:rsidRPr="00D70EE2">
                    <w:rPr>
                      <w:sz w:val="20"/>
                      <w:szCs w:val="20"/>
                    </w:rPr>
                    <w:t>е</w:t>
                  </w:r>
                  <w:r w:rsidRPr="00D70EE2">
                    <w:rPr>
                      <w:sz w:val="20"/>
                      <w:szCs w:val="20"/>
                    </w:rPr>
                    <w:t>нее определенного настоящим Уставом кворума для проведения заседания Совета директоров Банка, и соо</w:t>
                  </w:r>
                  <w:r w:rsidRPr="00D70EE2">
                    <w:rPr>
                      <w:sz w:val="20"/>
                      <w:szCs w:val="20"/>
                    </w:rPr>
                    <w:t>т</w:t>
                  </w:r>
                  <w:r w:rsidRPr="00D70EE2">
                    <w:rPr>
                      <w:sz w:val="20"/>
                      <w:szCs w:val="20"/>
                    </w:rPr>
                    <w:t>ветствующий вопрос будет вынесен Советом директоров на решение Общего собрания акционеров;</w:t>
                  </w:r>
                </w:p>
                <w:p w:rsidR="00B219E0" w:rsidRPr="00D70EE2" w:rsidRDefault="00B219E0" w:rsidP="007D7E20">
                  <w:pPr>
                    <w:numPr>
                      <w:ilvl w:val="0"/>
                      <w:numId w:val="12"/>
                    </w:numPr>
                    <w:ind w:left="601" w:hanging="540"/>
                    <w:jc w:val="both"/>
                    <w:rPr>
                      <w:sz w:val="20"/>
                      <w:szCs w:val="20"/>
                    </w:rPr>
                  </w:pPr>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все члены Совета директоров Банка, при вынесении Советом директоров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признаются заинтерес</w:t>
                  </w:r>
                  <w:r w:rsidRPr="00D70EE2">
                    <w:rPr>
                      <w:sz w:val="20"/>
                      <w:szCs w:val="20"/>
                    </w:rPr>
                    <w:t>о</w:t>
                  </w:r>
                  <w:r w:rsidRPr="00D70EE2">
                    <w:rPr>
                      <w:sz w:val="20"/>
                      <w:szCs w:val="20"/>
                    </w:rPr>
                    <w:t xml:space="preserve">ванными лицами и (или) не являются независимыми директорами, и соответствующий вопрос будет вынесен </w:t>
                  </w:r>
                  <w:r w:rsidRPr="00D70EE2">
                    <w:rPr>
                      <w:sz w:val="20"/>
                      <w:szCs w:val="20"/>
                    </w:rPr>
                    <w:lastRenderedPageBreak/>
                    <w:t>Советом директоров на решение Общего собрания акционеров;</w:t>
                  </w:r>
                </w:p>
                <w:p w:rsidR="00B219E0" w:rsidRPr="00D70EE2" w:rsidRDefault="00B219E0" w:rsidP="00B219E0">
                  <w:pPr>
                    <w:spacing w:after="80"/>
                    <w:ind w:left="601"/>
                    <w:jc w:val="both"/>
                    <w:rPr>
                      <w:sz w:val="20"/>
                      <w:szCs w:val="20"/>
                    </w:rPr>
                  </w:pPr>
                  <w:r w:rsidRPr="00D70EE2">
                    <w:rPr>
                      <w:sz w:val="20"/>
                      <w:szCs w:val="20"/>
                    </w:rPr>
                    <w:t>(решения об одобрении сделок, в совершении которых имеется заинтересованность, во всех вышеперечи</w:t>
                  </w:r>
                  <w:r w:rsidRPr="00D70EE2">
                    <w:rPr>
                      <w:sz w:val="20"/>
                      <w:szCs w:val="20"/>
                    </w:rPr>
                    <w:t>с</w:t>
                  </w:r>
                  <w:r w:rsidRPr="00D70EE2">
                    <w:rPr>
                      <w:sz w:val="20"/>
                      <w:szCs w:val="20"/>
                    </w:rPr>
                    <w:t>ленных в подпунктах (23) – (27) случаях принимаются только по предложению Совета директоров Банка простым большинством (более ½ (половины)) голосов всех не  заинтересованных в сделке акционеров – вл</w:t>
                  </w:r>
                  <w:r w:rsidRPr="00D70EE2">
                    <w:rPr>
                      <w:sz w:val="20"/>
                      <w:szCs w:val="20"/>
                    </w:rPr>
                    <w:t>а</w:t>
                  </w:r>
                  <w:r w:rsidRPr="00D70EE2">
                    <w:rPr>
                      <w:sz w:val="20"/>
                      <w:szCs w:val="20"/>
                    </w:rPr>
                    <w:t>дельцев голосующих акций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Общее собрание акционеров одобряет сделки, в совершении которых имеется заинтересованность в порядке, предусмотренном з</w:t>
                  </w:r>
                  <w:r w:rsidRPr="00D70EE2">
                    <w:rPr>
                      <w:b/>
                      <w:sz w:val="20"/>
                      <w:szCs w:val="20"/>
                    </w:rPr>
                    <w:t>а</w:t>
                  </w:r>
                  <w:r w:rsidRPr="00D70EE2">
                    <w:rPr>
                      <w:b/>
                      <w:sz w:val="20"/>
                      <w:szCs w:val="20"/>
                    </w:rPr>
                    <w:t>коном;</w:t>
                  </w:r>
                </w:p>
                <w:p w:rsidR="00B219E0" w:rsidRPr="00D70EE2" w:rsidRDefault="00B219E0" w:rsidP="00B219E0">
                  <w:pPr>
                    <w:spacing w:after="80"/>
                    <w:ind w:left="601"/>
                    <w:jc w:val="both"/>
                    <w:rPr>
                      <w:sz w:val="20"/>
                      <w:szCs w:val="20"/>
                    </w:rPr>
                  </w:pPr>
                  <w:r w:rsidRPr="00D70EE2">
                    <w:rPr>
                      <w:sz w:val="20"/>
                      <w:szCs w:val="20"/>
                    </w:rPr>
                    <w:t>(решение принимается простым большинством (более ½ (половины)) голосов всех не заинтересованных в сделке акционеров – владельцев голосующих акций Банка, если иное не предусмотрено Федеральным зак</w:t>
                  </w:r>
                  <w:r w:rsidRPr="00D70EE2">
                    <w:rPr>
                      <w:sz w:val="20"/>
                      <w:szCs w:val="20"/>
                    </w:rPr>
                    <w:t>о</w:t>
                  </w:r>
                  <w:r w:rsidRPr="00D70EE2">
                    <w:rPr>
                      <w:sz w:val="20"/>
                      <w:szCs w:val="20"/>
                    </w:rPr>
                    <w:t>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одобрение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активов Банка, определенной по данным его бухгалтерской (фина</w:t>
                  </w:r>
                  <w:r w:rsidRPr="00D70EE2">
                    <w:rPr>
                      <w:b/>
                      <w:sz w:val="20"/>
                      <w:szCs w:val="20"/>
                    </w:rPr>
                    <w:t>н</w:t>
                  </w:r>
                  <w:r w:rsidRPr="00D70EE2">
                    <w:rPr>
                      <w:b/>
                      <w:sz w:val="20"/>
                      <w:szCs w:val="20"/>
                    </w:rPr>
                    <w:t>совой)</w:t>
                  </w:r>
                  <w:r w:rsidRPr="00D70EE2">
                    <w:rPr>
                      <w:sz w:val="20"/>
                      <w:szCs w:val="20"/>
                    </w:rPr>
                    <w:t xml:space="preserve"> </w:t>
                  </w:r>
                  <w:r w:rsidRPr="00D70EE2">
                    <w:rPr>
                      <w:b/>
                      <w:sz w:val="20"/>
                      <w:szCs w:val="20"/>
                    </w:rPr>
                    <w:t>отчетности на последнюю отчетную дату;</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tabs>
                      <w:tab w:val="clear" w:pos="1620"/>
                    </w:tabs>
                    <w:ind w:left="601" w:firstLine="0"/>
                    <w:jc w:val="both"/>
                    <w:rPr>
                      <w:b/>
                      <w:sz w:val="20"/>
                      <w:szCs w:val="20"/>
                    </w:rPr>
                  </w:pPr>
                  <w:r w:rsidRPr="00D70EE2">
                    <w:rPr>
                      <w:b/>
                      <w:sz w:val="20"/>
                      <w:szCs w:val="20"/>
                    </w:rPr>
                    <w:t>одобрение в установленном законом и настоящим Уставом порядке крупных сделок в случае, если единогласие членов Совета директоров Банка по вопросу об одобрении крупной сделки, пред</w:t>
                  </w:r>
                  <w:r w:rsidRPr="00D70EE2">
                    <w:rPr>
                      <w:b/>
                      <w:sz w:val="20"/>
                      <w:szCs w:val="20"/>
                    </w:rPr>
                    <w:t>у</w:t>
                  </w:r>
                  <w:r w:rsidRPr="00D70EE2">
                    <w:rPr>
                      <w:b/>
                      <w:sz w:val="20"/>
                      <w:szCs w:val="20"/>
                    </w:rPr>
                    <w:t>смотренному подпунктом 22) пункта 10.2. настоящего Устава, не достигнуто, и в установленных зак</w:t>
                  </w:r>
                  <w:r w:rsidRPr="00D70EE2">
                    <w:rPr>
                      <w:b/>
                      <w:sz w:val="20"/>
                      <w:szCs w:val="20"/>
                    </w:rPr>
                    <w:t>о</w:t>
                  </w:r>
                  <w:r w:rsidRPr="00D70EE2">
                    <w:rPr>
                      <w:b/>
                      <w:sz w:val="20"/>
                      <w:szCs w:val="20"/>
                    </w:rPr>
                    <w:t>ном порядке соответствующий вопрос вынесен Советом директоров на решение Общего собрания а</w:t>
                  </w:r>
                  <w:r w:rsidRPr="00D70EE2">
                    <w:rPr>
                      <w:b/>
                      <w:sz w:val="20"/>
                      <w:szCs w:val="20"/>
                    </w:rPr>
                    <w:t>к</w:t>
                  </w:r>
                  <w:r w:rsidRPr="00D70EE2">
                    <w:rPr>
                      <w:b/>
                      <w:sz w:val="20"/>
                      <w:szCs w:val="20"/>
                    </w:rPr>
                    <w:t>ционеров;</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принятие решения об участии в ассоциациях и иных объединениях коммерческих организаций;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одобрение сделки или н</w:t>
                  </w:r>
                  <w:r w:rsidRPr="00D70EE2">
                    <w:rPr>
                      <w:b/>
                      <w:sz w:val="20"/>
                      <w:szCs w:val="20"/>
                    </w:rPr>
                    <w:t>е</w:t>
                  </w:r>
                  <w:r w:rsidRPr="00D70EE2">
                    <w:rPr>
                      <w:b/>
                      <w:sz w:val="20"/>
                      <w:szCs w:val="20"/>
                    </w:rPr>
                    <w:t>скольких взаимосвязанных сделок, связанных с приобретением, отчуждением либо возможностью о</w:t>
                  </w:r>
                  <w:r w:rsidRPr="00D70EE2">
                    <w:rPr>
                      <w:b/>
                      <w:sz w:val="20"/>
                      <w:szCs w:val="20"/>
                    </w:rPr>
                    <w:t>т</w:t>
                  </w:r>
                  <w:r w:rsidRPr="00D70EE2">
                    <w:rPr>
                      <w:b/>
                      <w:sz w:val="20"/>
                      <w:szCs w:val="20"/>
                    </w:rPr>
                    <w:t>чуждения Банком прямо или косвенно имущества, стоимость которого составляет 10 и более проце</w:t>
                  </w:r>
                  <w:r w:rsidRPr="00D70EE2">
                    <w:rPr>
                      <w:b/>
                      <w:sz w:val="20"/>
                      <w:szCs w:val="20"/>
                    </w:rPr>
                    <w:t>н</w:t>
                  </w:r>
                  <w:r w:rsidRPr="00D70EE2">
                    <w:rPr>
                      <w:b/>
                      <w:sz w:val="20"/>
                      <w:szCs w:val="20"/>
                    </w:rPr>
                    <w:t>тов балансовой стоимости активов Банка, определенной по данным его бухгалтерской (финансовой) отчетности на последнюю отчетную дату, если только такие сделки не совершаются в процессе обы</w:t>
                  </w:r>
                  <w:r w:rsidRPr="00D70EE2">
                    <w:rPr>
                      <w:b/>
                      <w:sz w:val="20"/>
                      <w:szCs w:val="20"/>
                    </w:rPr>
                    <w:t>ч</w:t>
                  </w:r>
                  <w:r w:rsidRPr="00D70EE2">
                    <w:rPr>
                      <w:b/>
                      <w:sz w:val="20"/>
                      <w:szCs w:val="20"/>
                    </w:rPr>
                    <w:t>ной хозяйственной деятельности Банка либо не были совершены до получения Банком добровольного или обязательного предложения;</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принятие решения об ув</w:t>
                  </w:r>
                  <w:r w:rsidRPr="00D70EE2">
                    <w:rPr>
                      <w:b/>
                      <w:sz w:val="20"/>
                      <w:szCs w:val="20"/>
                    </w:rPr>
                    <w:t>е</w:t>
                  </w:r>
                  <w:r w:rsidRPr="00D70EE2">
                    <w:rPr>
                      <w:b/>
                      <w:sz w:val="20"/>
                      <w:szCs w:val="20"/>
                    </w:rPr>
                    <w:t>личении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w:t>
                  </w:r>
                  <w:r w:rsidRPr="00D70EE2">
                    <w:rPr>
                      <w:b/>
                      <w:sz w:val="20"/>
                      <w:szCs w:val="20"/>
                    </w:rPr>
                    <w:t>ы</w:t>
                  </w:r>
                  <w:r w:rsidRPr="00D70EE2">
                    <w:rPr>
                      <w:b/>
                      <w:sz w:val="20"/>
                      <w:szCs w:val="20"/>
                    </w:rPr>
                    <w:t>плачиваемых этим лицам, в случае прекращения их полномочий;</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  приобретение Банком размещенных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B219E0">
                  <w:pPr>
                    <w:tabs>
                      <w:tab w:val="left" w:pos="709"/>
                    </w:tabs>
                    <w:autoSpaceDE w:val="0"/>
                    <w:autoSpaceDN w:val="0"/>
                    <w:adjustRightInd w:val="0"/>
                    <w:ind w:left="601" w:hanging="567"/>
                    <w:jc w:val="both"/>
                    <w:rPr>
                      <w:b/>
                      <w:sz w:val="20"/>
                      <w:szCs w:val="20"/>
                    </w:rPr>
                  </w:pPr>
                  <w:r w:rsidRPr="00D70EE2">
                    <w:rPr>
                      <w:b/>
                      <w:sz w:val="20"/>
                      <w:szCs w:val="20"/>
                    </w:rPr>
                    <w:t>35)</w:t>
                  </w:r>
                  <w:r w:rsidRPr="00D70EE2">
                    <w:rPr>
                      <w:b/>
                      <w:sz w:val="20"/>
                      <w:szCs w:val="20"/>
                    </w:rPr>
                    <w:tab/>
                    <w:t>принятие решения об обращении с заявлением о листинге акций Банка и (или) эмиссионных ценных бумаг Банка, конвертируемых в его акции;</w:t>
                  </w:r>
                </w:p>
                <w:p w:rsidR="00B219E0" w:rsidRPr="00D70EE2" w:rsidRDefault="00B219E0" w:rsidP="00B219E0">
                  <w:pPr>
                    <w:spacing w:after="120" w:line="260" w:lineRule="exact"/>
                    <w:ind w:left="601"/>
                    <w:jc w:val="both"/>
                    <w:rPr>
                      <w:sz w:val="20"/>
                      <w:szCs w:val="20"/>
                    </w:rPr>
                  </w:pPr>
                  <w:r w:rsidRPr="00D70EE2">
                    <w:rPr>
                      <w:sz w:val="20"/>
                      <w:szCs w:val="20"/>
                    </w:rPr>
                    <w:lastRenderedPageBreak/>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B219E0">
                  <w:pPr>
                    <w:ind w:left="601" w:hanging="567"/>
                    <w:jc w:val="both"/>
                    <w:rPr>
                      <w:rFonts w:eastAsia="Calibri"/>
                      <w:b/>
                      <w:sz w:val="20"/>
                      <w:szCs w:val="20"/>
                    </w:rPr>
                  </w:pPr>
                  <w:r w:rsidRPr="00D70EE2">
                    <w:rPr>
                      <w:rFonts w:eastAsia="Calibri"/>
                      <w:b/>
                      <w:sz w:val="20"/>
                      <w:szCs w:val="20"/>
                    </w:rPr>
                    <w:t>36)</w:t>
                  </w:r>
                  <w:r w:rsidRPr="00D70EE2">
                    <w:rPr>
                      <w:rFonts w:eastAsia="Calibri"/>
                      <w:b/>
                      <w:sz w:val="20"/>
                      <w:szCs w:val="20"/>
                    </w:rPr>
                    <w:tab/>
                    <w:t>принятие решения об обращении с заявлением о делистинге акций Банка и (или) эмиссионных це</w:t>
                  </w:r>
                  <w:r w:rsidRPr="00D70EE2">
                    <w:rPr>
                      <w:rFonts w:eastAsia="Calibri"/>
                      <w:b/>
                      <w:sz w:val="20"/>
                      <w:szCs w:val="20"/>
                    </w:rPr>
                    <w:t>н</w:t>
                  </w:r>
                  <w:r w:rsidRPr="00D70EE2">
                    <w:rPr>
                      <w:rFonts w:eastAsia="Calibri"/>
                      <w:b/>
                      <w:sz w:val="20"/>
                      <w:szCs w:val="20"/>
                    </w:rPr>
                    <w:t>ных бумаг Банка, конвертируемых в его акции;</w:t>
                  </w:r>
                </w:p>
                <w:p w:rsidR="00B219E0" w:rsidRPr="00D70EE2" w:rsidRDefault="00B219E0" w:rsidP="00B219E0">
                  <w:pPr>
                    <w:spacing w:after="80"/>
                    <w:ind w:left="601"/>
                    <w:jc w:val="both"/>
                    <w:rPr>
                      <w:b/>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spacing w:after="80"/>
                    <w:ind w:left="601"/>
                    <w:jc w:val="both"/>
                    <w:rPr>
                      <w:b/>
                      <w:sz w:val="20"/>
                      <w:szCs w:val="20"/>
                    </w:rPr>
                  </w:pPr>
                  <w:r w:rsidRPr="00D70EE2">
                    <w:rPr>
                      <w:b/>
                      <w:sz w:val="20"/>
                      <w:szCs w:val="20"/>
                    </w:rPr>
                    <w:t>37)   иные вопросы, предусмотренные законом и настоящим Уставом.</w:t>
                  </w: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B219E0">
                  <w:pPr>
                    <w:ind w:left="601" w:firstLine="459"/>
                    <w:jc w:val="both"/>
                    <w:rPr>
                      <w:sz w:val="20"/>
                      <w:szCs w:val="20"/>
                    </w:rPr>
                  </w:pPr>
                  <w:r w:rsidRPr="00D70EE2">
                    <w:rPr>
                      <w:sz w:val="20"/>
                      <w:szCs w:val="20"/>
                    </w:rPr>
                    <w:t>К компетенции Совета директоров Банка относятся следующие вопросы:</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о</w:t>
                  </w:r>
                  <w:r w:rsidRPr="00D70EE2">
                    <w:rPr>
                      <w:b/>
                      <w:bCs/>
                      <w:sz w:val="20"/>
                      <w:szCs w:val="20"/>
                    </w:rPr>
                    <w:t>пределение приоритетных направлений деятельности Банка, определение стратегии развития Банка, утверждение годовых бюджетов (финансовых планов, сметы)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ДЗК);</w:t>
                  </w:r>
                </w:p>
                <w:p w:rsidR="00B219E0" w:rsidRPr="00D70EE2" w:rsidRDefault="00B219E0" w:rsidP="00B219E0">
                  <w:pPr>
                    <w:tabs>
                      <w:tab w:val="num" w:pos="16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организационной структуры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39"/>
                    <w:jc w:val="both"/>
                    <w:rPr>
                      <w:b/>
                      <w:bCs/>
                      <w:sz w:val="20"/>
                      <w:szCs w:val="20"/>
                    </w:rPr>
                  </w:pPr>
                  <w:r w:rsidRPr="00D70EE2">
                    <w:rPr>
                      <w:b/>
                      <w:bCs/>
                      <w:sz w:val="20"/>
                      <w:szCs w:val="20"/>
                    </w:rPr>
                    <w:t>рассмотрение итогов финансово-хозяйственной деятельности Банка; предварительное рассмотрение г</w:t>
                  </w:r>
                  <w:r w:rsidRPr="00D70EE2">
                    <w:rPr>
                      <w:b/>
                      <w:bCs/>
                      <w:sz w:val="20"/>
                      <w:szCs w:val="20"/>
                    </w:rPr>
                    <w:t>о</w:t>
                  </w:r>
                  <w:r w:rsidRPr="00D70EE2">
                    <w:rPr>
                      <w:b/>
                      <w:bCs/>
                      <w:sz w:val="20"/>
                      <w:szCs w:val="20"/>
                    </w:rPr>
                    <w:t>довых отчетов и годовой бухгалтерской (финансовой) отчетности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итогов финансово-хозяйственной деятельности ДЗК Банка;</w:t>
                  </w:r>
                </w:p>
                <w:p w:rsidR="00B219E0" w:rsidRPr="00D70EE2" w:rsidRDefault="00B219E0" w:rsidP="00B219E0">
                  <w:pPr>
                    <w:tabs>
                      <w:tab w:val="num" w:pos="7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созыв годового и внеочередного Общих собраний акционеров, за исключением случаев, предусмотре</w:t>
                  </w:r>
                  <w:r w:rsidRPr="00D70EE2">
                    <w:rPr>
                      <w:b/>
                      <w:bCs/>
                      <w:sz w:val="20"/>
                      <w:szCs w:val="20"/>
                    </w:rPr>
                    <w:t>н</w:t>
                  </w:r>
                  <w:r w:rsidRPr="00D70EE2">
                    <w:rPr>
                      <w:b/>
                      <w:bCs/>
                      <w:sz w:val="20"/>
                      <w:szCs w:val="20"/>
                    </w:rPr>
                    <w:t>ных действующим законодательством;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повестки дня Общего собрания акционеров;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даты составления списка лиц, имеющих право на участие в Общем собрании акционеров,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компетенции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 xml:space="preserve">(решение принимается простым большинством (более ½ (половины)) голосов, участвующих в заседании </w:t>
                  </w:r>
                  <w:r w:rsidRPr="00D70EE2">
                    <w:rPr>
                      <w:bCs/>
                      <w:sz w:val="20"/>
                      <w:szCs w:val="20"/>
                    </w:rPr>
                    <w:lastRenderedPageBreak/>
                    <w:t>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увеличение уставного капитала Банка путем размещения Банком дополнительных акций посредством открытой подписки, за исключением случаев, предусмотренных подпунктами 9) и 10) пункта  9.3. настоящего Устава;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увеличение уставного капитала Банка путем размещения дополнительных акций Банка посредством конвертации в них ранее выпущенных эмиссионных ценных бумаг, конвертируемых в такие акции;</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размещение Банком облигаций и иных эмиссионных ценных бумаг (включая эмиссионные ценные б</w:t>
                  </w:r>
                  <w:r w:rsidRPr="00D70EE2">
                    <w:rPr>
                      <w:b/>
                      <w:bCs/>
                      <w:sz w:val="20"/>
                      <w:szCs w:val="20"/>
                    </w:rPr>
                    <w:t>у</w:t>
                  </w:r>
                  <w:r w:rsidRPr="00D70EE2">
                    <w:rPr>
                      <w:b/>
                      <w:bCs/>
                      <w:sz w:val="20"/>
                      <w:szCs w:val="20"/>
                    </w:rPr>
                    <w:t>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эмиссионных ценных бумаг, конвертируемых в акции,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облигаций и иных эмиссионных ценных бумаг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в случаях, предусмотренных законом, цены (денежной оценки) имущества, являющегося предметом совершаемых Банком сделок, а также цены размещения</w:t>
                  </w:r>
                  <w:r w:rsidRPr="00D70EE2">
                    <w:rPr>
                      <w:b/>
                      <w:bCs/>
                      <w:color w:val="FF0000"/>
                      <w:sz w:val="20"/>
                      <w:szCs w:val="20"/>
                    </w:rPr>
                    <w:t xml:space="preserve"> </w:t>
                  </w:r>
                  <w:r w:rsidRPr="00D70EE2">
                    <w:rPr>
                      <w:b/>
                      <w:bCs/>
                      <w:sz w:val="20"/>
                      <w:szCs w:val="20"/>
                    </w:rPr>
                    <w:t>или порядка ее определения и ц</w:t>
                  </w:r>
                  <w:r w:rsidRPr="00D70EE2">
                    <w:rPr>
                      <w:b/>
                      <w:bCs/>
                      <w:sz w:val="20"/>
                      <w:szCs w:val="20"/>
                    </w:rPr>
                    <w:t>е</w:t>
                  </w:r>
                  <w:r w:rsidRPr="00D70EE2">
                    <w:rPr>
                      <w:b/>
                      <w:bCs/>
                      <w:sz w:val="20"/>
                      <w:szCs w:val="20"/>
                    </w:rPr>
                    <w:t>ны выкупа эмиссионных ценных бумаг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 Если лицо, заинтересованное в совершении одной или нескольких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w:t>
                  </w:r>
                  <w:r w:rsidRPr="00D70EE2">
                    <w:rPr>
                      <w:bCs/>
                      <w:sz w:val="20"/>
                      <w:szCs w:val="20"/>
                    </w:rPr>
                    <w:t>к</w:t>
                  </w:r>
                  <w:r w:rsidRPr="00D70EE2">
                    <w:rPr>
                      <w:bCs/>
                      <w:sz w:val="20"/>
                      <w:szCs w:val="20"/>
                    </w:rPr>
                    <w:t>торов Банка, не заинтересованных в совершении сделки.).</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приобретение размещенных Банком акций, облигаций и иных ценных бумаг в случаях и в порядке, предусмотренных законодательством Российской Федерации, за исключением случаев, когда такое приобретение связано с уменьшением уставного капитала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w:t>
                  </w:r>
                  <w:r w:rsidRPr="00D70EE2">
                    <w:rPr>
                      <w:b/>
                      <w:bCs/>
                      <w:sz w:val="20"/>
                      <w:szCs w:val="20"/>
                    </w:rPr>
                    <w:t>з</w:t>
                  </w:r>
                  <w:r w:rsidRPr="00D70EE2">
                    <w:rPr>
                      <w:b/>
                      <w:bCs/>
                      <w:sz w:val="20"/>
                      <w:szCs w:val="20"/>
                    </w:rPr>
                    <w:t>менения и прекращения трудовых, гражданско-правовых и любых других типов договоров с Предс</w:t>
                  </w:r>
                  <w:r w:rsidRPr="00D70EE2">
                    <w:rPr>
                      <w:b/>
                      <w:bCs/>
                      <w:sz w:val="20"/>
                      <w:szCs w:val="20"/>
                    </w:rPr>
                    <w:t>е</w:t>
                  </w:r>
                  <w:r w:rsidRPr="00D70EE2">
                    <w:rPr>
                      <w:b/>
                      <w:bCs/>
                      <w:sz w:val="20"/>
                      <w:szCs w:val="20"/>
                    </w:rPr>
                    <w:t>дателем Правления и с членами Правления Банка; досрочное прекращение полномочий Председателя Правления Банка  и  членов 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выплачиваемого вознаграждения и (или) порядка компенсации расходов членам Ревизионной комиссии Банка, а также определение ра</w:t>
                  </w:r>
                  <w:r w:rsidRPr="00D70EE2">
                    <w:rPr>
                      <w:b/>
                      <w:bCs/>
                      <w:sz w:val="20"/>
                      <w:szCs w:val="20"/>
                    </w:rPr>
                    <w:t>з</w:t>
                  </w:r>
                  <w:r w:rsidRPr="00D70EE2">
                    <w:rPr>
                      <w:b/>
                      <w:bCs/>
                      <w:sz w:val="20"/>
                      <w:szCs w:val="20"/>
                    </w:rPr>
                    <w:t>мера оплаты услуг Аудиторской организации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дивиденда по акциям и порядка его выплаты, в случаях, когда размер дивидендов по акциям превышает первоначально одобренный в годовом бюджете Банка. Установление даты, на которую определяются лица, имеющие право на п</w:t>
                  </w:r>
                  <w:r w:rsidRPr="00D70EE2">
                    <w:rPr>
                      <w:b/>
                      <w:bCs/>
                      <w:sz w:val="20"/>
                      <w:szCs w:val="20"/>
                    </w:rPr>
                    <w:t>о</w:t>
                  </w:r>
                  <w:r w:rsidRPr="00D70EE2">
                    <w:rPr>
                      <w:b/>
                      <w:bCs/>
                      <w:sz w:val="20"/>
                      <w:szCs w:val="20"/>
                    </w:rPr>
                    <w:t>лучение дивидендов;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дивиденда по акциям и порядка его выплаты, в случаях, когда размер дивидендов по акциям не превышает первоначально одобренный в годовом бюджете Банка;</w:t>
                  </w:r>
                </w:p>
                <w:p w:rsidR="00B219E0" w:rsidRPr="00D70EE2" w:rsidRDefault="00B219E0" w:rsidP="00B219E0">
                  <w:pPr>
                    <w:spacing w:after="80" w:line="260" w:lineRule="exact"/>
                    <w:ind w:left="601"/>
                    <w:jc w:val="both"/>
                    <w:rPr>
                      <w:b/>
                      <w:bCs/>
                      <w:sz w:val="20"/>
                      <w:szCs w:val="20"/>
                    </w:rPr>
                  </w:pPr>
                  <w:r w:rsidRPr="00D70EE2">
                    <w:rPr>
                      <w:bCs/>
                      <w:sz w:val="20"/>
                      <w:szCs w:val="20"/>
                    </w:rPr>
                    <w:t xml:space="preserve">(решение принимается простым большинством (более ½ (половины)) голосов, участвующих в заседании </w:t>
                  </w:r>
                  <w:r w:rsidRPr="00D70EE2">
                    <w:rPr>
                      <w:bCs/>
                      <w:sz w:val="20"/>
                      <w:szCs w:val="20"/>
                    </w:rPr>
                    <w:lastRenderedPageBreak/>
                    <w:t>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использование резервного фонда и иных фондов Банка, а также утверждение внутренних документов, регулирующих порядок формирования и использования фондов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внутренних документов Банка (за исключением внутренних документов, утверждение к</w:t>
                  </w:r>
                  <w:r w:rsidRPr="00D70EE2">
                    <w:rPr>
                      <w:b/>
                      <w:bCs/>
                      <w:sz w:val="20"/>
                      <w:szCs w:val="20"/>
                    </w:rPr>
                    <w:t>о</w:t>
                  </w:r>
                  <w:r w:rsidRPr="00D70EE2">
                    <w:rPr>
                      <w:b/>
                      <w:bCs/>
                      <w:sz w:val="20"/>
                      <w:szCs w:val="20"/>
                    </w:rPr>
                    <w:t>торых отнесено к компетенции Общего собрания акционеров Банка и исполнительных органов Ба</w:t>
                  </w:r>
                  <w:r w:rsidRPr="00D70EE2">
                    <w:rPr>
                      <w:b/>
                      <w:bCs/>
                      <w:sz w:val="20"/>
                      <w:szCs w:val="20"/>
                    </w:rPr>
                    <w:t>н</w:t>
                  </w:r>
                  <w:r w:rsidRPr="00D70EE2">
                    <w:rPr>
                      <w:b/>
                      <w:bCs/>
                      <w:sz w:val="20"/>
                      <w:szCs w:val="20"/>
                    </w:rPr>
                    <w:t>ка), регулирующих принципы деятельности Банка в следующих областях:</w:t>
                  </w:r>
                </w:p>
                <w:p w:rsidR="00B219E0" w:rsidRPr="00D70EE2" w:rsidRDefault="00B219E0" w:rsidP="007D7E20">
                  <w:pPr>
                    <w:numPr>
                      <w:ilvl w:val="3"/>
                      <w:numId w:val="10"/>
                    </w:numPr>
                    <w:tabs>
                      <w:tab w:val="clear" w:pos="2880"/>
                      <w:tab w:val="num" w:pos="1260"/>
                    </w:tabs>
                    <w:spacing w:after="80" w:line="260" w:lineRule="exact"/>
                    <w:ind w:left="601" w:hanging="540"/>
                    <w:jc w:val="both"/>
                    <w:rPr>
                      <w:b/>
                      <w:bCs/>
                      <w:sz w:val="20"/>
                      <w:szCs w:val="20"/>
                    </w:rPr>
                  </w:pPr>
                  <w:r w:rsidRPr="00D70EE2">
                    <w:rPr>
                      <w:b/>
                      <w:bCs/>
                      <w:sz w:val="20"/>
                      <w:szCs w:val="20"/>
                    </w:rPr>
                    <w:t>стратегия, инвестиции, новые виды банковских услуг;</w:t>
                  </w:r>
                </w:p>
                <w:p w:rsidR="00B219E0" w:rsidRPr="00D70EE2" w:rsidRDefault="00B219E0" w:rsidP="007D7E20">
                  <w:pPr>
                    <w:numPr>
                      <w:ilvl w:val="3"/>
                      <w:numId w:val="10"/>
                    </w:numPr>
                    <w:tabs>
                      <w:tab w:val="clear" w:pos="2880"/>
                      <w:tab w:val="num" w:pos="720"/>
                      <w:tab w:val="num" w:pos="1260"/>
                    </w:tabs>
                    <w:spacing w:after="80" w:line="260" w:lineRule="exact"/>
                    <w:ind w:left="601" w:hanging="539"/>
                    <w:jc w:val="both"/>
                    <w:rPr>
                      <w:b/>
                      <w:bCs/>
                      <w:sz w:val="20"/>
                      <w:szCs w:val="20"/>
                    </w:rPr>
                  </w:pPr>
                  <w:r w:rsidRPr="00D70EE2">
                    <w:rPr>
                      <w:b/>
                      <w:bCs/>
                      <w:sz w:val="20"/>
                      <w:szCs w:val="20"/>
                    </w:rPr>
                    <w:t>организация внутреннего контроля, в том числе в части противодействия легализации (отмыванию) доходов, полученных преступным путем, и финансированию терроризма;</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участие в ДЗК, группах или объединениях, создание и деятельность филиалов и представительств;</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корпоративное управление.</w:t>
                  </w:r>
                </w:p>
                <w:p w:rsidR="00B219E0" w:rsidRPr="00D70EE2" w:rsidRDefault="00B219E0" w:rsidP="00B219E0">
                  <w:pPr>
                    <w:tabs>
                      <w:tab w:val="num" w:pos="126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утверждение Кодекса корпоративного управления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создание филиалов и открытие представительств Банка, а также принятие решения об их закрытии; утверждение Положений о филиалах и представительствах;</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одобрение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бухгалтерской (финансовой) отчетности на последнюю отчетную дату, а также одобрение сделок, связанных с отчуждением или возможностью отчуждения недвижимого им</w:t>
                  </w:r>
                  <w:r w:rsidRPr="00D70EE2">
                    <w:rPr>
                      <w:b/>
                      <w:bCs/>
                      <w:sz w:val="20"/>
                      <w:szCs w:val="20"/>
                    </w:rPr>
                    <w:t>у</w:t>
                  </w:r>
                  <w:r w:rsidRPr="00D70EE2">
                    <w:rPr>
                      <w:b/>
                      <w:bCs/>
                      <w:sz w:val="20"/>
                      <w:szCs w:val="20"/>
                    </w:rPr>
                    <w:t>щества, стоимость которого превышает 10% (десять процентов) балансовой стоимости активов Ба</w:t>
                  </w:r>
                  <w:r w:rsidRPr="00D70EE2">
                    <w:rPr>
                      <w:b/>
                      <w:bCs/>
                      <w:sz w:val="20"/>
                      <w:szCs w:val="20"/>
                    </w:rPr>
                    <w:t>н</w:t>
                  </w:r>
                  <w:r w:rsidRPr="00D70EE2">
                    <w:rPr>
                      <w:b/>
                      <w:bCs/>
                      <w:sz w:val="20"/>
                      <w:szCs w:val="20"/>
                    </w:rPr>
                    <w:t>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об одобрении сделок с недвижимостью принимается простым большинством (более ½ (половины)) голосов, участвующих в заседании членов Совета директоров Банка; решение об одобрении крупных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одобрение в установленном законом порядке сделок, в совершении которых имеется заинтересова</w:t>
                  </w:r>
                  <w:r w:rsidRPr="00D70EE2">
                    <w:rPr>
                      <w:b/>
                      <w:bCs/>
                      <w:sz w:val="20"/>
                      <w:szCs w:val="20"/>
                    </w:rPr>
                    <w:t>н</w:t>
                  </w:r>
                  <w:r w:rsidRPr="00D70EE2">
                    <w:rPr>
                      <w:b/>
                      <w:bCs/>
                      <w:sz w:val="20"/>
                      <w:szCs w:val="20"/>
                    </w:rPr>
                    <w:t>ность, за исключением случаев, когда принятие соответствующего решения относится к компетенции Общего собрания акционеров Банка в соответствии с подпунктами 23-28 пункта 9.3 настоящего Уст</w:t>
                  </w:r>
                  <w:r w:rsidRPr="00D70EE2">
                    <w:rPr>
                      <w:b/>
                      <w:bCs/>
                      <w:sz w:val="20"/>
                      <w:szCs w:val="20"/>
                    </w:rPr>
                    <w:t>а</w:t>
                  </w:r>
                  <w:r w:rsidRPr="00D70EE2">
                    <w:rPr>
                      <w:b/>
                      <w:bCs/>
                      <w:sz w:val="20"/>
                      <w:szCs w:val="20"/>
                    </w:rPr>
                    <w:t>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всех не заинтересованных в сделке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регистратора Банка и условий договора с ним, а также расторжение договора с ним;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принятие решения о реализации выкупленных и приобретенных по иным основаниям акций Банка, п</w:t>
                  </w:r>
                  <w:r w:rsidRPr="00D70EE2">
                    <w:rPr>
                      <w:b/>
                      <w:bCs/>
                      <w:sz w:val="20"/>
                      <w:szCs w:val="20"/>
                    </w:rPr>
                    <w:t>о</w:t>
                  </w:r>
                  <w:r w:rsidRPr="00D70EE2">
                    <w:rPr>
                      <w:b/>
                      <w:bCs/>
                      <w:sz w:val="20"/>
                      <w:szCs w:val="20"/>
                    </w:rPr>
                    <w:t>ступивших в распоряжение Банка в соответствии с требованиями закона и настоящего Устава;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решений о выпуске, проспектов, отчетов об итогах выпуска, а также отчетов об итогах пр</w:t>
                  </w:r>
                  <w:r w:rsidRPr="00D70EE2">
                    <w:rPr>
                      <w:b/>
                      <w:bCs/>
                      <w:sz w:val="20"/>
                      <w:szCs w:val="20"/>
                    </w:rPr>
                    <w:t>и</w:t>
                  </w:r>
                  <w:r w:rsidRPr="00D70EE2">
                    <w:rPr>
                      <w:b/>
                      <w:bCs/>
                      <w:sz w:val="20"/>
                      <w:szCs w:val="20"/>
                    </w:rPr>
                    <w:t>обретения Банком ценных бумаг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вынесение на повестку дня Общего собрания акционеров вопросов в случаях, предусмотренных законом и настоящим Уставом;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lastRenderedPageBreak/>
                    <w:t>(решения о вынесении на повестку дня Общего собрания акционеров всех указанных вопросов принимаются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принятие решения  об участии, изменении доли участия и прекращении участия Банка в других орган</w:t>
                  </w:r>
                  <w:r w:rsidRPr="00D70EE2">
                    <w:rPr>
                      <w:b/>
                      <w:bCs/>
                      <w:sz w:val="20"/>
                      <w:szCs w:val="20"/>
                    </w:rPr>
                    <w:t>и</w:t>
                  </w:r>
                  <w:r w:rsidRPr="00D70EE2">
                    <w:rPr>
                      <w:b/>
                      <w:bCs/>
                      <w:sz w:val="20"/>
                      <w:szCs w:val="20"/>
                    </w:rPr>
                    <w:t>зациях (за исключением случаев, когда принятие соответствующего решения относится к компете</w:t>
                  </w:r>
                  <w:r w:rsidRPr="00D70EE2">
                    <w:rPr>
                      <w:b/>
                      <w:bCs/>
                      <w:sz w:val="20"/>
                      <w:szCs w:val="20"/>
                    </w:rPr>
                    <w:t>н</w:t>
                  </w:r>
                  <w:r w:rsidRPr="00D70EE2">
                    <w:rPr>
                      <w:b/>
                      <w:bCs/>
                      <w:sz w:val="20"/>
                      <w:szCs w:val="20"/>
                    </w:rPr>
                    <w:t>ции Общего собрания акционеров Банка в соответствии с подпунктом 31) пункта  9.3. настоящего Устава, и случаев приобретения/продажи Банком акций на организованных торгах), в том числе о с</w:t>
                  </w:r>
                  <w:r w:rsidRPr="00D70EE2">
                    <w:rPr>
                      <w:b/>
                      <w:bCs/>
                      <w:sz w:val="20"/>
                      <w:szCs w:val="20"/>
                    </w:rPr>
                    <w:t>о</w:t>
                  </w:r>
                  <w:r w:rsidRPr="00D70EE2">
                    <w:rPr>
                      <w:b/>
                      <w:bCs/>
                      <w:sz w:val="20"/>
                      <w:szCs w:val="20"/>
                    </w:rPr>
                    <w:t>здании ДЗК Банка. Одобрение условий договоров об учреждении ДЗК, соглашений акционеров (участников) и иных документов, регулирующих вопросы создания юридических лиц, в уставных к</w:t>
                  </w:r>
                  <w:r w:rsidRPr="00D70EE2">
                    <w:rPr>
                      <w:b/>
                      <w:bCs/>
                      <w:sz w:val="20"/>
                      <w:szCs w:val="20"/>
                    </w:rPr>
                    <w:t>а</w:t>
                  </w:r>
                  <w:r w:rsidRPr="00D70EE2">
                    <w:rPr>
                      <w:b/>
                      <w:bCs/>
                      <w:sz w:val="20"/>
                      <w:szCs w:val="20"/>
                    </w:rPr>
                    <w:t>питалах которых планирует участвовать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рассмотрение кандидатур и утверждение кандидатов, подлежащих выдвижению в состав органов упра</w:t>
                  </w:r>
                  <w:r w:rsidRPr="00D70EE2">
                    <w:rPr>
                      <w:b/>
                      <w:bCs/>
                      <w:sz w:val="20"/>
                      <w:szCs w:val="20"/>
                    </w:rPr>
                    <w:t>в</w:t>
                  </w:r>
                  <w:r w:rsidRPr="00D70EE2">
                    <w:rPr>
                      <w:b/>
                      <w:bCs/>
                      <w:sz w:val="20"/>
                      <w:szCs w:val="20"/>
                    </w:rPr>
                    <w:t>ления и контроля ДЗК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согласование участия Председателя Правления и членов Правления в  Советах директоров иных орг</w:t>
                  </w:r>
                  <w:r w:rsidRPr="00D70EE2">
                    <w:rPr>
                      <w:b/>
                      <w:bCs/>
                      <w:sz w:val="20"/>
                      <w:szCs w:val="20"/>
                    </w:rPr>
                    <w:t>а</w:t>
                  </w:r>
                  <w:r w:rsidRPr="00D70EE2">
                    <w:rPr>
                      <w:b/>
                      <w:bCs/>
                      <w:sz w:val="20"/>
                      <w:szCs w:val="20"/>
                    </w:rPr>
                    <w:t>низаций;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принятие рекомендаций в отношении полученного Банком  добровольного или обязательного предлож</w:t>
                  </w:r>
                  <w:r w:rsidRPr="00D70EE2">
                    <w:rPr>
                      <w:b/>
                      <w:bCs/>
                      <w:sz w:val="20"/>
                      <w:szCs w:val="20"/>
                    </w:rPr>
                    <w:t>е</w:t>
                  </w:r>
                  <w:r w:rsidRPr="00D70EE2">
                    <w:rPr>
                      <w:b/>
                      <w:bCs/>
                      <w:sz w:val="20"/>
                      <w:szCs w:val="20"/>
                    </w:rPr>
                    <w:t>ния в  соответствии с главой ХI.1 Федерального закона «Об акционерных обществах», включающие оценку предложенной цены приобретаемых ценных бумаг и возможного изменения их рыночной ст</w:t>
                  </w:r>
                  <w:r w:rsidRPr="00D70EE2">
                    <w:rPr>
                      <w:b/>
                      <w:bCs/>
                      <w:sz w:val="20"/>
                      <w:szCs w:val="20"/>
                    </w:rPr>
                    <w:t>о</w:t>
                  </w:r>
                  <w:r w:rsidRPr="00D70EE2">
                    <w:rPr>
                      <w:b/>
                      <w:bCs/>
                      <w:sz w:val="20"/>
                      <w:szCs w:val="20"/>
                    </w:rPr>
                    <w:t>имости после приобретения, оценку планов лица, направившего добровольное или обязательное пре</w:t>
                  </w:r>
                  <w:r w:rsidRPr="00D70EE2">
                    <w:rPr>
                      <w:b/>
                      <w:bCs/>
                      <w:sz w:val="20"/>
                      <w:szCs w:val="20"/>
                    </w:rPr>
                    <w:t>д</w:t>
                  </w:r>
                  <w:r w:rsidRPr="00D70EE2">
                    <w:rPr>
                      <w:b/>
                      <w:bCs/>
                      <w:sz w:val="20"/>
                      <w:szCs w:val="20"/>
                    </w:rPr>
                    <w:t>ложение, в отношении Банка, в том числе в отношении  его работников;</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установление порядка взаимодействия с хозяйственными обществами и организациями, акциями и д</w:t>
                  </w:r>
                  <w:r w:rsidRPr="00D70EE2">
                    <w:rPr>
                      <w:b/>
                      <w:bCs/>
                      <w:sz w:val="20"/>
                      <w:szCs w:val="20"/>
                    </w:rPr>
                    <w:t>о</w:t>
                  </w:r>
                  <w:r w:rsidRPr="00D70EE2">
                    <w:rPr>
                      <w:b/>
                      <w:bCs/>
                      <w:sz w:val="20"/>
                      <w:szCs w:val="20"/>
                    </w:rPr>
                    <w:t>лями которых владеет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Корпоративного секретаря Банка и прекращение его полномочий, а также утверждение принципов оценки его работы и системы вознаграждений;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по представлению Председателя Правления Банка утверждение кандидатов на  должности заместителей Председателя Правления, Главного бухгалтера и заместителей Главного бухгалтера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и досрочное прекращение полномочий финансового контролера и лица, осуществляющего функции руководителя службы управления рисками;</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образцов товарных знаков, а также эмблем и иных средств визуальной идентификации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стратегии управления рисками и капиталом Банка, в том числе в части обеспечения дост</w:t>
                  </w:r>
                  <w:r w:rsidRPr="00D70EE2">
                    <w:rPr>
                      <w:b/>
                      <w:bCs/>
                      <w:sz w:val="20"/>
                      <w:szCs w:val="20"/>
                    </w:rPr>
                    <w:t>а</w:t>
                  </w:r>
                  <w:r w:rsidRPr="00D70EE2">
                    <w:rPr>
                      <w:b/>
                      <w:bCs/>
                      <w:sz w:val="20"/>
                      <w:szCs w:val="20"/>
                    </w:rPr>
                    <w:t xml:space="preserve">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w:t>
                  </w:r>
                  <w:r w:rsidRPr="00D70EE2">
                    <w:rPr>
                      <w:b/>
                      <w:bCs/>
                      <w:sz w:val="20"/>
                      <w:szCs w:val="20"/>
                    </w:rPr>
                    <w:lastRenderedPageBreak/>
                    <w:t>наиболее значимыми для Банка рисками и контроль за реализацией указанного порядка;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утверждение порядка применения банковских методик управления рисками и моделей количественной оценки рисков (в случае, предусмотренном статьей 72.1 Федерального </w:t>
                  </w:r>
                  <w:hyperlink r:id="rId22" w:history="1">
                    <w:r w:rsidRPr="00D70EE2">
                      <w:rPr>
                        <w:b/>
                        <w:bCs/>
                        <w:sz w:val="20"/>
                        <w:szCs w:val="20"/>
                      </w:rPr>
                      <w:t>закона</w:t>
                    </w:r>
                  </w:hyperlink>
                  <w:r w:rsidRPr="00D70EE2">
                    <w:rPr>
                      <w:b/>
                      <w:bCs/>
                      <w:sz w:val="20"/>
                      <w:szCs w:val="20"/>
                    </w:rPr>
                    <w:t xml:space="preserve"> «О Центральном банке Российской Федерации (Банке России)»), включая оценку активов и обязательств, внебалансовых требований и обязательств Банка, а также сценариев и результатов стресс-тестирования;</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порядка предотвращения конфликтов интересов, плана восстановления финансовой усто</w:t>
                  </w:r>
                  <w:r w:rsidRPr="00D70EE2">
                    <w:rPr>
                      <w:b/>
                      <w:bCs/>
                      <w:sz w:val="20"/>
                      <w:szCs w:val="20"/>
                    </w:rPr>
                    <w:t>й</w:t>
                  </w:r>
                  <w:r w:rsidRPr="00D70EE2">
                    <w:rPr>
                      <w:b/>
                      <w:bCs/>
                      <w:sz w:val="20"/>
                      <w:szCs w:val="20"/>
                    </w:rPr>
                    <w:t>чивости в случае существенного ухудшения финансового состояния Банка, плана действий, напра</w:t>
                  </w:r>
                  <w:r w:rsidRPr="00D70EE2">
                    <w:rPr>
                      <w:b/>
                      <w:bCs/>
                      <w:sz w:val="20"/>
                      <w:szCs w:val="20"/>
                    </w:rPr>
                    <w:t>в</w:t>
                  </w:r>
                  <w:r w:rsidRPr="00D70EE2">
                    <w:rPr>
                      <w:b/>
                      <w:bCs/>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w:t>
                  </w:r>
                  <w:r w:rsidRPr="00D70EE2">
                    <w:rPr>
                      <w:b/>
                      <w:bCs/>
                      <w:sz w:val="20"/>
                      <w:szCs w:val="20"/>
                    </w:rPr>
                    <w:t>р</w:t>
                  </w:r>
                  <w:r w:rsidRPr="00D70EE2">
                    <w:rPr>
                      <w:b/>
                      <w:bCs/>
                      <w:sz w:val="20"/>
                      <w:szCs w:val="20"/>
                    </w:rPr>
                    <w:t>тамента внутреннего аудита кредитной организации, плана работы Департамента внутреннего аудита кредитной организации, утверждение политики Банка в области оплаты труда и контроль ее реализ</w:t>
                  </w:r>
                  <w:r w:rsidRPr="00D70EE2">
                    <w:rPr>
                      <w:b/>
                      <w:bCs/>
                      <w:sz w:val="20"/>
                      <w:szCs w:val="20"/>
                    </w:rPr>
                    <w:t>а</w:t>
                  </w:r>
                  <w:r w:rsidRPr="00D70EE2">
                    <w:rPr>
                      <w:b/>
                      <w:bCs/>
                      <w:sz w:val="20"/>
                      <w:szCs w:val="20"/>
                    </w:rPr>
                    <w:t>ции;</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sz w:val="20"/>
                      <w:szCs w:val="20"/>
                    </w:rPr>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D70EE2">
                    <w:rPr>
                      <w:b/>
                      <w:sz w:val="20"/>
                      <w:szCs w:val="20"/>
                    </w:rPr>
                    <w:t>о</w:t>
                  </w:r>
                  <w:r w:rsidRPr="00D70EE2">
                    <w:rPr>
                      <w:b/>
                      <w:sz w:val="20"/>
                      <w:szCs w:val="20"/>
                    </w:rPr>
                    <w:t>водителям Банка, лицу, осуществляющему функции руководителя службы управления рисками, Д</w:t>
                  </w:r>
                  <w:r w:rsidRPr="00D70EE2">
                    <w:rPr>
                      <w:b/>
                      <w:sz w:val="20"/>
                      <w:szCs w:val="20"/>
                    </w:rPr>
                    <w:t>и</w:t>
                  </w:r>
                  <w:r w:rsidRPr="00D70EE2">
                    <w:rPr>
                      <w:b/>
                      <w:sz w:val="20"/>
                      <w:szCs w:val="20"/>
                    </w:rPr>
                    <w:t>ректору Департамента внутреннего аудита Банка и иным руководителям (работникам), принима</w:t>
                  </w:r>
                  <w:r w:rsidRPr="00D70EE2">
                    <w:rPr>
                      <w:b/>
                      <w:sz w:val="20"/>
                      <w:szCs w:val="20"/>
                    </w:rPr>
                    <w:t>ю</w:t>
                  </w:r>
                  <w:r w:rsidRPr="00D70EE2">
                    <w:rPr>
                      <w:b/>
                      <w:sz w:val="20"/>
                      <w:szCs w:val="20"/>
                    </w:rPr>
                    <w:t>щим решения об осуществлении Банком операций и иных сделок, результаты которых могут повл</w:t>
                  </w:r>
                  <w:r w:rsidRPr="00D70EE2">
                    <w:rPr>
                      <w:b/>
                      <w:sz w:val="20"/>
                      <w:szCs w:val="20"/>
                    </w:rPr>
                    <w:t>и</w:t>
                  </w:r>
                  <w:r w:rsidRPr="00D70EE2">
                    <w:rPr>
                      <w:b/>
                      <w:sz w:val="20"/>
                      <w:szCs w:val="20"/>
                    </w:rPr>
                    <w:t>ять на соблюдение Банком обязательных нормативов или возникновение иных ситуаций, угрожа</w:t>
                  </w:r>
                  <w:r w:rsidRPr="00D70EE2">
                    <w:rPr>
                      <w:b/>
                      <w:sz w:val="20"/>
                      <w:szCs w:val="20"/>
                    </w:rPr>
                    <w:t>ю</w:t>
                  </w:r>
                  <w:r w:rsidRPr="00D70EE2">
                    <w:rPr>
                      <w:b/>
                      <w:sz w:val="20"/>
                      <w:szCs w:val="20"/>
                    </w:rPr>
                    <w:t>щих интересам вкладчиков и кредиторов, включая основания для осуществления мер по предупр</w:t>
                  </w:r>
                  <w:r w:rsidRPr="00D70EE2">
                    <w:rPr>
                      <w:b/>
                      <w:sz w:val="20"/>
                      <w:szCs w:val="20"/>
                    </w:rPr>
                    <w:t>е</w:t>
                  </w:r>
                  <w:r w:rsidRPr="00D70EE2">
                    <w:rPr>
                      <w:b/>
                      <w:sz w:val="20"/>
                      <w:szCs w:val="20"/>
                    </w:rPr>
                    <w:t>ждению несостоятельности (банкротства) Банка, квалификационные требования к указанным лицам, а также размер фонда оплаты труда Банка)</w:t>
                  </w:r>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w:t>
                  </w:r>
                  <w:r w:rsidRPr="00D70EE2">
                    <w:rPr>
                      <w:b/>
                      <w:sz w:val="20"/>
                      <w:szCs w:val="20"/>
                    </w:rPr>
                    <w:t>пр</w:t>
                  </w:r>
                  <w:r w:rsidRPr="00D70EE2">
                    <w:rPr>
                      <w:b/>
                      <w:sz w:val="20"/>
                      <w:szCs w:val="20"/>
                    </w:rPr>
                    <w:t>о</w:t>
                  </w:r>
                  <w:r w:rsidRPr="00D70EE2">
                    <w:rPr>
                      <w:b/>
                      <w:sz w:val="20"/>
                      <w:szCs w:val="20"/>
                    </w:rPr>
                    <w:t>ведение оценки собственной работы и представление ее результатов Общему собранию акционеров Банка;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проведение оценки на основе отчетов Департамента внутреннего аудита соблюдения Председателем Правления Банка и Правлением Банка стратегий и порядков, утвержденных Советом директоров;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выработка позиции Банка по корпоративным конфликтам;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 xml:space="preserve">назначение Директора Департамента внутреннего аудита и досрочное прекращение его полномочий, определение  условий договора, заключаемого с ним,  </w:t>
                  </w:r>
                  <w:r w:rsidRPr="00D70EE2">
                    <w:rPr>
                      <w:b/>
                      <w:bCs/>
                      <w:sz w:val="20"/>
                      <w:szCs w:val="20"/>
                    </w:rPr>
                    <w:t>утверждение Положения о Департаменте вну</w:t>
                  </w:r>
                  <w:r w:rsidRPr="00D70EE2">
                    <w:rPr>
                      <w:b/>
                      <w:bCs/>
                      <w:sz w:val="20"/>
                      <w:szCs w:val="20"/>
                    </w:rPr>
                    <w:t>т</w:t>
                  </w:r>
                  <w:r w:rsidRPr="00D70EE2">
                    <w:rPr>
                      <w:b/>
                      <w:bCs/>
                      <w:sz w:val="20"/>
                      <w:szCs w:val="20"/>
                    </w:rPr>
                    <w:t>реннего аудита;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r w:rsidRPr="00D70EE2">
                    <w:rPr>
                      <w:b/>
                      <w:bCs/>
                      <w:sz w:val="20"/>
                      <w:szCs w:val="20"/>
                    </w:rPr>
                    <w:t>осуществление контроля за деятельностью исполнительных органов Банка и иных функций в рамках системы внутреннего контроля;</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r w:rsidRPr="00D70EE2">
                    <w:rPr>
                      <w:b/>
                      <w:bCs/>
                      <w:sz w:val="20"/>
                      <w:szCs w:val="20"/>
                    </w:rPr>
                    <w:t>определение позиции Банка (представителей Банка) по вопросам принятия (непринятия) решения Ба</w:t>
                  </w:r>
                  <w:r w:rsidRPr="00D70EE2">
                    <w:rPr>
                      <w:b/>
                      <w:bCs/>
                      <w:sz w:val="20"/>
                      <w:szCs w:val="20"/>
                    </w:rPr>
                    <w:t>н</w:t>
                  </w:r>
                  <w:r w:rsidRPr="00D70EE2">
                    <w:rPr>
                      <w:b/>
                      <w:bCs/>
                      <w:sz w:val="20"/>
                      <w:szCs w:val="20"/>
                    </w:rPr>
                    <w:t xml:space="preserve">ком (представителей Банка) в голосовании по проектам решений «за», «против» или «воздержался» </w:t>
                  </w:r>
                  <w:r w:rsidRPr="00D70EE2">
                    <w:rPr>
                      <w:b/>
                      <w:bCs/>
                      <w:sz w:val="20"/>
                      <w:szCs w:val="20"/>
                    </w:rPr>
                    <w:lastRenderedPageBreak/>
                    <w:t>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единоличных исполнительных органов управления ДЗК, по следующим вопросам:</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внесение изменений в Устав ДЗК или утверждение Устава ДЗК в новой редакции;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реорганизация, ликвидация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определение количественного состава Совета директоров ДЗК, избрание и досрочное прекращение полномочий членов Совета директоров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увеличение, уменьшение уставного капитала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принятие решений о размещении ценных бумаг ДЗК, конвертируемых в обыкновенные 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дробление и консолидация акций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совершение ДЗК крупных сделок и сделок с заинтересованностью, решение по которым принимается общим собранием акционеров/участников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назначение единоличного исполнительного органа ДЗК и досрочное прекращение его полномочий;</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sz w:val="20"/>
                      <w:szCs w:val="20"/>
                    </w:rPr>
                    <w:t>согласование повестки дня общего собрания акционеров/участников ДЗК, созываемого по инициативе Банка;</w:t>
                  </w:r>
                </w:p>
                <w:p w:rsidR="00B219E0" w:rsidRPr="00D70EE2" w:rsidRDefault="00B219E0" w:rsidP="00B219E0">
                  <w:pPr>
                    <w:spacing w:after="120"/>
                    <w:ind w:left="601"/>
                    <w:jc w:val="both"/>
                    <w:rPr>
                      <w:b/>
                      <w:sz w:val="20"/>
                      <w:szCs w:val="20"/>
                    </w:rPr>
                  </w:pPr>
                  <w:r w:rsidRPr="00D70EE2">
                    <w:rPr>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перечня и уровня существенности (внутрибанковских лимитов) банковских операций и других сделок, подлежащих рассмотрению Советом директоров в соответствии с внутренними док</w:t>
                  </w:r>
                  <w:r w:rsidRPr="00D70EE2">
                    <w:rPr>
                      <w:b/>
                      <w:bCs/>
                      <w:sz w:val="20"/>
                      <w:szCs w:val="20"/>
                    </w:rPr>
                    <w:t>у</w:t>
                  </w:r>
                  <w:r w:rsidRPr="00D70EE2">
                    <w:rPr>
                      <w:b/>
                      <w:bCs/>
                      <w:sz w:val="20"/>
                      <w:szCs w:val="20"/>
                    </w:rPr>
                    <w:t>ментами Банка;</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w:t>
                  </w:r>
                  <w:r w:rsidRPr="00D70EE2">
                    <w:rPr>
                      <w:b/>
                      <w:sz w:val="20"/>
                      <w:szCs w:val="20"/>
                    </w:rPr>
                    <w:t>в</w:t>
                  </w:r>
                  <w:r w:rsidRPr="00D70EE2">
                    <w:rPr>
                      <w:b/>
                      <w:sz w:val="20"/>
                      <w:szCs w:val="20"/>
                    </w:rPr>
                    <w:t>ненной к ней задолженности;</w:t>
                  </w:r>
                </w:p>
                <w:p w:rsidR="00B219E0" w:rsidRPr="00D70EE2" w:rsidRDefault="00B219E0" w:rsidP="00B219E0">
                  <w:pPr>
                    <w:spacing w:after="80" w:line="260" w:lineRule="exact"/>
                    <w:ind w:left="601"/>
                    <w:jc w:val="both"/>
                    <w:rPr>
                      <w:b/>
                      <w:bCs/>
                      <w:sz w:val="20"/>
                      <w:szCs w:val="20"/>
                    </w:rPr>
                  </w:pPr>
                  <w:r w:rsidRPr="00D70EE2">
                    <w:rPr>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autoSpaceDE w:val="0"/>
                    <w:autoSpaceDN w:val="0"/>
                    <w:adjustRightInd w:val="0"/>
                    <w:spacing w:after="80" w:line="260" w:lineRule="exact"/>
                    <w:ind w:left="601" w:hanging="578"/>
                    <w:jc w:val="both"/>
                    <w:rPr>
                      <w:b/>
                      <w:bCs/>
                      <w:sz w:val="20"/>
                      <w:szCs w:val="20"/>
                    </w:rPr>
                  </w:pPr>
                  <w:r w:rsidRPr="00D70EE2">
                    <w:rPr>
                      <w:b/>
                      <w:bCs/>
                      <w:sz w:val="20"/>
                      <w:szCs w:val="20"/>
                    </w:rPr>
                    <w:t xml:space="preserve">предложение Общему собранию акционеров относительно установления </w:t>
                  </w:r>
                  <w:r w:rsidRPr="00D70EE2">
                    <w:rPr>
                      <w:b/>
                      <w:sz w:val="20"/>
                      <w:szCs w:val="20"/>
                    </w:rPr>
                    <w:t>даты, на которую определяются лица, имеющие право на получение дивидендов</w:t>
                  </w:r>
                  <w:r w:rsidRPr="00D70EE2">
                    <w:rPr>
                      <w:b/>
                      <w:bCs/>
                      <w:sz w:val="20"/>
                      <w:szCs w:val="20"/>
                    </w:rPr>
                    <w:t>;</w:t>
                  </w:r>
                </w:p>
                <w:p w:rsidR="00B219E0" w:rsidRPr="00D70EE2" w:rsidRDefault="00B219E0" w:rsidP="00B219E0">
                  <w:pPr>
                    <w:tabs>
                      <w:tab w:val="num" w:pos="709"/>
                    </w:tabs>
                    <w:spacing w:after="80" w:line="260" w:lineRule="exact"/>
                    <w:ind w:left="601" w:hanging="927"/>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184"/>
                    <w:jc w:val="both"/>
                    <w:rPr>
                      <w:b/>
                      <w:bCs/>
                      <w:sz w:val="20"/>
                      <w:szCs w:val="20"/>
                    </w:rPr>
                  </w:pPr>
                  <w:r w:rsidRPr="00D70EE2">
                    <w:rPr>
                      <w:b/>
                      <w:bCs/>
                      <w:sz w:val="20"/>
                      <w:szCs w:val="20"/>
                    </w:rPr>
                    <w:t>принятие решений по иным вопросам, отнесенным к компетенции Совета директоров законом, настоящим Уставом и внутренними документами Банка.</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
                <w:p w:rsidR="00B219E0" w:rsidRPr="00D70EE2" w:rsidRDefault="00B219E0" w:rsidP="00B219E0">
                  <w:pPr>
                    <w:pStyle w:val="aff9"/>
                    <w:tabs>
                      <w:tab w:val="num" w:pos="0"/>
                    </w:tabs>
                    <w:ind w:left="601" w:firstLine="601"/>
                    <w:rPr>
                      <w:sz w:val="20"/>
                      <w:szCs w:val="20"/>
                    </w:rPr>
                  </w:pPr>
                  <w:r w:rsidRPr="00D70EE2">
                    <w:rPr>
                      <w:sz w:val="20"/>
                      <w:szCs w:val="20"/>
                    </w:rPr>
                    <w:lastRenderedPageBreak/>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Pr="00D70EE2" w:rsidRDefault="00B219E0" w:rsidP="00B219E0">
                  <w:pPr>
                    <w:pStyle w:val="aff9"/>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9"/>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том директоров Банка решений в случае равенства голосов членов Совета директоров Банка.</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B219E0">
                  <w:pPr>
                    <w:ind w:left="601" w:firstLine="601"/>
                    <w:jc w:val="both"/>
                    <w:rPr>
                      <w:sz w:val="20"/>
                      <w:szCs w:val="20"/>
                    </w:rPr>
                  </w:pPr>
                  <w:r w:rsidRPr="00D70EE2">
                    <w:rPr>
                      <w:sz w:val="20"/>
                      <w:szCs w:val="20"/>
                    </w:rPr>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организация выполнения  решений Общего собрания акционеров Банка и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организация подготовки материалов и предложений для рассмотрения Общим собранием акцион</w:t>
                  </w:r>
                  <w:r w:rsidRPr="00D70EE2">
                    <w:rPr>
                      <w:sz w:val="20"/>
                      <w:szCs w:val="20"/>
                    </w:rPr>
                    <w:t>е</w:t>
                  </w:r>
                  <w:r w:rsidRPr="00D70EE2">
                    <w:rPr>
                      <w:sz w:val="20"/>
                      <w:szCs w:val="20"/>
                    </w:rPr>
                    <w:t>ров Банка и Советом директоров Банка.</w:t>
                  </w:r>
                </w:p>
                <w:p w:rsidR="00B219E0" w:rsidRPr="00D70EE2" w:rsidRDefault="00B219E0" w:rsidP="007D7E20">
                  <w:pPr>
                    <w:pStyle w:val="a0"/>
                    <w:numPr>
                      <w:ilvl w:val="0"/>
                      <w:numId w:val="15"/>
                    </w:numPr>
                    <w:tabs>
                      <w:tab w:val="clear" w:pos="720"/>
                      <w:tab w:val="num" w:pos="0"/>
                    </w:tabs>
                    <w:ind w:left="601" w:firstLine="318"/>
                    <w:rPr>
                      <w:iCs/>
                      <w:sz w:val="20"/>
                      <w:szCs w:val="20"/>
                    </w:rPr>
                  </w:pPr>
                  <w:r w:rsidRPr="00D70EE2">
                    <w:rPr>
                      <w:iCs/>
                      <w:sz w:val="20"/>
                      <w:szCs w:val="20"/>
                    </w:rPr>
                    <w:t>представление на утверждение годовых отчетов, годовой бухгалтерской отчетности, в том числе отчетов о прибылях и убытков (счетов прибылей и убытков) Банка, а также порядка распределения прибыли.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решение вопросов подготовки кадров.</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Политик и других документов, регулирующих основные принципы деятельности Банка, а также документов, вынесенных на рассмотрение Правления по решению Председателя Правления Банка или профильных комитетов Банка, за исключением документов, утверждение которых входит в ко</w:t>
                  </w:r>
                  <w:r w:rsidRPr="00D70EE2">
                    <w:rPr>
                      <w:sz w:val="20"/>
                      <w:szCs w:val="20"/>
                    </w:rPr>
                    <w:t>м</w:t>
                  </w:r>
                  <w:r w:rsidRPr="00D70EE2">
                    <w:rPr>
                      <w:sz w:val="20"/>
                      <w:szCs w:val="20"/>
                    </w:rPr>
                    <w:t>петенцию иных органов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порядка подписания денежно–кредитных и иных банковских документов и корр</w:t>
                  </w:r>
                  <w:r w:rsidRPr="00D70EE2">
                    <w:rPr>
                      <w:iCs/>
                      <w:sz w:val="20"/>
                      <w:szCs w:val="20"/>
                    </w:rPr>
                    <w:t>е</w:t>
                  </w:r>
                  <w:r w:rsidRPr="00D70EE2">
                    <w:rPr>
                      <w:iCs/>
                      <w:sz w:val="20"/>
                      <w:szCs w:val="20"/>
                    </w:rPr>
                    <w:t>спонденции.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кандидатов на должности руководителя, заместителя руководителя, главного бухга</w:t>
                  </w:r>
                  <w:r w:rsidRPr="00D70EE2">
                    <w:rPr>
                      <w:iCs/>
                      <w:sz w:val="20"/>
                      <w:szCs w:val="20"/>
                    </w:rPr>
                    <w:t>л</w:t>
                  </w:r>
                  <w:r w:rsidRPr="00D70EE2">
                    <w:rPr>
                      <w:iCs/>
                      <w:sz w:val="20"/>
                      <w:szCs w:val="20"/>
                    </w:rPr>
                    <w:t>тера, заместителя главного бухгалтера филиалов и представительств Банка по согласованию с Комитетом по назначениям и вознаграждениям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отчетов руководителей о работе внутренних структурных подразделений, филиалов и представительств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смет производственных и других расходов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решения по списанию с баланса Банка безнадежной для взыскания задолженности в ра</w:t>
                  </w:r>
                  <w:r w:rsidRPr="00D70EE2">
                    <w:rPr>
                      <w:sz w:val="20"/>
                      <w:szCs w:val="20"/>
                    </w:rPr>
                    <w:t>з</w:t>
                  </w:r>
                  <w:r w:rsidRPr="00D70EE2">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D70EE2">
                    <w:rPr>
                      <w:sz w:val="20"/>
                      <w:szCs w:val="20"/>
                    </w:rPr>
                    <w:t>н</w:t>
                  </w:r>
                  <w:r w:rsidRPr="00D70EE2">
                    <w:rPr>
                      <w:sz w:val="20"/>
                      <w:szCs w:val="20"/>
                    </w:rPr>
                    <w:t>ной к ней задолженности.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D70EE2">
                    <w:rPr>
                      <w:sz w:val="20"/>
                      <w:szCs w:val="20"/>
                    </w:rPr>
                    <w:t>е</w:t>
                  </w:r>
                  <w:r w:rsidRPr="00D70EE2">
                    <w:rPr>
                      <w:sz w:val="20"/>
                      <w:szCs w:val="20"/>
                    </w:rPr>
                    <w:t>ниями внутрибанковских лимитов совершения банковских операций и других сделок (за исключением ба</w:t>
                  </w:r>
                  <w:r w:rsidRPr="00D70EE2">
                    <w:rPr>
                      <w:sz w:val="20"/>
                      <w:szCs w:val="20"/>
                    </w:rPr>
                    <w:t>н</w:t>
                  </w:r>
                  <w:r w:rsidRPr="00D70EE2">
                    <w:rPr>
                      <w:sz w:val="20"/>
                      <w:szCs w:val="20"/>
                    </w:rPr>
                    <w:t>ковских операций и других сделок, требующих одобрения Общим собранием акционеров или Советом д</w:t>
                  </w:r>
                  <w:r w:rsidRPr="00D70EE2">
                    <w:rPr>
                      <w:sz w:val="20"/>
                      <w:szCs w:val="20"/>
                    </w:rPr>
                    <w:t>и</w:t>
                  </w:r>
                  <w:r w:rsidRPr="00D70EE2">
                    <w:rPr>
                      <w:sz w:val="20"/>
                      <w:szCs w:val="20"/>
                    </w:rPr>
                    <w:t>ректоров).</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координация деятельности Банка по вопросам взаимодействия с дочерними обществами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результатов деятельности  структурных подразделений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предварительное рассмотрение крупных инновационных и инвестиционных проектов и программ, реализуемых Банком.</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подготовка предложений Совету директоров Банка об утверждении бюджета и финансово – хозя</w:t>
                  </w:r>
                  <w:r w:rsidRPr="00D70EE2">
                    <w:rPr>
                      <w:b w:val="0"/>
                      <w:sz w:val="20"/>
                    </w:rPr>
                    <w:t>й</w:t>
                  </w:r>
                  <w:r w:rsidRPr="00D70EE2">
                    <w:rPr>
                      <w:b w:val="0"/>
                      <w:sz w:val="20"/>
                    </w:rPr>
                    <w:t>ственного плана Банка, а также о внесении изменений в  ранее утвержденный бюджет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сделок, сумма которых превышает 5% балансовой стоимости активов Банка, опред</w:t>
                  </w:r>
                  <w:r w:rsidRPr="00D70EE2">
                    <w:rPr>
                      <w:b w:val="0"/>
                      <w:sz w:val="20"/>
                    </w:rPr>
                    <w:t>е</w:t>
                  </w:r>
                  <w:r w:rsidRPr="00D70EE2">
                    <w:rPr>
                      <w:b w:val="0"/>
                      <w:sz w:val="20"/>
                    </w:rPr>
                    <w:t>ленной по данным бухгалтерской отчетности Банка на последнюю отчетную дату.</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утверждение и организация реализации программ по привлечению Банком инвестиций;</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lastRenderedPageBreak/>
                    <w:t>принятие участия в разрешении трудовых споров и назначение представителя со стороны админ</w:t>
                  </w:r>
                  <w:r w:rsidRPr="00D70EE2">
                    <w:rPr>
                      <w:b w:val="0"/>
                      <w:sz w:val="20"/>
                    </w:rPr>
                    <w:t>и</w:t>
                  </w:r>
                  <w:r w:rsidRPr="00D70EE2">
                    <w:rPr>
                      <w:b w:val="0"/>
                      <w:sz w:val="20"/>
                    </w:rPr>
                    <w:t>страции Банка для урегулирования возникших споров во внесудебном порядке.</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D70EE2">
                    <w:rPr>
                      <w:b w:val="0"/>
                      <w:sz w:val="20"/>
                    </w:rPr>
                    <w:t>е</w:t>
                  </w:r>
                  <w:r w:rsidRPr="00D70EE2">
                    <w:rPr>
                      <w:b w:val="0"/>
                      <w:sz w:val="20"/>
                    </w:rPr>
                    <w:t>тенции Общего собрания акционеров или Совета директоров Банка.</w:t>
                  </w:r>
                </w:p>
                <w:p w:rsidR="00B219E0" w:rsidRPr="00D70EE2" w:rsidRDefault="00B219E0" w:rsidP="00B219E0">
                  <w:pPr>
                    <w:pStyle w:val="affb"/>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9"/>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9"/>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t>На заседаниях Правления Банка председательствует Председатель Правления Банка</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 интересах и от имени Банка распоряжается имуществом и средствами Банка;</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совершает от имени Банка любые сделки, как в Российской Федерации, так и за рубежом, за и</w:t>
                  </w:r>
                  <w:r w:rsidRPr="00D70EE2">
                    <w:rPr>
                      <w:b w:val="0"/>
                      <w:sz w:val="20"/>
                    </w:rPr>
                    <w:t>с</w:t>
                  </w:r>
                  <w:r w:rsidRPr="00D70EE2">
                    <w:rPr>
                      <w:b w:val="0"/>
                      <w:sz w:val="20"/>
                    </w:rPr>
                    <w:t>ключением случаев, предусмотренных законодательством  Российской Федерации и настоящим Уставом;</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 xml:space="preserve">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w:t>
                  </w:r>
                  <w:r w:rsidRPr="00D70EE2">
                    <w:rPr>
                      <w:rFonts w:cs="Arial"/>
                      <w:b w:val="0"/>
                      <w:sz w:val="20"/>
                    </w:rPr>
                    <w:t>Российской Федерации</w:t>
                  </w:r>
                  <w:r w:rsidRPr="00D70EE2">
                    <w:rPr>
                      <w:b w:val="0"/>
                      <w:sz w:val="20"/>
                    </w:rPr>
                    <w:t>, утверждает пр</w:t>
                  </w:r>
                  <w:r w:rsidRPr="00D70EE2">
                    <w:rPr>
                      <w:b w:val="0"/>
                      <w:sz w:val="20"/>
                    </w:rPr>
                    <w:t>а</w:t>
                  </w:r>
                  <w:r w:rsidRPr="00D70EE2">
                    <w:rPr>
                      <w:b w:val="0"/>
                      <w:sz w:val="20"/>
                    </w:rPr>
                    <w:t>вила внутреннего трудового распорядка Банка и устанавливает системы оплаты труда, поощряет отличи</w:t>
                  </w:r>
                  <w:r w:rsidRPr="00D70EE2">
                    <w:rPr>
                      <w:b w:val="0"/>
                      <w:sz w:val="20"/>
                    </w:rPr>
                    <w:t>в</w:t>
                  </w:r>
                  <w:r w:rsidRPr="00D70EE2">
                    <w:rPr>
                      <w:b w:val="0"/>
                      <w:sz w:val="20"/>
                    </w:rPr>
                    <w:t>шихся работников и налагает дисциплинарные взыскания;</w:t>
                  </w:r>
                </w:p>
                <w:p w:rsidR="00B219E0" w:rsidRPr="00D70EE2" w:rsidRDefault="00B219E0" w:rsidP="007D7E20">
                  <w:pPr>
                    <w:pStyle w:val="aa"/>
                    <w:numPr>
                      <w:ilvl w:val="0"/>
                      <w:numId w:val="16"/>
                    </w:numPr>
                    <w:tabs>
                      <w:tab w:val="clear" w:pos="720"/>
                      <w:tab w:val="num" w:pos="-1101"/>
                      <w:tab w:val="left" w:pos="-959"/>
                      <w:tab w:val="left" w:pos="-108"/>
                    </w:tabs>
                    <w:autoSpaceDE/>
                    <w:autoSpaceDN/>
                    <w:spacing w:after="80" w:line="260" w:lineRule="exact"/>
                    <w:ind w:left="601" w:firstLine="318"/>
                    <w:rPr>
                      <w:b w:val="0"/>
                      <w:sz w:val="20"/>
                    </w:rPr>
                  </w:pPr>
                  <w:r w:rsidRPr="00D70EE2">
                    <w:rPr>
                      <w:b w:val="0"/>
                      <w:sz w:val="20"/>
                    </w:rPr>
                    <w:t>организует бухгалтерский и налоговый учет и отчетность, обеспечивает сохранность учетных д</w:t>
                  </w:r>
                  <w:r w:rsidRPr="00D70EE2">
                    <w:rPr>
                      <w:b w:val="0"/>
                      <w:sz w:val="20"/>
                    </w:rPr>
                    <w:t>о</w:t>
                  </w:r>
                  <w:r w:rsidRPr="00D70EE2">
                    <w:rPr>
                      <w:b w:val="0"/>
                      <w:sz w:val="20"/>
                    </w:rPr>
                    <w:t>кументов, регистров бухгалтерского учета и бухгалтерской отчетности;</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принимает меры для обеспечения сохранности коммерческой и банковской тайны, конфиденц</w:t>
                  </w:r>
                  <w:r w:rsidRPr="00D70EE2">
                    <w:rPr>
                      <w:b w:val="0"/>
                      <w:sz w:val="20"/>
                    </w:rPr>
                    <w:t>и</w:t>
                  </w:r>
                  <w:r w:rsidRPr="00D70EE2">
                    <w:rPr>
                      <w:b w:val="0"/>
                      <w:sz w:val="20"/>
                    </w:rPr>
                    <w:t>альной информации, относящейся к Банку;</w:t>
                  </w:r>
                </w:p>
                <w:p w:rsidR="00B219E0" w:rsidRPr="00D70EE2" w:rsidRDefault="00B219E0" w:rsidP="007D7E20">
                  <w:pPr>
                    <w:pStyle w:val="aa"/>
                    <w:numPr>
                      <w:ilvl w:val="0"/>
                      <w:numId w:val="16"/>
                    </w:numPr>
                    <w:tabs>
                      <w:tab w:val="clear" w:pos="720"/>
                      <w:tab w:val="num" w:pos="-108"/>
                      <w:tab w:val="left" w:pos="0"/>
                    </w:tabs>
                    <w:autoSpaceDE/>
                    <w:autoSpaceDN/>
                    <w:spacing w:after="80" w:line="260" w:lineRule="exact"/>
                    <w:ind w:left="601" w:firstLine="318"/>
                    <w:rPr>
                      <w:b w:val="0"/>
                      <w:sz w:val="20"/>
                    </w:rPr>
                  </w:pPr>
                  <w:r w:rsidRPr="00D70EE2">
                    <w:rPr>
                      <w:b w:val="0"/>
                      <w:sz w:val="20"/>
                    </w:rPr>
                    <w:t>представляет интересы Банка в  органах государственной власти, в том числе, в судах общей юри</w:t>
                  </w:r>
                  <w:r w:rsidRPr="00D70EE2">
                    <w:rPr>
                      <w:b w:val="0"/>
                      <w:sz w:val="20"/>
                    </w:rPr>
                    <w:t>с</w:t>
                  </w:r>
                  <w:r w:rsidRPr="00D70EE2">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B219E0" w:rsidRPr="00D70EE2" w:rsidRDefault="00B219E0" w:rsidP="007D7E20">
                  <w:pPr>
                    <w:pStyle w:val="aa"/>
                    <w:numPr>
                      <w:ilvl w:val="0"/>
                      <w:numId w:val="16"/>
                    </w:numPr>
                    <w:tabs>
                      <w:tab w:val="clear" w:pos="720"/>
                      <w:tab w:val="left" w:pos="0"/>
                      <w:tab w:val="num" w:pos="176"/>
                      <w:tab w:val="left" w:pos="318"/>
                    </w:tabs>
                    <w:autoSpaceDE/>
                    <w:autoSpaceDN/>
                    <w:spacing w:after="80" w:line="260" w:lineRule="exact"/>
                    <w:ind w:left="601" w:firstLine="318"/>
                    <w:rPr>
                      <w:b w:val="0"/>
                      <w:sz w:val="20"/>
                    </w:rPr>
                  </w:pPr>
                  <w:r w:rsidRPr="00D70EE2">
                    <w:rPr>
                      <w:b w:val="0"/>
                      <w:sz w:val="20"/>
                    </w:rPr>
                    <w:t>выдает доверенности на совершение любых действий от имени Банка, в том числе с правом пер</w:t>
                  </w:r>
                  <w:r w:rsidRPr="00D70EE2">
                    <w:rPr>
                      <w:b w:val="0"/>
                      <w:sz w:val="20"/>
                    </w:rPr>
                    <w:t>е</w:t>
                  </w:r>
                  <w:r w:rsidRPr="00D70EE2">
                    <w:rPr>
                      <w:b w:val="0"/>
                      <w:sz w:val="20"/>
                    </w:rPr>
                    <w:t>доверия;</w:t>
                  </w:r>
                </w:p>
                <w:p w:rsidR="00B219E0" w:rsidRPr="00D70EE2" w:rsidRDefault="00B219E0" w:rsidP="007D7E20">
                  <w:pPr>
                    <w:pStyle w:val="aa"/>
                    <w:numPr>
                      <w:ilvl w:val="0"/>
                      <w:numId w:val="16"/>
                    </w:numPr>
                    <w:tabs>
                      <w:tab w:val="clear" w:pos="720"/>
                      <w:tab w:val="left" w:pos="0"/>
                      <w:tab w:val="left" w:pos="34"/>
                    </w:tabs>
                    <w:autoSpaceDE/>
                    <w:autoSpaceDN/>
                    <w:spacing w:after="80" w:line="260" w:lineRule="exact"/>
                    <w:ind w:left="601" w:firstLine="318"/>
                    <w:rPr>
                      <w:b w:val="0"/>
                      <w:sz w:val="20"/>
                    </w:rPr>
                  </w:pPr>
                  <w:r w:rsidRPr="00D70EE2">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D70EE2">
                    <w:rPr>
                      <w:b w:val="0"/>
                      <w:sz w:val="20"/>
                    </w:rPr>
                    <w:t>у</w:t>
                  </w:r>
                  <w:r w:rsidRPr="00D70EE2">
                    <w:rPr>
                      <w:b w:val="0"/>
                      <w:sz w:val="20"/>
                    </w:rPr>
                    <w:t>ществления банковских операций и совершения сделок, или регламентирующие вопросы административно–</w:t>
                  </w:r>
                  <w:r w:rsidRPr="00D70EE2">
                    <w:rPr>
                      <w:b w:val="0"/>
                      <w:sz w:val="20"/>
                    </w:rPr>
                    <w:lastRenderedPageBreak/>
                    <w:t>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 отнесено к компетенции Общего собрания акционеров Банка, Совета директоров или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выносит по своему усмотрению на рассмотрение Правления Банка документы, указанные в по</w:t>
                  </w:r>
                  <w:r w:rsidRPr="00D70EE2">
                    <w:rPr>
                      <w:b w:val="0"/>
                      <w:sz w:val="20"/>
                    </w:rPr>
                    <w:t>д</w:t>
                  </w:r>
                  <w:r w:rsidRPr="00D70EE2">
                    <w:rPr>
                      <w:b w:val="0"/>
                      <w:sz w:val="20"/>
                    </w:rPr>
                    <w:t>пункте 5 пункта 11.14 настоящего Устава;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принимает решения об открытии (закрытии) дополнительных офисов, кредитно–кассовых офисов, операционных офисов, операционных касс вне кассового узла  Банка (филиала Банка) и утверждает док</w:t>
                  </w:r>
                  <w:r w:rsidRPr="00D70EE2">
                    <w:rPr>
                      <w:sz w:val="20"/>
                      <w:szCs w:val="20"/>
                    </w:rPr>
                    <w:t>у</w:t>
                  </w:r>
                  <w:r w:rsidRPr="00D70EE2">
                    <w:rPr>
                      <w:sz w:val="20"/>
                      <w:szCs w:val="20"/>
                    </w:rPr>
                    <w:t>менты, определяющие порядок их деятельности;</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п</w:t>
                  </w:r>
                  <w:r w:rsidRPr="00D70EE2">
                    <w:rPr>
                      <w:color w:val="000000"/>
                      <w:sz w:val="20"/>
                      <w:szCs w:val="20"/>
                    </w:rPr>
                    <w:t xml:space="preserve">редставляет на утверждение Совету директоров Банка кандидатов на должности </w:t>
                  </w:r>
                  <w:r w:rsidRPr="00D70EE2">
                    <w:rPr>
                      <w:sz w:val="20"/>
                      <w:szCs w:val="20"/>
                    </w:rPr>
                    <w:t xml:space="preserve"> Главного бу</w:t>
                  </w:r>
                  <w:r w:rsidRPr="00D70EE2">
                    <w:rPr>
                      <w:sz w:val="20"/>
                      <w:szCs w:val="20"/>
                    </w:rPr>
                    <w:t>х</w:t>
                  </w:r>
                  <w:r w:rsidRPr="00D70EE2">
                    <w:rPr>
                      <w:sz w:val="20"/>
                      <w:szCs w:val="20"/>
                    </w:rPr>
                    <w:t>галтера Банка, заместителей Главного бухгалтера Банка, заместителей Председателя Правления Банка;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распределяет обязанности между своими заместителями;</w:t>
                  </w:r>
                </w:p>
                <w:p w:rsidR="00B219E0" w:rsidRPr="00D70EE2" w:rsidRDefault="00B219E0" w:rsidP="007D7E20">
                  <w:pPr>
                    <w:pStyle w:val="aa"/>
                    <w:numPr>
                      <w:ilvl w:val="0"/>
                      <w:numId w:val="16"/>
                    </w:numPr>
                    <w:tabs>
                      <w:tab w:val="clear" w:pos="720"/>
                      <w:tab w:val="left" w:pos="0"/>
                      <w:tab w:val="left" w:pos="459"/>
                    </w:tabs>
                    <w:autoSpaceDE/>
                    <w:autoSpaceDN/>
                    <w:spacing w:after="80" w:line="260" w:lineRule="exact"/>
                    <w:ind w:left="601" w:firstLine="318"/>
                    <w:rPr>
                      <w:b w:val="0"/>
                      <w:sz w:val="20"/>
                    </w:rPr>
                  </w:pPr>
                  <w:r w:rsidRPr="00D70EE2">
                    <w:rPr>
                      <w:b w:val="0"/>
                      <w:sz w:val="20"/>
                    </w:rPr>
                    <w:t>осуществляет иные полномочия, необходимые для текущего оперативного управления деятельн</w:t>
                  </w:r>
                  <w:r w:rsidRPr="00D70EE2">
                    <w:rPr>
                      <w:b w:val="0"/>
                      <w:sz w:val="20"/>
                    </w:rPr>
                    <w:t>о</w:t>
                  </w:r>
                  <w:r w:rsidRPr="00D70EE2">
                    <w:rPr>
                      <w:b w:val="0"/>
                      <w:sz w:val="20"/>
                    </w:rPr>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В рамках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b"/>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340A94" w:rsidRDefault="00B219E0" w:rsidP="00340A94">
            <w:pPr>
              <w:pStyle w:val="em-4"/>
              <w:ind w:firstLine="0"/>
              <w:rPr>
                <w:bCs/>
                <w:szCs w:val="20"/>
              </w:rPr>
            </w:pPr>
            <w:r w:rsidRPr="00647813">
              <w:rPr>
                <w:bCs/>
                <w:szCs w:val="20"/>
              </w:rPr>
              <w:t xml:space="preserve">В течение </w:t>
            </w:r>
            <w:r w:rsidR="003754A9">
              <w:rPr>
                <w:bCs/>
                <w:szCs w:val="20"/>
              </w:rPr>
              <w:t>3</w:t>
            </w:r>
            <w:r w:rsidRPr="00647813">
              <w:rPr>
                <w:bCs/>
                <w:szCs w:val="20"/>
              </w:rPr>
              <w:t xml:space="preserve">–го квартала </w:t>
            </w:r>
            <w:r w:rsidR="005776D3" w:rsidRPr="00647813">
              <w:rPr>
                <w:bCs/>
                <w:szCs w:val="20"/>
              </w:rPr>
              <w:t>201</w:t>
            </w:r>
            <w:r w:rsidR="005776D3">
              <w:rPr>
                <w:bCs/>
                <w:szCs w:val="20"/>
              </w:rPr>
              <w:t>8</w:t>
            </w:r>
            <w:r w:rsidR="005776D3" w:rsidRPr="00647813">
              <w:rPr>
                <w:bCs/>
                <w:szCs w:val="20"/>
              </w:rPr>
              <w:t xml:space="preserve"> </w:t>
            </w:r>
            <w:r w:rsidRPr="00647813">
              <w:rPr>
                <w:bCs/>
                <w:szCs w:val="20"/>
              </w:rPr>
              <w:t xml:space="preserve">года </w:t>
            </w:r>
            <w:r w:rsidR="00340A94">
              <w:rPr>
                <w:bCs/>
                <w:szCs w:val="20"/>
              </w:rPr>
              <w:t xml:space="preserve">вносились </w:t>
            </w:r>
            <w:r w:rsidRPr="00647813">
              <w:rPr>
                <w:bCs/>
                <w:szCs w:val="20"/>
              </w:rPr>
              <w:t xml:space="preserve">изменения в </w:t>
            </w:r>
            <w:r w:rsidR="00340A94">
              <w:rPr>
                <w:bCs/>
                <w:szCs w:val="20"/>
              </w:rPr>
              <w:t>Устав банка.</w:t>
            </w:r>
          </w:p>
          <w:p w:rsidR="00B219E0" w:rsidRDefault="00340A94" w:rsidP="00340A94">
            <w:pPr>
              <w:pStyle w:val="em-4"/>
              <w:ind w:firstLine="0"/>
              <w:rPr>
                <w:bCs/>
                <w:szCs w:val="20"/>
              </w:rPr>
            </w:pPr>
            <w:r>
              <w:rPr>
                <w:bCs/>
                <w:szCs w:val="20"/>
              </w:rPr>
              <w:t>Изменения №2 зарегистрированы ИФНС 23.08.2018</w:t>
            </w:r>
            <w:r w:rsidR="00B219E0" w:rsidRPr="00647813">
              <w:rPr>
                <w:bCs/>
                <w:szCs w:val="20"/>
              </w:rPr>
              <w:t>.</w:t>
            </w:r>
          </w:p>
          <w:p w:rsidR="002F0D89" w:rsidRDefault="002F0D89" w:rsidP="00340A94">
            <w:pPr>
              <w:pStyle w:val="em-4"/>
              <w:ind w:firstLine="0"/>
              <w:rPr>
                <w:bCs/>
                <w:szCs w:val="20"/>
              </w:rPr>
            </w:pPr>
          </w:p>
          <w:p w:rsidR="002F0D89" w:rsidRPr="002F0D89" w:rsidRDefault="002F0D89" w:rsidP="002F0D89">
            <w:pPr>
              <w:pStyle w:val="em-4"/>
              <w:ind w:firstLine="0"/>
              <w:rPr>
                <w:b/>
                <w:bCs/>
                <w:szCs w:val="20"/>
              </w:rPr>
            </w:pPr>
            <w:r w:rsidRPr="002F0D89">
              <w:rPr>
                <w:bCs/>
                <w:szCs w:val="20"/>
              </w:rPr>
              <w:t>Изменения № 2, вносимые в Устав Публичного акционерного общества «МТС-Банк»  ПАО «МТС-Банк», основной государственный регистрационный номер кредитной организации 1027739053704, дата государственной регистрации кредитной организации 08 августа 2002 г., регистрационный номер кр</w:t>
            </w:r>
            <w:r w:rsidRPr="002F0D89">
              <w:rPr>
                <w:bCs/>
                <w:szCs w:val="20"/>
              </w:rPr>
              <w:t>е</w:t>
            </w:r>
            <w:r w:rsidRPr="002F0D89">
              <w:rPr>
                <w:bCs/>
                <w:szCs w:val="20"/>
              </w:rPr>
              <w:t>дитной организации, присвоенный ей Банком России, 2268 от 29 января 1993 года.</w:t>
            </w:r>
          </w:p>
          <w:p w:rsidR="002F0D89" w:rsidRPr="002F0D89" w:rsidRDefault="002F0D89" w:rsidP="002F0D89">
            <w:pPr>
              <w:pStyle w:val="em-4"/>
              <w:ind w:firstLine="0"/>
              <w:rPr>
                <w:b/>
                <w:bCs/>
                <w:szCs w:val="20"/>
              </w:rPr>
            </w:pPr>
          </w:p>
          <w:p w:rsidR="002F0D89" w:rsidRPr="002F0D89" w:rsidRDefault="002F0D89" w:rsidP="002F0D89">
            <w:pPr>
              <w:pStyle w:val="em-4"/>
              <w:ind w:firstLine="0"/>
              <w:rPr>
                <w:bCs/>
                <w:szCs w:val="20"/>
              </w:rPr>
            </w:pPr>
            <w:r w:rsidRPr="002F0D89">
              <w:rPr>
                <w:bCs/>
                <w:szCs w:val="20"/>
              </w:rPr>
              <w:t>1. Пункт 2.1. Устава изложить в следующей редакции:</w:t>
            </w:r>
          </w:p>
          <w:p w:rsidR="002F0D89" w:rsidRPr="002F0D89" w:rsidRDefault="002F0D89" w:rsidP="002F0D89">
            <w:pPr>
              <w:pStyle w:val="em-4"/>
              <w:rPr>
                <w:bCs/>
                <w:szCs w:val="20"/>
              </w:rPr>
            </w:pPr>
          </w:p>
          <w:p w:rsidR="002F0D89" w:rsidRPr="002F0D89" w:rsidRDefault="002F0D89" w:rsidP="002F0D89">
            <w:pPr>
              <w:pStyle w:val="em-4"/>
              <w:rPr>
                <w:bCs/>
                <w:szCs w:val="20"/>
              </w:rPr>
            </w:pPr>
            <w:r w:rsidRPr="002F0D89">
              <w:rPr>
                <w:bCs/>
                <w:szCs w:val="20"/>
              </w:rPr>
              <w:t>«2.1.</w:t>
            </w:r>
            <w:r w:rsidRPr="002F0D89">
              <w:rPr>
                <w:bCs/>
                <w:szCs w:val="20"/>
              </w:rPr>
              <w:tab/>
              <w:t>Банк имеет следующие филиалы:</w:t>
            </w:r>
          </w:p>
          <w:p w:rsidR="002F0D89" w:rsidRPr="002F0D89" w:rsidRDefault="002F0D89" w:rsidP="002F0D89">
            <w:pPr>
              <w:pStyle w:val="em-4"/>
              <w:ind w:firstLine="0"/>
              <w:rPr>
                <w:bCs/>
                <w:szCs w:val="20"/>
              </w:rPr>
            </w:pPr>
            <w:r w:rsidRPr="002F0D89">
              <w:rPr>
                <w:b/>
                <w:bCs/>
                <w:szCs w:val="20"/>
              </w:rPr>
              <w:t xml:space="preserve">«Северо-Западный» филиал </w:t>
            </w:r>
            <w:bookmarkStart w:id="380" w:name="OLE_LINK1"/>
            <w:bookmarkStart w:id="381" w:name="OLE_LINK2"/>
            <w:r w:rsidRPr="002F0D89">
              <w:rPr>
                <w:b/>
                <w:bCs/>
                <w:szCs w:val="20"/>
              </w:rPr>
              <w:t>Публичного акционерного общества «МТС-Банк»</w:t>
            </w:r>
            <w:bookmarkEnd w:id="380"/>
            <w:bookmarkEnd w:id="381"/>
            <w:r w:rsidRPr="002F0D89">
              <w:rPr>
                <w:bCs/>
                <w:szCs w:val="20"/>
              </w:rPr>
              <w:t xml:space="preserve">  (сокращенное наименование – Северо-Западный филиал ПАО «МТС-Банк»);</w:t>
            </w:r>
          </w:p>
          <w:p w:rsidR="002F0D89" w:rsidRPr="002F0D89" w:rsidRDefault="002F0D89" w:rsidP="002F0D89">
            <w:pPr>
              <w:pStyle w:val="em-4"/>
              <w:ind w:firstLine="0"/>
              <w:rPr>
                <w:bCs/>
                <w:szCs w:val="20"/>
              </w:rPr>
            </w:pPr>
            <w:r w:rsidRPr="002F0D89">
              <w:rPr>
                <w:b/>
                <w:bCs/>
                <w:szCs w:val="20"/>
              </w:rPr>
              <w:lastRenderedPageBreak/>
              <w:t xml:space="preserve">Филиал Публичного акционерного общества «МТС-Банк» в г. Ростове-на-Дону </w:t>
            </w:r>
            <w:r w:rsidRPr="002F0D89">
              <w:rPr>
                <w:bCs/>
                <w:szCs w:val="20"/>
              </w:rPr>
              <w:t xml:space="preserve">(сокращенное наименование – Ф-л ПАО «МТС-Банк» в г. Ростове-на-Дону); </w:t>
            </w:r>
          </w:p>
          <w:p w:rsidR="002F0D89" w:rsidRPr="002F0D89" w:rsidRDefault="002F0D89" w:rsidP="002F0D89">
            <w:pPr>
              <w:pStyle w:val="em-4"/>
              <w:ind w:firstLine="0"/>
              <w:rPr>
                <w:bCs/>
                <w:szCs w:val="20"/>
              </w:rPr>
            </w:pPr>
            <w:r w:rsidRPr="002F0D89">
              <w:rPr>
                <w:b/>
                <w:bCs/>
                <w:szCs w:val="20"/>
              </w:rPr>
              <w:t>Уральский филиал Публичного акционерного общества «МТС-Банк»</w:t>
            </w:r>
            <w:r w:rsidRPr="002F0D89">
              <w:rPr>
                <w:bCs/>
                <w:szCs w:val="20"/>
              </w:rPr>
              <w:t xml:space="preserve"> (сокращенное наименование – Уральский филиал ПАО «МТС-Банк»);</w:t>
            </w:r>
          </w:p>
          <w:p w:rsidR="002F0D89" w:rsidRPr="002F0D89" w:rsidRDefault="002F0D89" w:rsidP="002F0D89">
            <w:pPr>
              <w:pStyle w:val="em-4"/>
              <w:ind w:firstLine="0"/>
              <w:rPr>
                <w:bCs/>
                <w:szCs w:val="20"/>
              </w:rPr>
            </w:pPr>
            <w:r w:rsidRPr="002F0D89">
              <w:rPr>
                <w:b/>
                <w:bCs/>
                <w:szCs w:val="20"/>
              </w:rPr>
              <w:t>Уфимский филиал Публичного акционерного общества «МТС-Банк»</w:t>
            </w:r>
            <w:r w:rsidRPr="002F0D89">
              <w:rPr>
                <w:bCs/>
                <w:szCs w:val="20"/>
              </w:rPr>
              <w:t xml:space="preserve"> (сокращенное наименование – Уфимский филиал ПАО «МТС-Банк»);</w:t>
            </w:r>
          </w:p>
          <w:p w:rsidR="002F0D89" w:rsidRPr="002F0D89" w:rsidRDefault="002F0D89" w:rsidP="002F0D89">
            <w:pPr>
              <w:pStyle w:val="em-4"/>
              <w:ind w:firstLine="0"/>
              <w:rPr>
                <w:bCs/>
                <w:szCs w:val="20"/>
              </w:rPr>
            </w:pPr>
            <w:r w:rsidRPr="002F0D89">
              <w:rPr>
                <w:b/>
                <w:bCs/>
                <w:szCs w:val="20"/>
              </w:rPr>
              <w:t xml:space="preserve">Ставропольский филиал Публичного акционерного общества «МТС-Банк» </w:t>
            </w:r>
            <w:r w:rsidRPr="002F0D89">
              <w:rPr>
                <w:bCs/>
                <w:szCs w:val="20"/>
              </w:rPr>
              <w:t xml:space="preserve"> (сокращенное наимен</w:t>
            </w:r>
            <w:r w:rsidRPr="002F0D89">
              <w:rPr>
                <w:bCs/>
                <w:szCs w:val="20"/>
              </w:rPr>
              <w:t>о</w:t>
            </w:r>
            <w:r w:rsidRPr="002F0D89">
              <w:rPr>
                <w:bCs/>
                <w:szCs w:val="20"/>
              </w:rPr>
              <w:t>вание – Ставропольский филиал ПАО «МТС-Банк»);</w:t>
            </w:r>
          </w:p>
          <w:p w:rsidR="002F0D89" w:rsidRPr="002F0D89" w:rsidRDefault="002F0D89" w:rsidP="002F0D89">
            <w:pPr>
              <w:pStyle w:val="em-4"/>
              <w:ind w:firstLine="0"/>
              <w:rPr>
                <w:bCs/>
                <w:szCs w:val="20"/>
              </w:rPr>
            </w:pPr>
            <w:r w:rsidRPr="002F0D89">
              <w:rPr>
                <w:b/>
                <w:bCs/>
                <w:szCs w:val="20"/>
              </w:rPr>
              <w:t>Новосибирский филиал Публичного акционерного общества «МТС-Банк»</w:t>
            </w:r>
            <w:r w:rsidRPr="002F0D89">
              <w:rPr>
                <w:bCs/>
                <w:szCs w:val="20"/>
              </w:rPr>
              <w:t xml:space="preserve">  (сокращенное наимен</w:t>
            </w:r>
            <w:r w:rsidRPr="002F0D89">
              <w:rPr>
                <w:bCs/>
                <w:szCs w:val="20"/>
              </w:rPr>
              <w:t>о</w:t>
            </w:r>
            <w:r w:rsidRPr="002F0D89">
              <w:rPr>
                <w:bCs/>
                <w:szCs w:val="20"/>
              </w:rPr>
              <w:t>вание – Новосибирский филиал ПАО «МТС-Банк»);</w:t>
            </w:r>
          </w:p>
          <w:p w:rsidR="002F0D89" w:rsidRPr="002F0D89" w:rsidRDefault="002F0D89" w:rsidP="002F0D89">
            <w:pPr>
              <w:pStyle w:val="em-4"/>
              <w:ind w:firstLine="0"/>
              <w:rPr>
                <w:bCs/>
                <w:szCs w:val="20"/>
              </w:rPr>
            </w:pPr>
            <w:r w:rsidRPr="002F0D89">
              <w:rPr>
                <w:b/>
                <w:bCs/>
                <w:szCs w:val="20"/>
              </w:rPr>
              <w:t>Дальневосточный филиал Публичного акционерного общества «МТС-Банк»</w:t>
            </w:r>
            <w:r w:rsidRPr="002F0D89">
              <w:rPr>
                <w:bCs/>
                <w:szCs w:val="20"/>
              </w:rPr>
              <w:t xml:space="preserve"> (сокращенное наим</w:t>
            </w:r>
            <w:r w:rsidRPr="002F0D89">
              <w:rPr>
                <w:bCs/>
                <w:szCs w:val="20"/>
              </w:rPr>
              <w:t>е</w:t>
            </w:r>
            <w:r w:rsidRPr="002F0D89">
              <w:rPr>
                <w:bCs/>
                <w:szCs w:val="20"/>
              </w:rPr>
              <w:t>нование – Дальневосточный филиал ПАО «МТС-Банк»).».</w:t>
            </w:r>
          </w:p>
          <w:p w:rsidR="002F0D89" w:rsidRPr="002F0D89" w:rsidRDefault="002F0D89" w:rsidP="002F0D89">
            <w:pPr>
              <w:pStyle w:val="em-4"/>
              <w:ind w:firstLine="0"/>
              <w:rPr>
                <w:b/>
                <w:bCs/>
                <w:szCs w:val="20"/>
              </w:rPr>
            </w:pPr>
          </w:p>
          <w:p w:rsidR="002F0D89" w:rsidRPr="002F0D89" w:rsidRDefault="002F0D89" w:rsidP="002F0D89">
            <w:pPr>
              <w:pStyle w:val="em-4"/>
              <w:ind w:firstLine="0"/>
              <w:rPr>
                <w:bCs/>
                <w:szCs w:val="20"/>
              </w:rPr>
            </w:pPr>
            <w:r w:rsidRPr="002F0D89">
              <w:rPr>
                <w:bCs/>
                <w:szCs w:val="20"/>
              </w:rPr>
              <w:t>Изменения внесены на основании решения годового Общего собрания акционеров Публичного акци</w:t>
            </w:r>
            <w:r w:rsidRPr="002F0D89">
              <w:rPr>
                <w:bCs/>
                <w:szCs w:val="20"/>
              </w:rPr>
              <w:t>о</w:t>
            </w:r>
            <w:r w:rsidRPr="002F0D89">
              <w:rPr>
                <w:bCs/>
                <w:szCs w:val="20"/>
              </w:rPr>
              <w:t>нерного общества «МТС-Банк», протокол № 75 от 03 июля 2018 г.</w:t>
            </w:r>
          </w:p>
          <w:p w:rsidR="00B10DC5" w:rsidRDefault="00B10DC5" w:rsidP="00340A94">
            <w:pPr>
              <w:pStyle w:val="em-4"/>
              <w:ind w:firstLine="0"/>
              <w:rPr>
                <w:bCs/>
                <w:szCs w:val="20"/>
              </w:rPr>
            </w:pPr>
          </w:p>
          <w:p w:rsidR="00B10DC5" w:rsidRPr="00BE299D" w:rsidRDefault="00B10DC5" w:rsidP="00340A94">
            <w:pPr>
              <w:pStyle w:val="em-4"/>
              <w:ind w:firstLine="0"/>
              <w:rPr>
                <w:highlight w:val="yellow"/>
              </w:rPr>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АО «МТС–Банк» (протокол № 6</w:t>
            </w:r>
            <w:r>
              <w:rPr>
                <w:sz w:val="22"/>
                <w:szCs w:val="20"/>
              </w:rPr>
              <w:t>8</w:t>
            </w:r>
            <w:r w:rsidRPr="00647813">
              <w:rPr>
                <w:sz w:val="22"/>
                <w:szCs w:val="20"/>
              </w:rPr>
              <w:t xml:space="preserve"> от 29.06.201</w:t>
            </w:r>
            <w:r>
              <w:rPr>
                <w:sz w:val="22"/>
                <w:szCs w:val="20"/>
              </w:rPr>
              <w:t>5</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bCs/>
                <w:sz w:val="22"/>
                <w:szCs w:val="20"/>
              </w:rPr>
            </w:pPr>
            <w:r>
              <w:rPr>
                <w:bCs/>
                <w:sz w:val="22"/>
                <w:szCs w:val="20"/>
              </w:rPr>
              <w:t xml:space="preserve">            </w:t>
            </w: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B219E0" w:rsidRDefault="00B219E0" w:rsidP="00B219E0">
      <w:pPr>
        <w:pStyle w:val="em-4"/>
        <w:rPr>
          <w:bCs/>
          <w:szCs w:val="20"/>
        </w:rPr>
      </w:pPr>
      <w:r w:rsidRPr="00647813">
        <w:rPr>
          <w:bCs/>
          <w:szCs w:val="20"/>
        </w:rPr>
        <w:t xml:space="preserve">В течение </w:t>
      </w:r>
      <w:r w:rsidR="003754A9">
        <w:rPr>
          <w:bCs/>
          <w:szCs w:val="20"/>
        </w:rPr>
        <w:t>3</w:t>
      </w:r>
      <w:r w:rsidRPr="00647813">
        <w:rPr>
          <w:bCs/>
          <w:szCs w:val="20"/>
        </w:rPr>
        <w:t xml:space="preserve">–го квартала </w:t>
      </w:r>
      <w:r w:rsidR="005776D3" w:rsidRPr="00647813">
        <w:rPr>
          <w:bCs/>
          <w:szCs w:val="20"/>
        </w:rPr>
        <w:t>201</w:t>
      </w:r>
      <w:r w:rsidR="005776D3">
        <w:rPr>
          <w:bCs/>
          <w:szCs w:val="20"/>
        </w:rPr>
        <w:t>8</w:t>
      </w:r>
      <w:r w:rsidR="005776D3" w:rsidRPr="00647813">
        <w:rPr>
          <w:bCs/>
          <w:szCs w:val="20"/>
        </w:rPr>
        <w:t xml:space="preserve"> </w:t>
      </w:r>
      <w:r w:rsidRPr="00647813">
        <w:rPr>
          <w:bCs/>
          <w:szCs w:val="20"/>
        </w:rPr>
        <w:t xml:space="preserve">года изменения в </w:t>
      </w:r>
      <w:r>
        <w:rPr>
          <w:bCs/>
          <w:szCs w:val="20"/>
        </w:rPr>
        <w:t xml:space="preserve">вышеуказанные документы </w:t>
      </w:r>
      <w:r w:rsidRPr="00647813">
        <w:rPr>
          <w:bCs/>
          <w:szCs w:val="20"/>
        </w:rPr>
        <w:t>не вносились.</w:t>
      </w:r>
    </w:p>
    <w:p w:rsidR="00B219E0" w:rsidRPr="00412DDB" w:rsidRDefault="00B219E0" w:rsidP="00B219E0">
      <w:pPr>
        <w:pStyle w:val="em-4"/>
      </w:pPr>
    </w:p>
    <w:p w:rsidR="00B219E0" w:rsidRPr="000648FE" w:rsidRDefault="00B219E0" w:rsidP="00B219E0">
      <w:pPr>
        <w:pStyle w:val="em-1"/>
      </w:pPr>
      <w:bookmarkStart w:id="382" w:name="_Toc474512941"/>
      <w:bookmarkStart w:id="383" w:name="_Toc482611717"/>
      <w:r w:rsidRPr="000648FE">
        <w:t>5.2. Информация о лицах, входящих в состав органов управления кредитной организации – эмитента</w:t>
      </w:r>
      <w:bookmarkEnd w:id="382"/>
      <w:bookmarkEnd w:id="383"/>
      <w:r w:rsidRPr="000648FE">
        <w:rPr>
          <w:rStyle w:val="af0"/>
          <w:b w:val="0"/>
          <w:bCs/>
          <w:vanish/>
          <w:szCs w:val="24"/>
        </w:rPr>
        <w:footnoteReference w:id="48"/>
      </w:r>
    </w:p>
    <w:p w:rsidR="00B219E0" w:rsidRPr="000648FE" w:rsidRDefault="00B219E0" w:rsidP="00B219E0">
      <w:pPr>
        <w:pStyle w:val="em-1"/>
        <w:rPr>
          <w:color w:val="FF0000"/>
        </w:rPr>
      </w:pPr>
    </w:p>
    <w:p w:rsidR="00B219E0" w:rsidRPr="00701DFB"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701DFB">
        <w:rPr>
          <w:b/>
          <w:i/>
        </w:rPr>
        <w:t xml:space="preserve">ганизации – эмитента: </w:t>
      </w:r>
    </w:p>
    <w:tbl>
      <w:tblPr>
        <w:tblpPr w:leftFromText="180" w:rightFromText="180" w:vertAnchor="text" w:horzAnchor="margin" w:tblpY="80"/>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701DFB" w:rsidTr="00701DFB">
        <w:tc>
          <w:tcPr>
            <w:tcW w:w="6771" w:type="dxa"/>
          </w:tcPr>
          <w:p w:rsidR="00B219E0" w:rsidRPr="00701DFB" w:rsidRDefault="00B219E0" w:rsidP="00B219E0">
            <w:pPr>
              <w:jc w:val="center"/>
              <w:rPr>
                <w:sz w:val="22"/>
                <w:szCs w:val="22"/>
              </w:rPr>
            </w:pPr>
            <w:r w:rsidRPr="00701DFB">
              <w:rPr>
                <w:sz w:val="22"/>
                <w:szCs w:val="22"/>
              </w:rPr>
              <w:t>Фамилия, Имя, Отчество</w:t>
            </w:r>
          </w:p>
        </w:tc>
        <w:tc>
          <w:tcPr>
            <w:tcW w:w="2799" w:type="dxa"/>
          </w:tcPr>
          <w:p w:rsidR="00B219E0" w:rsidRPr="00701DFB" w:rsidRDefault="00B219E0" w:rsidP="00B219E0">
            <w:pPr>
              <w:jc w:val="center"/>
              <w:rPr>
                <w:sz w:val="22"/>
                <w:szCs w:val="22"/>
              </w:rPr>
            </w:pPr>
            <w:r w:rsidRPr="00701DFB">
              <w:rPr>
                <w:sz w:val="22"/>
                <w:szCs w:val="22"/>
              </w:rPr>
              <w:t>Год рождения</w:t>
            </w:r>
          </w:p>
        </w:tc>
      </w:tr>
      <w:tr w:rsidR="00B219E0" w:rsidRPr="00701DFB" w:rsidTr="00701DFB">
        <w:tc>
          <w:tcPr>
            <w:tcW w:w="6771" w:type="dxa"/>
          </w:tcPr>
          <w:p w:rsidR="00B219E0" w:rsidRPr="00701DFB" w:rsidRDefault="00B219E0" w:rsidP="00B219E0">
            <w:pPr>
              <w:jc w:val="center"/>
              <w:rPr>
                <w:sz w:val="22"/>
                <w:szCs w:val="22"/>
              </w:rPr>
            </w:pPr>
            <w:r w:rsidRPr="00701DFB">
              <w:rPr>
                <w:sz w:val="22"/>
                <w:szCs w:val="22"/>
              </w:rPr>
              <w:t>1</w:t>
            </w:r>
          </w:p>
        </w:tc>
        <w:tc>
          <w:tcPr>
            <w:tcW w:w="2799" w:type="dxa"/>
          </w:tcPr>
          <w:p w:rsidR="00B219E0" w:rsidRPr="00701DFB" w:rsidRDefault="00B219E0" w:rsidP="00B219E0">
            <w:pPr>
              <w:jc w:val="center"/>
              <w:rPr>
                <w:sz w:val="22"/>
                <w:szCs w:val="22"/>
              </w:rPr>
            </w:pPr>
            <w:r w:rsidRPr="00701DFB">
              <w:rPr>
                <w:sz w:val="22"/>
                <w:szCs w:val="22"/>
              </w:rPr>
              <w:t>2</w:t>
            </w:r>
          </w:p>
        </w:tc>
      </w:tr>
      <w:tr w:rsidR="00B219E0" w:rsidRPr="00701DFB" w:rsidTr="00701DFB">
        <w:tc>
          <w:tcPr>
            <w:tcW w:w="6771" w:type="dxa"/>
          </w:tcPr>
          <w:p w:rsidR="00B219E0" w:rsidRPr="00701DFB" w:rsidRDefault="00B219E0" w:rsidP="00B219E0">
            <w:pPr>
              <w:numPr>
                <w:ilvl w:val="0"/>
                <w:numId w:val="2"/>
              </w:numPr>
            </w:pPr>
            <w:r w:rsidRPr="00701DFB">
              <w:rPr>
                <w:szCs w:val="22"/>
              </w:rPr>
              <w:t xml:space="preserve">Евтушенкова Наталия Николаевна </w:t>
            </w:r>
          </w:p>
        </w:tc>
        <w:tc>
          <w:tcPr>
            <w:tcW w:w="2799" w:type="dxa"/>
          </w:tcPr>
          <w:p w:rsidR="00B219E0" w:rsidRPr="00701DFB" w:rsidRDefault="00B219E0" w:rsidP="00B219E0">
            <w:pPr>
              <w:jc w:val="center"/>
            </w:pPr>
            <w:r w:rsidRPr="00701DFB">
              <w:rPr>
                <w:szCs w:val="22"/>
              </w:rPr>
              <w:t>1950 г.</w:t>
            </w:r>
          </w:p>
        </w:tc>
      </w:tr>
      <w:tr w:rsidR="00B219E0" w:rsidRPr="00701DFB" w:rsidTr="00701DFB">
        <w:tc>
          <w:tcPr>
            <w:tcW w:w="6771" w:type="dxa"/>
          </w:tcPr>
          <w:p w:rsidR="00B219E0" w:rsidRPr="00701DFB" w:rsidRDefault="00B219E0" w:rsidP="00B219E0">
            <w:pPr>
              <w:numPr>
                <w:ilvl w:val="0"/>
                <w:numId w:val="2"/>
              </w:numPr>
            </w:pPr>
            <w:r w:rsidRPr="00701DFB">
              <w:rPr>
                <w:szCs w:val="22"/>
              </w:rPr>
              <w:t>Корня Алексей Валерьевич</w:t>
            </w:r>
          </w:p>
        </w:tc>
        <w:tc>
          <w:tcPr>
            <w:tcW w:w="2799" w:type="dxa"/>
          </w:tcPr>
          <w:p w:rsidR="00B219E0" w:rsidRPr="00701DFB" w:rsidRDefault="00B219E0" w:rsidP="00B219E0">
            <w:pPr>
              <w:jc w:val="center"/>
            </w:pPr>
            <w:r w:rsidRPr="00701DFB">
              <w:rPr>
                <w:szCs w:val="22"/>
              </w:rPr>
              <w:t>1975 г.</w:t>
            </w:r>
          </w:p>
        </w:tc>
      </w:tr>
      <w:tr w:rsidR="005776D3" w:rsidRPr="00701DFB" w:rsidTr="00701DFB">
        <w:tc>
          <w:tcPr>
            <w:tcW w:w="6771" w:type="dxa"/>
          </w:tcPr>
          <w:p w:rsidR="005776D3" w:rsidRPr="00701DFB" w:rsidDel="0014073A" w:rsidRDefault="005776D3" w:rsidP="00B219E0">
            <w:pPr>
              <w:numPr>
                <w:ilvl w:val="0"/>
                <w:numId w:val="2"/>
              </w:numPr>
              <w:rPr>
                <w:bCs/>
                <w:szCs w:val="22"/>
              </w:rPr>
            </w:pPr>
            <w:r w:rsidRPr="00701DFB">
              <w:rPr>
                <w:szCs w:val="22"/>
              </w:rPr>
              <w:t>Левыкина Галина Алексеевна</w:t>
            </w:r>
          </w:p>
        </w:tc>
        <w:tc>
          <w:tcPr>
            <w:tcW w:w="2799" w:type="dxa"/>
          </w:tcPr>
          <w:p w:rsidR="005776D3" w:rsidRPr="00701DFB" w:rsidDel="0014073A" w:rsidRDefault="005776D3" w:rsidP="00B219E0">
            <w:pPr>
              <w:jc w:val="center"/>
              <w:rPr>
                <w:szCs w:val="22"/>
              </w:rPr>
            </w:pPr>
            <w:r w:rsidRPr="00701DFB">
              <w:rPr>
                <w:szCs w:val="22"/>
              </w:rPr>
              <w:t>1956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Мосякин Александр Анатольевич</w:t>
            </w:r>
          </w:p>
        </w:tc>
        <w:tc>
          <w:tcPr>
            <w:tcW w:w="2799" w:type="dxa"/>
          </w:tcPr>
          <w:p w:rsidR="005776D3" w:rsidRPr="00701DFB" w:rsidRDefault="005776D3" w:rsidP="00B219E0">
            <w:pPr>
              <w:jc w:val="center"/>
              <w:rPr>
                <w:szCs w:val="22"/>
              </w:rPr>
            </w:pPr>
            <w:r w:rsidRPr="00701DFB">
              <w:rPr>
                <w:szCs w:val="22"/>
              </w:rPr>
              <w:t>1973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Николаев Вячеслав Константинович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Пчелинцев Сергей Александрович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Розанов Всеволод Валерьевич</w:t>
            </w:r>
          </w:p>
        </w:tc>
        <w:tc>
          <w:tcPr>
            <w:tcW w:w="2799" w:type="dxa"/>
          </w:tcPr>
          <w:p w:rsidR="005776D3" w:rsidRPr="00701DFB" w:rsidRDefault="005776D3" w:rsidP="00B219E0">
            <w:pPr>
              <w:jc w:val="center"/>
              <w:rPr>
                <w:szCs w:val="22"/>
              </w:rPr>
            </w:pPr>
            <w:r w:rsidRPr="00701DFB">
              <w:rPr>
                <w:szCs w:val="22"/>
              </w:rPr>
              <w:t>1971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Филатов Илья Валентинович</w:t>
            </w:r>
          </w:p>
        </w:tc>
        <w:tc>
          <w:tcPr>
            <w:tcW w:w="2799" w:type="dxa"/>
          </w:tcPr>
          <w:p w:rsidR="005776D3" w:rsidRPr="00701DFB" w:rsidRDefault="005776D3" w:rsidP="00B219E0">
            <w:pPr>
              <w:jc w:val="center"/>
              <w:rPr>
                <w:szCs w:val="22"/>
              </w:rPr>
            </w:pPr>
            <w:r w:rsidRPr="00701DFB">
              <w:rPr>
                <w:szCs w:val="22"/>
              </w:rPr>
              <w:t>1976 г. </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Швакман Ирэн</w:t>
            </w:r>
          </w:p>
        </w:tc>
        <w:tc>
          <w:tcPr>
            <w:tcW w:w="2799" w:type="dxa"/>
          </w:tcPr>
          <w:p w:rsidR="005776D3" w:rsidRPr="00701DFB" w:rsidRDefault="005776D3" w:rsidP="00B219E0">
            <w:pPr>
              <w:jc w:val="center"/>
              <w:rPr>
                <w:szCs w:val="22"/>
              </w:rPr>
            </w:pPr>
            <w:r w:rsidRPr="00701DFB">
              <w:rPr>
                <w:szCs w:val="22"/>
              </w:rPr>
              <w:t>1967 г.</w:t>
            </w:r>
          </w:p>
        </w:tc>
      </w:tr>
      <w:tr w:rsidR="005776D3" w:rsidRPr="00701DFB" w:rsidTr="00701DFB">
        <w:tc>
          <w:tcPr>
            <w:tcW w:w="6771" w:type="dxa"/>
          </w:tcPr>
          <w:p w:rsidR="005776D3" w:rsidRPr="000018D5" w:rsidRDefault="005776D3" w:rsidP="00701DFB">
            <w:pPr>
              <w:ind w:left="720"/>
              <w:rPr>
                <w:b/>
                <w:szCs w:val="22"/>
              </w:rPr>
            </w:pPr>
            <w:r w:rsidRPr="000018D5">
              <w:rPr>
                <w:b/>
                <w:sz w:val="22"/>
                <w:szCs w:val="22"/>
              </w:rPr>
              <w:t xml:space="preserve">Председатель Совета директоров </w:t>
            </w:r>
          </w:p>
        </w:tc>
        <w:tc>
          <w:tcPr>
            <w:tcW w:w="2799" w:type="dxa"/>
          </w:tcPr>
          <w:p w:rsidR="005776D3" w:rsidRPr="00701DFB" w:rsidRDefault="005776D3" w:rsidP="00B219E0">
            <w:pPr>
              <w:jc w:val="center"/>
              <w:rPr>
                <w:szCs w:val="22"/>
              </w:rPr>
            </w:pPr>
          </w:p>
        </w:tc>
      </w:tr>
      <w:tr w:rsidR="005776D3" w:rsidRPr="00701DFB" w:rsidTr="00701DFB">
        <w:tc>
          <w:tcPr>
            <w:tcW w:w="6771" w:type="dxa"/>
          </w:tcPr>
          <w:p w:rsidR="005776D3" w:rsidRPr="00701DFB" w:rsidRDefault="005776D3" w:rsidP="00701DFB">
            <w:pPr>
              <w:ind w:left="720"/>
              <w:rPr>
                <w:sz w:val="22"/>
                <w:szCs w:val="22"/>
              </w:rPr>
            </w:pPr>
            <w:r w:rsidRPr="00701DFB">
              <w:rPr>
                <w:szCs w:val="22"/>
              </w:rPr>
              <w:t>Розанов Всеволод Валерьевич</w:t>
            </w:r>
          </w:p>
        </w:tc>
        <w:tc>
          <w:tcPr>
            <w:tcW w:w="2799" w:type="dxa"/>
          </w:tcPr>
          <w:p w:rsidR="005776D3" w:rsidRPr="00701DFB" w:rsidDel="00F8044D" w:rsidRDefault="005776D3" w:rsidP="00B219E0">
            <w:pPr>
              <w:jc w:val="center"/>
              <w:rPr>
                <w:szCs w:val="22"/>
              </w:rPr>
            </w:pPr>
            <w:r w:rsidRPr="00701DFB">
              <w:rPr>
                <w:szCs w:val="22"/>
              </w:rPr>
              <w:t>1971 г.</w:t>
            </w:r>
          </w:p>
        </w:tc>
      </w:tr>
      <w:tr w:rsidR="005776D3" w:rsidRPr="00701DFB" w:rsidTr="00701DFB">
        <w:tc>
          <w:tcPr>
            <w:tcW w:w="6771" w:type="dxa"/>
            <w:vAlign w:val="center"/>
          </w:tcPr>
          <w:p w:rsidR="005776D3" w:rsidRPr="00701DFB" w:rsidRDefault="005776D3" w:rsidP="00B219E0">
            <w:pPr>
              <w:jc w:val="center"/>
              <w:rPr>
                <w:szCs w:val="22"/>
              </w:rPr>
            </w:pPr>
          </w:p>
        </w:tc>
        <w:tc>
          <w:tcPr>
            <w:tcW w:w="2799" w:type="dxa"/>
            <w:vAlign w:val="center"/>
          </w:tcPr>
          <w:p w:rsidR="005776D3" w:rsidRPr="00701DFB" w:rsidRDefault="005776D3" w:rsidP="00B219E0">
            <w:pPr>
              <w:jc w:val="center"/>
              <w:rPr>
                <w:szCs w:val="22"/>
              </w:rPr>
            </w:pPr>
          </w:p>
        </w:tc>
      </w:tr>
    </w:tbl>
    <w:p w:rsidR="00B219E0" w:rsidRPr="00701DFB" w:rsidRDefault="00B219E0" w:rsidP="00B219E0">
      <w:pPr>
        <w:pStyle w:val="em-4"/>
        <w:rPr>
          <w:lang w:val="en-US"/>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862C22" w:rsidRDefault="00B219E0" w:rsidP="00B219E0">
      <w:pPr>
        <w:pStyle w:val="em-4"/>
        <w:rPr>
          <w:color w:val="FF0000"/>
        </w:rPr>
      </w:pPr>
    </w:p>
    <w:p w:rsidR="005776D3" w:rsidRPr="00347EBD" w:rsidRDefault="005776D3"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3E1C7E" w:rsidRDefault="003E1C7E" w:rsidP="005776D3">
      <w:pPr>
        <w:pStyle w:val="em-4"/>
      </w:pPr>
    </w:p>
    <w:p w:rsidR="003E1C7E" w:rsidRDefault="003E1C7E" w:rsidP="005776D3">
      <w:pPr>
        <w:pStyle w:val="em-4"/>
      </w:pPr>
    </w:p>
    <w:p w:rsidR="00CF23D4" w:rsidRDefault="00CF23D4" w:rsidP="00CF23D4">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CF23D4" w:rsidRPr="00347EBD" w:rsidTr="005776D3">
        <w:tc>
          <w:tcPr>
            <w:tcW w:w="2700" w:type="dxa"/>
          </w:tcPr>
          <w:p w:rsidR="00CF23D4" w:rsidRPr="00347EBD" w:rsidRDefault="00CF23D4" w:rsidP="005776D3">
            <w:pPr>
              <w:pStyle w:val="em-4"/>
              <w:ind w:firstLine="0"/>
            </w:pPr>
            <w:r w:rsidRPr="000018D5">
              <w:rPr>
                <w:b/>
                <w:bCs/>
              </w:rPr>
              <w:t>Персональный состав</w:t>
            </w:r>
          </w:p>
        </w:tc>
        <w:tc>
          <w:tcPr>
            <w:tcW w:w="7507" w:type="dxa"/>
          </w:tcPr>
          <w:p w:rsidR="00CF23D4" w:rsidRDefault="00CF23D4" w:rsidP="005776D3">
            <w:pPr>
              <w:pStyle w:val="em-4"/>
              <w:ind w:firstLine="0"/>
              <w:rPr>
                <w:b/>
                <w:bCs/>
                <w:sz w:val="20"/>
                <w:szCs w:val="20"/>
              </w:rPr>
            </w:pPr>
            <w:r w:rsidRPr="000018D5">
              <w:rPr>
                <w:b/>
              </w:rPr>
              <w:t>Совет директоров ПАО «МТС–Банк»</w:t>
            </w:r>
          </w:p>
        </w:tc>
      </w:tr>
      <w:tr w:rsidR="005776D3" w:rsidRPr="00347EBD" w:rsidTr="005776D3">
        <w:tc>
          <w:tcPr>
            <w:tcW w:w="2700" w:type="dxa"/>
          </w:tcPr>
          <w:p w:rsidR="005776D3" w:rsidRPr="00347EBD" w:rsidRDefault="005776D3" w:rsidP="005776D3">
            <w:pPr>
              <w:pStyle w:val="em-4"/>
              <w:ind w:firstLine="0"/>
            </w:pPr>
            <w:r w:rsidRPr="00347EBD">
              <w:lastRenderedPageBreak/>
              <w:t>Фамилия, имя, отчество:</w:t>
            </w:r>
          </w:p>
        </w:tc>
        <w:tc>
          <w:tcPr>
            <w:tcW w:w="7507" w:type="dxa"/>
          </w:tcPr>
          <w:p w:rsidR="005776D3" w:rsidRPr="00347EBD" w:rsidRDefault="00CF23D4" w:rsidP="005776D3">
            <w:pPr>
              <w:pStyle w:val="em-4"/>
              <w:ind w:firstLine="0"/>
            </w:pPr>
            <w:r>
              <w:rPr>
                <w:b/>
                <w:bCs/>
                <w:sz w:val="20"/>
                <w:szCs w:val="20"/>
              </w:rPr>
              <w:t>1</w:t>
            </w:r>
            <w:r w:rsidR="005776D3" w:rsidRPr="00347EBD">
              <w:rPr>
                <w:b/>
                <w:bCs/>
                <w:sz w:val="20"/>
                <w:szCs w:val="20"/>
              </w:rPr>
              <w:t>. Евтушенкова Наталия Николаевна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химико – технологический институт им. Д.И.Менделеева</w:t>
            </w:r>
          </w:p>
          <w:p w:rsidR="005776D3" w:rsidRPr="00347EBD" w:rsidRDefault="005776D3" w:rsidP="005776D3">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5776D3" w:rsidRPr="00347EBD" w:rsidRDefault="005776D3" w:rsidP="005776D3">
            <w:pPr>
              <w:pStyle w:val="em-4"/>
              <w:ind w:firstLine="0"/>
              <w:rPr>
                <w:sz w:val="16"/>
                <w:szCs w:val="16"/>
              </w:rPr>
            </w:pPr>
            <w:r w:rsidRPr="00347EBD">
              <w:rPr>
                <w:sz w:val="20"/>
                <w:szCs w:val="20"/>
              </w:rPr>
              <w:t>Квалификация – «Инженер–технолог»</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300C44">
            <w:pPr>
              <w:jc w:val="center"/>
              <w:rPr>
                <w:sz w:val="20"/>
                <w:szCs w:val="22"/>
                <w:lang w:val="en-US"/>
              </w:rPr>
            </w:pPr>
            <w:r w:rsidRPr="009D6AA8">
              <w:rPr>
                <w:sz w:val="20"/>
                <w:szCs w:val="22"/>
              </w:rPr>
              <w:t>29</w:t>
            </w:r>
            <w:r w:rsidR="005776D3" w:rsidRPr="009D6AA8">
              <w:rPr>
                <w:sz w:val="20"/>
                <w:szCs w:val="22"/>
              </w:rPr>
              <w:t>.</w:t>
            </w:r>
            <w:r w:rsidRPr="009D6AA8">
              <w:rPr>
                <w:sz w:val="20"/>
                <w:szCs w:val="22"/>
              </w:rPr>
              <w:t>06</w:t>
            </w:r>
            <w:r w:rsidR="005776D3" w:rsidRPr="009D6AA8">
              <w:rPr>
                <w:sz w:val="20"/>
                <w:szCs w:val="22"/>
              </w:rPr>
              <w:t>.201</w:t>
            </w:r>
            <w:r w:rsidRPr="009D6AA8">
              <w:rPr>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 xml:space="preserve">наст. </w:t>
            </w:r>
            <w:r w:rsidR="003754A9">
              <w:rPr>
                <w:sz w:val="20"/>
                <w:szCs w:val="20"/>
              </w:rPr>
              <w:t>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01.07.2004</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18.06.2015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lang w:val="en-US"/>
              </w:rPr>
              <w:t>03</w:t>
            </w:r>
            <w:r w:rsidRPr="009D6AA8">
              <w:rPr>
                <w:sz w:val="20"/>
                <w:szCs w:val="22"/>
              </w:rPr>
              <w:t>.0</w:t>
            </w:r>
            <w:r w:rsidRPr="009D6AA8">
              <w:rPr>
                <w:sz w:val="20"/>
                <w:szCs w:val="22"/>
                <w:lang w:val="en-US"/>
              </w:rPr>
              <w:t>8</w:t>
            </w:r>
            <w:r w:rsidRPr="009D6AA8">
              <w:rPr>
                <w:sz w:val="20"/>
                <w:szCs w:val="22"/>
              </w:rPr>
              <w:t>.20</w:t>
            </w:r>
            <w:r w:rsidRPr="009D6AA8">
              <w:rPr>
                <w:sz w:val="20"/>
                <w:szCs w:val="22"/>
                <w:lang w:val="en-US"/>
              </w:rPr>
              <w:t>11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16.06.2015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8C668F"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04.03.2010</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 xml:space="preserve">наст. </w:t>
            </w:r>
            <w:r w:rsidR="003754A9">
              <w:rPr>
                <w:sz w:val="20"/>
                <w:szCs w:val="20"/>
              </w:rPr>
              <w:t>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lang w:val="en-US"/>
              </w:rPr>
            </w:pPr>
            <w:r w:rsidRPr="009D6AA8">
              <w:rPr>
                <w:sz w:val="20"/>
                <w:szCs w:val="22"/>
                <w:lang w:val="en-US"/>
              </w:rPr>
              <w:t>EAST–WEST UNITED BANK, S.A. LUXEMBOURG</w:t>
            </w:r>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2</w:t>
            </w:r>
            <w:r w:rsidR="005776D3" w:rsidRPr="00347EBD">
              <w:rPr>
                <w:b/>
                <w:bCs/>
                <w:sz w:val="20"/>
                <w:szCs w:val="20"/>
              </w:rPr>
              <w:t>. Корня Алексей Валерьевич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1975</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5776D3" w:rsidRPr="00347EBD" w:rsidRDefault="005776D3" w:rsidP="005776D3">
            <w:pPr>
              <w:pStyle w:val="em-4"/>
              <w:ind w:firstLine="0"/>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Специальность «Финансы и кредит».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47EBD"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4</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300C44" w:rsidP="005776D3">
            <w:pPr>
              <w:jc w:val="center"/>
              <w:rPr>
                <w:color w:val="000000"/>
                <w:sz w:val="20"/>
                <w:szCs w:val="22"/>
              </w:rPr>
            </w:pPr>
            <w:r w:rsidRPr="009D6AA8">
              <w:rPr>
                <w:sz w:val="20"/>
                <w:szCs w:val="22"/>
              </w:rPr>
              <w:t>13.03.2018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300C44" w:rsidP="005776D3">
            <w:pPr>
              <w:jc w:val="center"/>
              <w:rPr>
                <w:color w:val="000000"/>
                <w:sz w:val="20"/>
                <w:szCs w:val="20"/>
              </w:rPr>
            </w:pPr>
            <w:r>
              <w:rPr>
                <w:sz w:val="20"/>
                <w:szCs w:val="20"/>
              </w:rPr>
              <w:t>Президент, Председатель Правления</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0"/>
              </w:rPr>
            </w:pPr>
            <w:r w:rsidRPr="009D6AA8">
              <w:rPr>
                <w:sz w:val="20"/>
                <w:szCs w:val="20"/>
              </w:rPr>
              <w:t>Публичное акционерное общество «Мобильные ТелеСистемы»</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2"/>
                <w:lang w:val="en-US"/>
              </w:rPr>
            </w:pPr>
            <w:r w:rsidRPr="009D6AA8">
              <w:rPr>
                <w:sz w:val="20"/>
                <w:szCs w:val="22"/>
              </w:rPr>
              <w:t>2</w:t>
            </w:r>
            <w:r w:rsidR="00300C44" w:rsidRPr="009D6AA8">
              <w:rPr>
                <w:sz w:val="20"/>
                <w:szCs w:val="22"/>
              </w:rPr>
              <w:t>9</w:t>
            </w:r>
            <w:r w:rsidRPr="009D6AA8">
              <w:rPr>
                <w:sz w:val="20"/>
                <w:szCs w:val="22"/>
              </w:rPr>
              <w:t>.</w:t>
            </w:r>
            <w:r w:rsidR="00300C44" w:rsidRPr="009D6AA8">
              <w:rPr>
                <w:sz w:val="20"/>
                <w:szCs w:val="22"/>
              </w:rPr>
              <w:t>06</w:t>
            </w:r>
            <w:r w:rsidRPr="009D6AA8">
              <w:rPr>
                <w:sz w:val="20"/>
                <w:szCs w:val="22"/>
              </w:rPr>
              <w:t>.201</w:t>
            </w:r>
            <w:r w:rsidR="00300C44" w:rsidRPr="009D6AA8">
              <w:rPr>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Публичное акционерное общество «МТС–Банк» </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27.06.2016</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300C44">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Акционерное общество «Русская Телефонная Компания»</w:t>
            </w:r>
          </w:p>
        </w:tc>
      </w:tr>
      <w:tr w:rsidR="005776D3"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07.08.2015</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jc w:val="center"/>
              <w:rPr>
                <w:sz w:val="20"/>
                <w:szCs w:val="20"/>
              </w:rPr>
            </w:pPr>
            <w:r w:rsidRPr="00300C44">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Общество с ограниченной отве</w:t>
            </w:r>
            <w:r w:rsidRPr="009D6AA8">
              <w:rPr>
                <w:sz w:val="20"/>
                <w:szCs w:val="20"/>
              </w:rPr>
              <w:t>т</w:t>
            </w:r>
            <w:r w:rsidRPr="009D6AA8">
              <w:rPr>
                <w:sz w:val="20"/>
                <w:szCs w:val="20"/>
              </w:rPr>
              <w:t>ственностью Управляющая комп</w:t>
            </w:r>
            <w:r w:rsidRPr="009D6AA8">
              <w:rPr>
                <w:sz w:val="20"/>
                <w:szCs w:val="20"/>
              </w:rPr>
              <w:t>а</w:t>
            </w:r>
            <w:r w:rsidRPr="009D6AA8">
              <w:rPr>
                <w:sz w:val="20"/>
                <w:szCs w:val="20"/>
              </w:rPr>
              <w:t>ния «Система капитал»</w:t>
            </w:r>
          </w:p>
        </w:tc>
      </w:tr>
      <w:tr w:rsidR="005776D3"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23.11.2008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jc w:val="center"/>
              <w:rPr>
                <w:sz w:val="20"/>
                <w:szCs w:val="20"/>
              </w:rPr>
            </w:pPr>
            <w:r w:rsidRPr="00300C44">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Совместное общество с ограниче</w:t>
            </w:r>
            <w:r w:rsidRPr="009D6AA8">
              <w:rPr>
                <w:sz w:val="20"/>
                <w:szCs w:val="20"/>
              </w:rPr>
              <w:t>н</w:t>
            </w:r>
            <w:r w:rsidRPr="009D6AA8">
              <w:rPr>
                <w:sz w:val="20"/>
                <w:szCs w:val="20"/>
              </w:rPr>
              <w:t>ной ответственностью «Мобильные ТелеСистемы»</w:t>
            </w:r>
          </w:p>
        </w:tc>
      </w:tr>
      <w:tr w:rsidR="00300C44"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00C44" w:rsidRPr="009D6AA8" w:rsidRDefault="00300C44" w:rsidP="005776D3">
            <w:pPr>
              <w:jc w:val="center"/>
              <w:rPr>
                <w:color w:val="000000"/>
                <w:sz w:val="20"/>
                <w:szCs w:val="22"/>
              </w:rPr>
            </w:pPr>
            <w:r w:rsidRPr="009D6AA8">
              <w:rPr>
                <w:sz w:val="20"/>
                <w:szCs w:val="22"/>
              </w:rPr>
              <w:t>04.06.2010</w:t>
            </w:r>
          </w:p>
        </w:tc>
        <w:tc>
          <w:tcPr>
            <w:tcW w:w="1559" w:type="dxa"/>
            <w:tcBorders>
              <w:top w:val="single" w:sz="4" w:space="0" w:color="auto"/>
              <w:left w:val="nil"/>
              <w:bottom w:val="single" w:sz="4" w:space="0" w:color="auto"/>
              <w:right w:val="single" w:sz="4" w:space="0" w:color="auto"/>
            </w:tcBorders>
            <w:vAlign w:val="center"/>
          </w:tcPr>
          <w:p w:rsidR="00300C44" w:rsidRPr="00300C44" w:rsidRDefault="00300C44" w:rsidP="005776D3">
            <w:pPr>
              <w:jc w:val="center"/>
              <w:rPr>
                <w:sz w:val="20"/>
                <w:szCs w:val="20"/>
              </w:rPr>
            </w:pPr>
            <w:r w:rsidRPr="00300C44">
              <w:rPr>
                <w:sz w:val="20"/>
                <w:szCs w:val="20"/>
              </w:rPr>
              <w:t>12.03.2018</w:t>
            </w:r>
          </w:p>
        </w:tc>
        <w:tc>
          <w:tcPr>
            <w:tcW w:w="3686" w:type="dxa"/>
            <w:tcBorders>
              <w:top w:val="single" w:sz="4" w:space="0" w:color="auto"/>
              <w:left w:val="nil"/>
              <w:bottom w:val="single" w:sz="4" w:space="0" w:color="auto"/>
              <w:right w:val="single" w:sz="4" w:space="0" w:color="auto"/>
            </w:tcBorders>
            <w:vAlign w:val="center"/>
          </w:tcPr>
          <w:p w:rsidR="00300C44" w:rsidRPr="009D6AA8" w:rsidRDefault="00300C44" w:rsidP="005776D3">
            <w:pPr>
              <w:jc w:val="center"/>
              <w:rPr>
                <w:sz w:val="20"/>
                <w:szCs w:val="20"/>
              </w:rPr>
            </w:pPr>
            <w:r w:rsidRPr="009D6AA8">
              <w:rPr>
                <w:sz w:val="20"/>
                <w:szCs w:val="20"/>
              </w:rPr>
              <w:t>Член Правления - Вице–президент по финансам, инвестициям,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300C44" w:rsidRPr="009D6AA8" w:rsidRDefault="00300C44" w:rsidP="005776D3">
            <w:pPr>
              <w:jc w:val="center"/>
              <w:rPr>
                <w:sz w:val="20"/>
                <w:szCs w:val="20"/>
              </w:rPr>
            </w:pPr>
            <w:r w:rsidRPr="009D6AA8">
              <w:rPr>
                <w:sz w:val="20"/>
                <w:szCs w:val="20"/>
              </w:rPr>
              <w:t>Публичное акционерное общество «Мобильные ТелеСистемы»</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14.01.2009</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2016</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International Cell Holding LTD</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10314" w:type="dxa"/>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3</w:t>
            </w:r>
            <w:r w:rsidR="005776D3" w:rsidRPr="00347EBD">
              <w:rPr>
                <w:b/>
                <w:bCs/>
                <w:sz w:val="20"/>
                <w:szCs w:val="20"/>
              </w:rPr>
              <w:t>. Левыкина Галина Алексеевна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государственный университет им. М. В. Ломоносова</w:t>
            </w:r>
          </w:p>
          <w:p w:rsidR="005776D3" w:rsidRPr="00347EBD" w:rsidRDefault="005776D3" w:rsidP="005776D3">
            <w:pPr>
              <w:rPr>
                <w:sz w:val="20"/>
                <w:szCs w:val="20"/>
              </w:rPr>
            </w:pPr>
            <w:r w:rsidRPr="00347EBD">
              <w:rPr>
                <w:sz w:val="20"/>
                <w:szCs w:val="20"/>
              </w:rPr>
              <w:t xml:space="preserve">Год окончания – 1979 </w:t>
            </w:r>
          </w:p>
          <w:p w:rsidR="005776D3" w:rsidRPr="00347EBD" w:rsidRDefault="005776D3" w:rsidP="005776D3">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5776D3" w:rsidRPr="00347EBD" w:rsidRDefault="005776D3" w:rsidP="005776D3">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rPr>
                <w:sz w:val="20"/>
                <w:szCs w:val="20"/>
                <w:lang w:val="en-US"/>
              </w:rPr>
            </w:pPr>
            <w:r w:rsidRPr="009D6AA8">
              <w:rPr>
                <w:sz w:val="20"/>
                <w:szCs w:val="20"/>
              </w:rPr>
              <w:t>2</w:t>
            </w:r>
            <w:r w:rsidR="00300C44">
              <w:rPr>
                <w:sz w:val="20"/>
                <w:szCs w:val="20"/>
              </w:rPr>
              <w:t>9</w:t>
            </w:r>
            <w:r w:rsidRPr="009D6AA8">
              <w:rPr>
                <w:sz w:val="20"/>
                <w:szCs w:val="20"/>
              </w:rPr>
              <w:t>.</w:t>
            </w:r>
            <w:r w:rsidR="00300C44">
              <w:rPr>
                <w:sz w:val="20"/>
                <w:szCs w:val="20"/>
              </w:rPr>
              <w:t>06</w:t>
            </w:r>
            <w:r w:rsidRPr="009D6AA8">
              <w:rPr>
                <w:sz w:val="20"/>
                <w:szCs w:val="20"/>
              </w:rPr>
              <w:t>.201</w:t>
            </w:r>
            <w:r w:rsidR="00300C44">
              <w:rPr>
                <w:sz w:val="20"/>
                <w:szCs w:val="20"/>
              </w:rPr>
              <w:t>8</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2928"/>
        <w:gridCol w:w="7396"/>
        <w:gridCol w:w="98"/>
      </w:tblGrid>
      <w:tr w:rsidR="005776D3" w:rsidRPr="00347EBD" w:rsidTr="005776D3">
        <w:trPr>
          <w:gridAfter w:val="1"/>
          <w:wAfter w:w="108" w:type="dxa"/>
        </w:trPr>
        <w:tc>
          <w:tcPr>
            <w:tcW w:w="10314" w:type="dxa"/>
            <w:gridSpan w:val="2"/>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r w:rsidR="005776D3" w:rsidRPr="00347EBD" w:rsidTr="005776D3">
        <w:tc>
          <w:tcPr>
            <w:tcW w:w="8684" w:type="dxa"/>
            <w:gridSpan w:val="3"/>
          </w:tcPr>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4</w:t>
                  </w:r>
                  <w:r w:rsidR="005776D3" w:rsidRPr="00347EBD">
                    <w:rPr>
                      <w:b/>
                      <w:bCs/>
                      <w:sz w:val="20"/>
                      <w:szCs w:val="20"/>
                    </w:rPr>
                    <w:t xml:space="preserve">. </w:t>
                  </w:r>
                  <w:r w:rsidR="005776D3">
                    <w:rPr>
                      <w:b/>
                      <w:bCs/>
                      <w:sz w:val="20"/>
                      <w:szCs w:val="20"/>
                    </w:rPr>
                    <w:t>Мосякин Александр Анатольевич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3</w:t>
                  </w:r>
                </w:p>
              </w:tc>
            </w:tr>
            <w:tr w:rsidR="005776D3" w:rsidRPr="00683C90"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w:t>
                  </w:r>
                  <w:r>
                    <w:rPr>
                      <w:sz w:val="20"/>
                      <w:szCs w:val="20"/>
                    </w:rPr>
                    <w:t>5</w:t>
                  </w:r>
                </w:p>
                <w:p w:rsidR="005776D3" w:rsidRPr="006D68E9" w:rsidRDefault="005776D3" w:rsidP="005776D3">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2016</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2"/>
                      <w:lang w:val="en-US"/>
                    </w:rPr>
                  </w:pPr>
                  <w:r w:rsidRPr="009D6AA8">
                    <w:rPr>
                      <w:sz w:val="20"/>
                      <w:szCs w:val="22"/>
                    </w:rPr>
                    <w:t>2</w:t>
                  </w:r>
                  <w:r w:rsidR="00300C44">
                    <w:rPr>
                      <w:sz w:val="20"/>
                      <w:szCs w:val="22"/>
                    </w:rPr>
                    <w:t>9</w:t>
                  </w:r>
                  <w:r w:rsidRPr="009D6AA8">
                    <w:rPr>
                      <w:sz w:val="20"/>
                      <w:szCs w:val="22"/>
                    </w:rPr>
                    <w:t>.</w:t>
                  </w:r>
                  <w:r w:rsidR="00300C44">
                    <w:rPr>
                      <w:sz w:val="20"/>
                      <w:szCs w:val="22"/>
                    </w:rPr>
                    <w:t>06</w:t>
                  </w:r>
                  <w:r w:rsidRPr="009D6AA8">
                    <w:rPr>
                      <w:sz w:val="20"/>
                      <w:szCs w:val="22"/>
                    </w:rPr>
                    <w:t>.201</w:t>
                  </w:r>
                  <w:r w:rsidR="00300C44">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09.2001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03.2016</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w:t>
                  </w:r>
                  <w:r w:rsidRPr="009D6AA8">
                    <w:rPr>
                      <w:sz w:val="20"/>
                      <w:szCs w:val="22"/>
                    </w:rPr>
                    <w:t>о</w:t>
                  </w:r>
                  <w:r w:rsidRPr="009D6AA8">
                    <w:rPr>
                      <w:sz w:val="20"/>
                      <w:szCs w:val="22"/>
                    </w:rPr>
                    <w:t>бильные ТелеСистемы»</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31"/>
              <w:gridCol w:w="2558"/>
              <w:gridCol w:w="7476"/>
              <w:gridCol w:w="141"/>
            </w:tblGrid>
            <w:tr w:rsidR="005776D3" w:rsidRPr="00347EBD" w:rsidTr="005776D3">
              <w:trPr>
                <w:gridBefore w:val="1"/>
                <w:wBefore w:w="142" w:type="dxa"/>
              </w:trPr>
              <w:tc>
                <w:tcPr>
                  <w:tcW w:w="10206" w:type="dxa"/>
                  <w:gridSpan w:val="3"/>
                </w:tcPr>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729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5</w:t>
                        </w:r>
                        <w:r w:rsidR="005776D3" w:rsidRPr="00347EBD">
                          <w:rPr>
                            <w:b/>
                            <w:bCs/>
                            <w:sz w:val="20"/>
                            <w:szCs w:val="20"/>
                          </w:rPr>
                          <w:t xml:space="preserve">. </w:t>
                        </w:r>
                        <w:r w:rsidR="005776D3">
                          <w:rPr>
                            <w:b/>
                            <w:bCs/>
                            <w:sz w:val="20"/>
                            <w:szCs w:val="20"/>
                          </w:rPr>
                          <w:t>Николаев Вячеслав Константинович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683C90"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B602A8" w:rsidRDefault="005776D3" w:rsidP="005776D3">
                        <w:pPr>
                          <w:jc w:val="both"/>
                          <w:rPr>
                            <w:bCs/>
                            <w:sz w:val="16"/>
                            <w:szCs w:val="20"/>
                          </w:rPr>
                        </w:pPr>
                        <w:r w:rsidRPr="00347EBD">
                          <w:rPr>
                            <w:sz w:val="20"/>
                            <w:szCs w:val="20"/>
                          </w:rPr>
                          <w:t xml:space="preserve">Высшее. </w:t>
                        </w:r>
                        <w:r w:rsidRPr="00B602A8">
                          <w:rPr>
                            <w:sz w:val="20"/>
                          </w:rPr>
                          <w:t>Московский Государственный Университет им. М. Ломоносова.</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6D68E9" w:rsidRDefault="005776D3" w:rsidP="005776D3">
                        <w:pPr>
                          <w:jc w:val="both"/>
                          <w:rPr>
                            <w:sz w:val="16"/>
                            <w:szCs w:val="16"/>
                          </w:rPr>
                        </w:pPr>
                        <w:r w:rsidRPr="00347EBD">
                          <w:rPr>
                            <w:sz w:val="20"/>
                            <w:szCs w:val="20"/>
                          </w:rPr>
                          <w:t>Специальность – «</w:t>
                        </w:r>
                        <w:r w:rsidRPr="001C2165">
                          <w:rPr>
                            <w:sz w:val="20"/>
                            <w:szCs w:val="20"/>
                          </w:rPr>
                          <w:t>Прикладная математика</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9942" w:type="dxa"/>
                    <w:tblLook w:val="0000" w:firstRow="0" w:lastRow="0" w:firstColumn="0" w:lastColumn="0" w:noHBand="0" w:noVBand="0"/>
                  </w:tblPr>
                  <w:tblGrid>
                    <w:gridCol w:w="1702"/>
                    <w:gridCol w:w="1497"/>
                    <w:gridCol w:w="3112"/>
                    <w:gridCol w:w="3631"/>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w:t>
                        </w:r>
                        <w:r w:rsidRPr="009D6AA8">
                          <w:rPr>
                            <w:sz w:val="20"/>
                            <w:szCs w:val="22"/>
                          </w:rPr>
                          <w:t>р</w:t>
                        </w:r>
                        <w:r w:rsidRPr="009D6AA8">
                          <w:rPr>
                            <w:sz w:val="20"/>
                            <w:szCs w:val="22"/>
                          </w:rPr>
                          <w:t>ганизации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Правления – Вице-президент по маркетингу</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«Мобильные ТелеСистемы»</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pPr>
                          <w:jc w:val="center"/>
                          <w:rPr>
                            <w:sz w:val="20"/>
                            <w:szCs w:val="22"/>
                          </w:rPr>
                        </w:pPr>
                        <w:r>
                          <w:rPr>
                            <w:sz w:val="20"/>
                            <w:szCs w:val="22"/>
                          </w:rPr>
                          <w:t>29</w:t>
                        </w:r>
                        <w:r w:rsidR="005776D3" w:rsidRPr="009D6AA8">
                          <w:rPr>
                            <w:sz w:val="20"/>
                            <w:szCs w:val="22"/>
                          </w:rPr>
                          <w:t>.</w:t>
                        </w:r>
                        <w:r>
                          <w:rPr>
                            <w:sz w:val="20"/>
                            <w:szCs w:val="22"/>
                          </w:rPr>
                          <w:t>06</w:t>
                        </w:r>
                        <w:r w:rsidR="005776D3" w:rsidRPr="009D6AA8">
                          <w:rPr>
                            <w:sz w:val="20"/>
                            <w:szCs w:val="22"/>
                          </w:rPr>
                          <w:t>.201</w:t>
                        </w:r>
                        <w:r>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p>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«Московская Городская Телефонная Сеть»</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Закрытое Акционерное общество «МТС Армения»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2012</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2017</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pPr>
                          <w:jc w:val="center"/>
                          <w:rPr>
                            <w:sz w:val="20"/>
                            <w:szCs w:val="22"/>
                          </w:rPr>
                        </w:pPr>
                        <w:r w:rsidRPr="009D6AA8">
                          <w:rPr>
                            <w:sz w:val="20"/>
                            <w:szCs w:val="22"/>
                          </w:rPr>
                          <w:t xml:space="preserve">Директор по маркетингу </w:t>
                        </w:r>
                        <w:r w:rsidR="00300C44">
                          <w:rPr>
                            <w:sz w:val="20"/>
                            <w:szCs w:val="22"/>
                          </w:rPr>
                          <w:t>масс</w:t>
                        </w:r>
                        <w:r w:rsidR="00300C44">
                          <w:rPr>
                            <w:sz w:val="20"/>
                            <w:szCs w:val="22"/>
                          </w:rPr>
                          <w:t>о</w:t>
                        </w:r>
                        <w:r w:rsidR="00300C44">
                          <w:rPr>
                            <w:sz w:val="20"/>
                            <w:szCs w:val="22"/>
                          </w:rPr>
                          <w:t>вого</w:t>
                        </w:r>
                        <w:r w:rsidR="00300C44" w:rsidRPr="009D6AA8">
                          <w:rPr>
                            <w:sz w:val="20"/>
                            <w:szCs w:val="22"/>
                          </w:rPr>
                          <w:t xml:space="preserve"> </w:t>
                        </w:r>
                        <w:r w:rsidRPr="009D6AA8">
                          <w:rPr>
                            <w:sz w:val="20"/>
                            <w:szCs w:val="22"/>
                          </w:rPr>
                          <w:t>рынка</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«Мобильные ТелеСистемы»</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2"/>
                    <w:gridCol w:w="2280"/>
                    <w:gridCol w:w="1047"/>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lastRenderedPageBreak/>
                    <w:t>Характер любых родственных связей с иными лицами, входящими в состав органов управл</w:t>
                  </w:r>
                  <w:r w:rsidRPr="00347EBD">
                    <w:rPr>
                      <w:b/>
                      <w:i/>
                    </w:rPr>
                    <w:t>е</w:t>
                  </w:r>
                  <w:r w:rsidRPr="00347EBD">
                    <w:rPr>
                      <w:b/>
                      <w:i/>
                    </w:rPr>
                    <w:t>ния кредитной организации – эмитента и (или) органов контроля за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w:t>
                  </w:r>
                  <w:r w:rsidRPr="00347EBD">
                    <w:rPr>
                      <w:b/>
                      <w:i/>
                    </w:rPr>
                    <w:t>а</w:t>
                  </w:r>
                  <w:r w:rsidRPr="00347EBD">
                    <w:rPr>
                      <w:b/>
                      <w:i/>
                    </w:rPr>
                    <w:t>сти:</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w:t>
                  </w:r>
                  <w:r w:rsidRPr="00347EBD">
                    <w:rPr>
                      <w:b/>
                      <w:i/>
                    </w:rPr>
                    <w:t>д</w:t>
                  </w:r>
                  <w:r w:rsidRPr="00347EBD">
                    <w:rPr>
                      <w:b/>
                      <w:i/>
                    </w:rPr>
                    <w:t>на из процедур банкротства, предусмотренных законодательством Российской Федерации о нес</w:t>
                  </w:r>
                  <w:r w:rsidRPr="00347EBD">
                    <w:rPr>
                      <w:b/>
                      <w:i/>
                    </w:rPr>
                    <w:t>о</w:t>
                  </w:r>
                  <w:r w:rsidRPr="00347EBD">
                    <w:rPr>
                      <w:b/>
                      <w:i/>
                    </w:rPr>
                    <w:t>стоятельности (банкротстве):</w:t>
                  </w:r>
                </w:p>
                <w:p w:rsidR="005776D3" w:rsidRPr="00347EBD" w:rsidRDefault="005776D3" w:rsidP="005776D3">
                  <w:pPr>
                    <w:pStyle w:val="em-4"/>
                  </w:pPr>
                </w:p>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rPr>
                      <w:sz w:val="20"/>
                      <w:szCs w:val="20"/>
                    </w:rPr>
                  </w:pPr>
                </w:p>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5776D3" w:rsidRPr="00347EBD" w:rsidRDefault="005776D3" w:rsidP="005776D3">
                  <w:pPr>
                    <w:pStyle w:val="em-4"/>
                    <w:ind w:firstLine="0"/>
                  </w:pPr>
                  <w:r w:rsidRPr="00347EBD">
                    <w:lastRenderedPageBreak/>
                    <w:t>Фамилия, имя, отчество:</w:t>
                  </w:r>
                </w:p>
              </w:tc>
              <w:tc>
                <w:tcPr>
                  <w:tcW w:w="7507" w:type="dxa"/>
                </w:tcPr>
                <w:p w:rsidR="005776D3" w:rsidRPr="00347EBD" w:rsidRDefault="00CF23D4" w:rsidP="005776D3">
                  <w:pPr>
                    <w:pStyle w:val="em-4"/>
                    <w:ind w:firstLine="0"/>
                  </w:pPr>
                  <w:r>
                    <w:rPr>
                      <w:b/>
                      <w:bCs/>
                      <w:sz w:val="20"/>
                      <w:szCs w:val="20"/>
                    </w:rPr>
                    <w:t>6</w:t>
                  </w:r>
                  <w:r w:rsidR="005776D3" w:rsidRPr="00347EBD">
                    <w:rPr>
                      <w:b/>
                      <w:bCs/>
                      <w:sz w:val="20"/>
                      <w:szCs w:val="20"/>
                    </w:rPr>
                    <w:t xml:space="preserve">. </w:t>
                  </w:r>
                  <w:r w:rsidR="005776D3">
                    <w:rPr>
                      <w:b/>
                      <w:bCs/>
                      <w:sz w:val="20"/>
                      <w:szCs w:val="20"/>
                    </w:rPr>
                    <w:t>Пчелинцев Сергей Александрович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9D6EC7"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bCs/>
                      <w:sz w:val="20"/>
                      <w:szCs w:val="20"/>
                    </w:rPr>
                  </w:pPr>
                  <w:r w:rsidRPr="00347EBD">
                    <w:rPr>
                      <w:sz w:val="20"/>
                      <w:szCs w:val="20"/>
                    </w:rPr>
                    <w:t xml:space="preserve">Высшее. </w:t>
                  </w:r>
                  <w:r>
                    <w:rPr>
                      <w:sz w:val="20"/>
                      <w:szCs w:val="20"/>
                    </w:rPr>
                    <w:t>Московский Авиационный институт</w:t>
                  </w:r>
                  <w:r w:rsidRPr="00347EBD">
                    <w:rPr>
                      <w:sz w:val="20"/>
                      <w:szCs w:val="20"/>
                    </w:rPr>
                    <w:t>.</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347EBD" w:rsidRDefault="005776D3" w:rsidP="005776D3">
                  <w:pPr>
                    <w:jc w:val="both"/>
                    <w:rPr>
                      <w:sz w:val="20"/>
                      <w:szCs w:val="20"/>
                    </w:rPr>
                  </w:pPr>
                  <w:r w:rsidRPr="00347EBD">
                    <w:rPr>
                      <w:sz w:val="20"/>
                      <w:szCs w:val="20"/>
                    </w:rPr>
                    <w:t>Специальность – «</w:t>
                  </w:r>
                  <w:r>
                    <w:rPr>
                      <w:sz w:val="20"/>
                      <w:szCs w:val="20"/>
                    </w:rPr>
                    <w:t>Аэрокосмическая промышленность</w:t>
                  </w:r>
                  <w:r w:rsidRPr="00347EBD">
                    <w:rPr>
                      <w:sz w:val="20"/>
                      <w:szCs w:val="20"/>
                    </w:rPr>
                    <w:t>», квалификация – «</w:t>
                  </w:r>
                  <w:r>
                    <w:rPr>
                      <w:sz w:val="20"/>
                      <w:szCs w:val="20"/>
                    </w:rPr>
                    <w:t>Инженер аэрокосмических аппаратов</w:t>
                  </w:r>
                  <w:r w:rsidRPr="00347EBD">
                    <w:rPr>
                      <w:sz w:val="20"/>
                      <w:szCs w:val="20"/>
                    </w:rPr>
                    <w:t xml:space="preserve">». </w:t>
                  </w:r>
                </w:p>
                <w:p w:rsidR="005776D3" w:rsidRDefault="005776D3" w:rsidP="005776D3">
                  <w:pPr>
                    <w:jc w:val="both"/>
                    <w:rPr>
                      <w:sz w:val="20"/>
                      <w:szCs w:val="20"/>
                    </w:rPr>
                  </w:pPr>
                  <w:r>
                    <w:rPr>
                      <w:sz w:val="20"/>
                      <w:szCs w:val="20"/>
                    </w:rPr>
                    <w:t xml:space="preserve">Финансовый университет при Правительстве Российской Федерации. </w:t>
                  </w:r>
                </w:p>
                <w:p w:rsidR="005776D3" w:rsidRPr="009D6EC7" w:rsidRDefault="005776D3" w:rsidP="005776D3">
                  <w:pPr>
                    <w:jc w:val="both"/>
                    <w:rPr>
                      <w:sz w:val="16"/>
                      <w:szCs w:val="16"/>
                    </w:rPr>
                  </w:pPr>
                  <w:r>
                    <w:rPr>
                      <w:sz w:val="20"/>
                      <w:szCs w:val="20"/>
                    </w:rPr>
                    <w:t>С</w:t>
                  </w:r>
                  <w:r w:rsidRPr="00347EBD">
                    <w:rPr>
                      <w:sz w:val="20"/>
                      <w:szCs w:val="20"/>
                    </w:rPr>
                    <w:t>пециальность – «</w:t>
                  </w:r>
                  <w:r>
                    <w:rPr>
                      <w:sz w:val="20"/>
                      <w:szCs w:val="20"/>
                    </w:rPr>
                    <w:t>Международные экономические отношения</w:t>
                  </w:r>
                  <w:r w:rsidRPr="00347EBD">
                    <w:rPr>
                      <w:sz w:val="20"/>
                      <w:szCs w:val="20"/>
                    </w:rPr>
                    <w:t>». Квалификация – «Экономист»</w:t>
                  </w:r>
                  <w:r>
                    <w:rPr>
                      <w:sz w:val="20"/>
                      <w:szCs w:val="20"/>
                    </w:rPr>
                    <w:t xml:space="preserve">, </w:t>
                  </w:r>
                  <w:r w:rsidRPr="009D6EC7">
                    <w:rPr>
                      <w:sz w:val="20"/>
                      <w:szCs w:val="20"/>
                    </w:rPr>
                    <w:t>199</w:t>
                  </w:r>
                  <w:r>
                    <w:rPr>
                      <w:sz w:val="20"/>
                      <w:szCs w:val="20"/>
                    </w:rPr>
                    <w:t>9</w:t>
                  </w:r>
                </w:p>
              </w:tc>
            </w:tr>
          </w:tbl>
          <w:p w:rsidR="005776D3" w:rsidRPr="009D6EC7"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C668F"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09.2015</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Управляющий директор</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lang w:val="en-US"/>
                    </w:rPr>
                  </w:pPr>
                  <w:r w:rsidRPr="009D6AA8">
                    <w:rPr>
                      <w:sz w:val="20"/>
                      <w:szCs w:val="22"/>
                      <w:lang w:val="en-US"/>
                    </w:rPr>
                    <w:t>EAST–WEST UNITED BANK, S.A. LU</w:t>
                  </w:r>
                  <w:r w:rsidRPr="009D6AA8">
                    <w:rPr>
                      <w:sz w:val="20"/>
                      <w:szCs w:val="22"/>
                      <w:lang w:val="en-US"/>
                    </w:rPr>
                    <w:t>X</w:t>
                  </w:r>
                  <w:r w:rsidRPr="009D6AA8">
                    <w:rPr>
                      <w:sz w:val="20"/>
                      <w:szCs w:val="22"/>
                      <w:lang w:val="en-US"/>
                    </w:rPr>
                    <w:t>EMBOURG</w:t>
                  </w:r>
                </w:p>
              </w:tc>
            </w:tr>
            <w:tr w:rsidR="005776D3"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2"/>
                      <w:lang w:val="en-US"/>
                    </w:rPr>
                  </w:pPr>
                  <w:r w:rsidRPr="009D6AA8">
                    <w:rPr>
                      <w:sz w:val="20"/>
                      <w:szCs w:val="22"/>
                    </w:rPr>
                    <w:t>2</w:t>
                  </w:r>
                  <w:r w:rsidR="00E00513" w:rsidRPr="009D6AA8">
                    <w:rPr>
                      <w:sz w:val="20"/>
                      <w:szCs w:val="22"/>
                    </w:rPr>
                    <w:t>9</w:t>
                  </w:r>
                  <w:r w:rsidRPr="009D6AA8">
                    <w:rPr>
                      <w:sz w:val="20"/>
                      <w:szCs w:val="22"/>
                    </w:rPr>
                    <w:t>.</w:t>
                  </w:r>
                  <w:r w:rsidR="00E00513" w:rsidRPr="009D6AA8">
                    <w:rPr>
                      <w:sz w:val="20"/>
                      <w:szCs w:val="22"/>
                    </w:rPr>
                    <w:t>06</w:t>
                  </w:r>
                  <w:r w:rsidRPr="009D6AA8">
                    <w:rPr>
                      <w:sz w:val="20"/>
                      <w:szCs w:val="22"/>
                    </w:rPr>
                    <w:t>.201</w:t>
                  </w:r>
                  <w:r w:rsidR="00E00513" w:rsidRPr="009D6AA8">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8C668F"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09.2013</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Руководитель Бизнес-Направления Глобальные Рынки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lang w:val="en-US"/>
                    </w:rPr>
                  </w:pPr>
                  <w:r w:rsidRPr="009D6AA8">
                    <w:rPr>
                      <w:sz w:val="20"/>
                      <w:szCs w:val="22"/>
                      <w:lang w:val="en-US"/>
                    </w:rPr>
                    <w:t>EAST–WEST UNITED BANK, S.A. LU</w:t>
                  </w:r>
                  <w:r w:rsidRPr="009D6AA8">
                    <w:rPr>
                      <w:sz w:val="20"/>
                      <w:szCs w:val="22"/>
                      <w:lang w:val="en-US"/>
                    </w:rPr>
                    <w:t>X</w:t>
                  </w:r>
                  <w:r w:rsidRPr="009D6AA8">
                    <w:rPr>
                      <w:sz w:val="20"/>
                      <w:szCs w:val="22"/>
                      <w:lang w:val="en-US"/>
                    </w:rPr>
                    <w:t>EMBOURG</w:t>
                  </w:r>
                </w:p>
              </w:tc>
            </w:tr>
          </w:tbl>
          <w:p w:rsidR="005776D3" w:rsidRPr="005B6791" w:rsidRDefault="005776D3" w:rsidP="005776D3">
            <w:pPr>
              <w:ind w:firstLine="720"/>
              <w:jc w:val="both"/>
              <w:rPr>
                <w:sz w:val="22"/>
                <w:szCs w:val="22"/>
                <w:lang w:val="en-US"/>
              </w:rPr>
            </w:pPr>
          </w:p>
          <w:p w:rsidR="005776D3" w:rsidRPr="005B6791"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lastRenderedPageBreak/>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firstLine="0"/>
                    <w:rPr>
                      <w:sz w:val="20"/>
                      <w:szCs w:val="20"/>
                    </w:rPr>
                  </w:pPr>
                </w:p>
              </w:tc>
            </w:tr>
            <w:tr w:rsidR="005776D3" w:rsidRPr="00347EBD" w:rsidTr="005776D3">
              <w:tc>
                <w:tcPr>
                  <w:tcW w:w="10314" w:type="dxa"/>
                </w:tcPr>
                <w:p w:rsidR="005776D3" w:rsidRPr="00347EBD" w:rsidRDefault="005776D3" w:rsidP="005776D3">
                  <w:pPr>
                    <w:pStyle w:val="em-4"/>
                    <w:rPr>
                      <w:szCs w:val="20"/>
                    </w:rPr>
                  </w:pPr>
                </w:p>
              </w:tc>
            </w:tr>
          </w:tbl>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lastRenderedPageBreak/>
              <w:t>Фамилия, имя, отчество:</w:t>
            </w:r>
          </w:p>
        </w:tc>
        <w:tc>
          <w:tcPr>
            <w:tcW w:w="6814" w:type="dxa"/>
            <w:gridSpan w:val="2"/>
          </w:tcPr>
          <w:p w:rsidR="005776D3" w:rsidRPr="00347EBD" w:rsidRDefault="00CF23D4" w:rsidP="005776D3">
            <w:pPr>
              <w:pStyle w:val="em-4"/>
              <w:ind w:firstLine="0"/>
            </w:pPr>
            <w:r>
              <w:rPr>
                <w:b/>
                <w:bCs/>
                <w:sz w:val="20"/>
                <w:szCs w:val="20"/>
              </w:rPr>
              <w:t>7</w:t>
            </w:r>
            <w:r w:rsidR="005776D3" w:rsidRPr="00347EBD">
              <w:rPr>
                <w:b/>
                <w:bCs/>
                <w:sz w:val="20"/>
                <w:szCs w:val="20"/>
              </w:rPr>
              <w:t>. Розанов Всеволод Валерьевич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Год рождения:</w:t>
            </w:r>
          </w:p>
        </w:tc>
        <w:tc>
          <w:tcPr>
            <w:tcW w:w="6814" w:type="dxa"/>
            <w:gridSpan w:val="2"/>
          </w:tcPr>
          <w:p w:rsidR="005776D3" w:rsidRPr="00347EBD" w:rsidRDefault="005776D3" w:rsidP="005776D3">
            <w:pPr>
              <w:pStyle w:val="em-4"/>
              <w:ind w:firstLine="0"/>
            </w:pPr>
            <w:r w:rsidRPr="00347EBD">
              <w:t>1971</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Сведения об образовании:</w:t>
            </w:r>
          </w:p>
        </w:tc>
        <w:tc>
          <w:tcPr>
            <w:tcW w:w="6814" w:type="dxa"/>
            <w:gridSpan w:val="2"/>
          </w:tcPr>
          <w:p w:rsidR="005776D3" w:rsidRPr="00347EBD" w:rsidRDefault="005776D3" w:rsidP="005776D3">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1994</w:t>
            </w:r>
          </w:p>
          <w:p w:rsidR="005776D3" w:rsidRPr="00347EBD" w:rsidRDefault="005776D3" w:rsidP="005776D3">
            <w:pPr>
              <w:jc w:val="both"/>
              <w:rPr>
                <w:sz w:val="16"/>
                <w:szCs w:val="16"/>
              </w:rPr>
            </w:pPr>
            <w:r w:rsidRPr="00347EBD">
              <w:rPr>
                <w:sz w:val="20"/>
                <w:szCs w:val="20"/>
              </w:rPr>
              <w:t>Специальность – «Экономика зарубежных стран».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заверш</w:t>
            </w:r>
            <w:r w:rsidRPr="009D6AA8">
              <w:rPr>
                <w:sz w:val="20"/>
                <w:szCs w:val="20"/>
              </w:rPr>
              <w:t>е</w:t>
            </w:r>
            <w:r w:rsidRPr="009D6AA8">
              <w:rPr>
                <w:sz w:val="20"/>
                <w:szCs w:val="20"/>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Полное фирменное наименование орган</w:t>
            </w:r>
            <w:r w:rsidRPr="009D6AA8">
              <w:rPr>
                <w:sz w:val="20"/>
                <w:szCs w:val="20"/>
              </w:rPr>
              <w:t>и</w:t>
            </w:r>
            <w:r w:rsidRPr="009D6AA8">
              <w:rPr>
                <w:sz w:val="20"/>
                <w:szCs w:val="20"/>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4</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01.04.2018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color w:val="auto"/>
                <w:sz w:val="20"/>
                <w:szCs w:val="20"/>
              </w:rPr>
            </w:pPr>
            <w:r w:rsidRPr="00E00513">
              <w:rPr>
                <w:color w:val="auto"/>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Управляющий партнер, Член Правления</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0"/>
              </w:rPr>
            </w:pPr>
            <w:r w:rsidRPr="009D6AA8">
              <w:rPr>
                <w:sz w:val="20"/>
                <w:szCs w:val="20"/>
              </w:rPr>
              <w:t>29.06.</w:t>
            </w:r>
            <w:r w:rsidR="00E00513" w:rsidRPr="009D6AA8">
              <w:rPr>
                <w:sz w:val="20"/>
                <w:szCs w:val="20"/>
              </w:rPr>
              <w:t>201</w:t>
            </w:r>
            <w:r w:rsidR="00E00513">
              <w:rPr>
                <w:sz w:val="20"/>
                <w:szCs w:val="20"/>
              </w:rPr>
              <w:t>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980548" w:rsidRPr="00E00513" w:rsidTr="0098054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80548" w:rsidRPr="00E00513" w:rsidRDefault="00980548" w:rsidP="005776D3">
            <w:pPr>
              <w:jc w:val="center"/>
              <w:rPr>
                <w:sz w:val="20"/>
                <w:szCs w:val="20"/>
              </w:rPr>
            </w:pPr>
            <w:r>
              <w:rPr>
                <w:sz w:val="20"/>
                <w:szCs w:val="20"/>
              </w:rPr>
              <w:t>22.03.2017</w:t>
            </w:r>
          </w:p>
        </w:tc>
        <w:tc>
          <w:tcPr>
            <w:tcW w:w="1497" w:type="dxa"/>
            <w:tcBorders>
              <w:top w:val="single" w:sz="4" w:space="0" w:color="auto"/>
              <w:left w:val="nil"/>
              <w:bottom w:val="single" w:sz="4" w:space="0" w:color="auto"/>
              <w:right w:val="single" w:sz="4" w:space="0" w:color="auto"/>
            </w:tcBorders>
            <w:vAlign w:val="center"/>
          </w:tcPr>
          <w:p w:rsidR="00980548" w:rsidRPr="00E00513" w:rsidRDefault="00980548" w:rsidP="00980548">
            <w:pPr>
              <w:pStyle w:val="Default"/>
              <w:jc w:val="center"/>
              <w:rPr>
                <w:sz w:val="20"/>
                <w:szCs w:val="20"/>
              </w:rPr>
            </w:pPr>
            <w:r w:rsidRPr="00360D06">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980548" w:rsidRPr="00E00513" w:rsidRDefault="00980548"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80548" w:rsidRPr="00E00513" w:rsidRDefault="00980548"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«Единый Центр Обслуживания»</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17.08.2015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Общество с ограниченной ответственн</w:t>
            </w:r>
            <w:r w:rsidRPr="009D6AA8">
              <w:rPr>
                <w:sz w:val="20"/>
                <w:szCs w:val="20"/>
              </w:rPr>
              <w:t>о</w:t>
            </w:r>
            <w:r w:rsidRPr="009D6AA8">
              <w:rPr>
                <w:sz w:val="20"/>
                <w:szCs w:val="20"/>
              </w:rPr>
              <w:t>стью Управляющая Компания «Система Капитал»</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05.08.2015</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pPr>
              <w:pStyle w:val="Default"/>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SISTEMA</w:t>
            </w:r>
            <w:r w:rsidRPr="009D6AA8">
              <w:rPr>
                <w:sz w:val="20"/>
                <w:szCs w:val="20"/>
              </w:rPr>
              <w:t xml:space="preserve"> </w:t>
            </w:r>
            <w:r w:rsidRPr="009D6AA8">
              <w:rPr>
                <w:sz w:val="20"/>
                <w:szCs w:val="20"/>
                <w:lang w:val="en-US"/>
              </w:rPr>
              <w:t>SHYAM TELESERVICES LI</w:t>
            </w:r>
            <w:r w:rsidRPr="009D6AA8">
              <w:rPr>
                <w:sz w:val="20"/>
                <w:szCs w:val="20"/>
                <w:lang w:val="en-US"/>
              </w:rPr>
              <w:t>M</w:t>
            </w:r>
            <w:r w:rsidRPr="009D6AA8">
              <w:rPr>
                <w:sz w:val="20"/>
                <w:szCs w:val="20"/>
                <w:lang w:val="en-US"/>
              </w:rPr>
              <w:t>ITED</w:t>
            </w:r>
          </w:p>
        </w:tc>
      </w:tr>
      <w:tr w:rsidR="005776D3" w:rsidRPr="008C668F"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lang w:val="en-US"/>
              </w:rPr>
            </w:pPr>
            <w:r w:rsidRPr="009D6AA8">
              <w:rPr>
                <w:sz w:val="20"/>
                <w:szCs w:val="20"/>
                <w:lang w:val="en-US"/>
              </w:rPr>
              <w:t>EAST-WEST UNITED BANK S.A. LU</w:t>
            </w:r>
            <w:r w:rsidRPr="009D6AA8">
              <w:rPr>
                <w:sz w:val="20"/>
                <w:szCs w:val="20"/>
                <w:lang w:val="en-US"/>
              </w:rPr>
              <w:t>X</w:t>
            </w:r>
            <w:r w:rsidRPr="009D6AA8">
              <w:rPr>
                <w:sz w:val="20"/>
                <w:szCs w:val="20"/>
                <w:lang w:val="en-US"/>
              </w:rPr>
              <w:t>EMBOURG</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802A09" w:rsidP="005776D3">
            <w:pPr>
              <w:jc w:val="center"/>
              <w:rPr>
                <w:sz w:val="20"/>
                <w:szCs w:val="20"/>
              </w:rPr>
            </w:pPr>
            <w:r>
              <w:rPr>
                <w:sz w:val="20"/>
                <w:szCs w:val="20"/>
              </w:rPr>
              <w:t>05.07.2016</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802A09">
            <w:pPr>
              <w:pStyle w:val="Default"/>
              <w:jc w:val="center"/>
              <w:rPr>
                <w:sz w:val="20"/>
                <w:szCs w:val="20"/>
              </w:rPr>
            </w:pPr>
            <w:r w:rsidRPr="00360D06">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802A09" w:rsidP="005776D3">
            <w:pPr>
              <w:jc w:val="center"/>
              <w:rPr>
                <w:sz w:val="20"/>
                <w:szCs w:val="20"/>
              </w:rPr>
            </w:pPr>
            <w:r w:rsidRPr="00360D06">
              <w:rPr>
                <w:sz w:val="20"/>
                <w:szCs w:val="20"/>
              </w:rPr>
              <w:t>Член Совета директоров</w:t>
            </w:r>
            <w:r w:rsidRPr="00E00513" w:rsidDel="00980548">
              <w:rPr>
                <w:sz w:val="20"/>
                <w:szCs w:val="20"/>
              </w:rPr>
              <w:t xml:space="preserve">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802A09">
            <w:pPr>
              <w:jc w:val="center"/>
              <w:rPr>
                <w:sz w:val="20"/>
                <w:szCs w:val="20"/>
              </w:rPr>
            </w:pPr>
            <w:r w:rsidRPr="009D6AA8">
              <w:rPr>
                <w:sz w:val="20"/>
              </w:rPr>
              <w:t>Открытое акционерное общество «Лан</w:t>
            </w:r>
            <w:r w:rsidRPr="009D6AA8">
              <w:rPr>
                <w:sz w:val="20"/>
              </w:rPr>
              <w:t>д</w:t>
            </w:r>
            <w:r w:rsidRPr="009D6AA8">
              <w:rPr>
                <w:sz w:val="20"/>
              </w:rPr>
              <w:t>шафт»</w:t>
            </w:r>
            <w:r w:rsidRPr="009D6AA8" w:rsidDel="00980548">
              <w:rPr>
                <w:sz w:val="16"/>
                <w:szCs w:val="20"/>
                <w:lang w:val="en-US"/>
              </w:rPr>
              <w:t xml:space="preserve"> </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802A09" w:rsidP="005776D3">
            <w:pPr>
              <w:jc w:val="center"/>
              <w:rPr>
                <w:sz w:val="20"/>
                <w:szCs w:val="20"/>
              </w:rPr>
            </w:pPr>
            <w:r>
              <w:rPr>
                <w:sz w:val="20"/>
                <w:szCs w:val="20"/>
              </w:rPr>
              <w:t>05.02.2016</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БФ «Система»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pPr>
              <w:jc w:val="center"/>
              <w:rPr>
                <w:sz w:val="20"/>
                <w:szCs w:val="20"/>
              </w:rPr>
            </w:pPr>
            <w:r w:rsidRPr="009D6AA8">
              <w:rPr>
                <w:sz w:val="20"/>
                <w:szCs w:val="20"/>
              </w:rPr>
              <w:t>Публичное Акционерное Общество «Микрон»</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Акционерное общество «ЛИДЕР – И</w:t>
            </w:r>
            <w:r w:rsidRPr="009D6AA8">
              <w:rPr>
                <w:sz w:val="20"/>
                <w:szCs w:val="20"/>
              </w:rPr>
              <w:t>Н</w:t>
            </w:r>
            <w:r w:rsidRPr="009D6AA8">
              <w:rPr>
                <w:sz w:val="20"/>
                <w:szCs w:val="20"/>
              </w:rPr>
              <w:lastRenderedPageBreak/>
              <w:t>ВЕСТ»</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lastRenderedPageBreak/>
              <w:t>25.06.2015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jc w:val="center"/>
              <w:rPr>
                <w:sz w:val="20"/>
                <w:szCs w:val="20"/>
              </w:rPr>
            </w:pPr>
            <w:r w:rsidRPr="00E00513">
              <w:rPr>
                <w:sz w:val="20"/>
                <w:szCs w:val="20"/>
              </w:rPr>
              <w:t>наст. вр.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szCs w:val="20"/>
              </w:rPr>
            </w:pPr>
            <w:r w:rsidRPr="009D6AA8">
              <w:rPr>
                <w:sz w:val="20"/>
                <w:szCs w:val="20"/>
              </w:rPr>
              <w:t>Публичное акционерное общество «М</w:t>
            </w:r>
            <w:r w:rsidRPr="009D6AA8">
              <w:rPr>
                <w:sz w:val="20"/>
                <w:szCs w:val="20"/>
              </w:rPr>
              <w:t>о</w:t>
            </w:r>
            <w:r w:rsidRPr="009D6AA8">
              <w:rPr>
                <w:sz w:val="20"/>
                <w:szCs w:val="20"/>
              </w:rPr>
              <w:t>бильные ТелеСистемы»</w:t>
            </w:r>
          </w:p>
        </w:tc>
      </w:tr>
      <w:tr w:rsidR="00802A09"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rsidP="00980548">
            <w:pPr>
              <w:jc w:val="center"/>
              <w:rPr>
                <w:sz w:val="20"/>
                <w:szCs w:val="20"/>
              </w:rPr>
            </w:pPr>
            <w:r>
              <w:rPr>
                <w:sz w:val="20"/>
                <w:szCs w:val="20"/>
              </w:rPr>
              <w:t>28.02.2017</w:t>
            </w:r>
          </w:p>
        </w:tc>
        <w:tc>
          <w:tcPr>
            <w:tcW w:w="3112"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Sistema Finance S.A.</w:t>
            </w:r>
          </w:p>
        </w:tc>
      </w:tr>
      <w:tr w:rsidR="00802A09"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pPr>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 Управляющая компания «Сегежа Груп»</w:t>
            </w:r>
          </w:p>
        </w:tc>
      </w:tr>
      <w:tr w:rsidR="00802A09"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pPr>
              <w:jc w:val="center"/>
              <w:rPr>
                <w:sz w:val="20"/>
                <w:szCs w:val="20"/>
              </w:rPr>
            </w:pPr>
            <w:r w:rsidRPr="00E00513">
              <w:rPr>
                <w:sz w:val="20"/>
                <w:szCs w:val="20"/>
              </w:rPr>
              <w:t>31.03.2018</w:t>
            </w:r>
          </w:p>
        </w:tc>
        <w:tc>
          <w:tcPr>
            <w:tcW w:w="3112"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Старший вице–президент – рук</w:t>
            </w:r>
            <w:r w:rsidRPr="009D6AA8">
              <w:rPr>
                <w:sz w:val="20"/>
                <w:szCs w:val="20"/>
              </w:rPr>
              <w:t>о</w:t>
            </w:r>
            <w:r w:rsidRPr="009D6AA8">
              <w:rPr>
                <w:sz w:val="20"/>
                <w:szCs w:val="20"/>
              </w:rPr>
              <w:t>водитель Комплекса финансов и инвестиций</w:t>
            </w:r>
          </w:p>
        </w:tc>
        <w:tc>
          <w:tcPr>
            <w:tcW w:w="3896"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802A09"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E00513">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Открытое акционерное общество «РТИ»</w:t>
            </w:r>
          </w:p>
        </w:tc>
      </w:tr>
      <w:tr w:rsidR="00802A09" w:rsidRPr="00E00513" w:rsidTr="005776D3">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802A09" w:rsidRPr="009D6AA8" w:rsidRDefault="00802A09" w:rsidP="005776D3">
            <w:pPr>
              <w:jc w:val="center"/>
              <w:rPr>
                <w:sz w:val="20"/>
                <w:szCs w:val="20"/>
              </w:rPr>
            </w:pPr>
            <w:r w:rsidRPr="00360D06">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rsidP="005776D3">
            <w:pPr>
              <w:pStyle w:val="Default"/>
              <w:jc w:val="center"/>
              <w:rPr>
                <w:sz w:val="20"/>
                <w:szCs w:val="20"/>
              </w:rPr>
            </w:pPr>
            <w:r>
              <w:rPr>
                <w:sz w:val="20"/>
                <w:szCs w:val="20"/>
              </w:rPr>
              <w:t>28.05.2015</w:t>
            </w:r>
          </w:p>
        </w:tc>
        <w:tc>
          <w:tcPr>
            <w:tcW w:w="3112"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color w:val="FF0000"/>
                <w:sz w:val="20"/>
                <w:szCs w:val="20"/>
              </w:rPr>
            </w:pPr>
            <w:r w:rsidRPr="00360D06">
              <w:rPr>
                <w:sz w:val="20"/>
                <w:szCs w:val="20"/>
              </w:rPr>
              <w:t>Открытое акционерное общество «СГ– транс»</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Pr="00347EBD" w:rsidRDefault="005776D3" w:rsidP="005776D3">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659" w:type="dxa"/>
          </w:tcPr>
          <w:p w:rsidR="005776D3" w:rsidRPr="00347EBD" w:rsidRDefault="005776D3" w:rsidP="005776D3">
            <w:pPr>
              <w:pStyle w:val="em-4"/>
              <w:ind w:firstLine="0"/>
            </w:pPr>
            <w:r w:rsidRPr="00347EBD">
              <w:t>Фамилия, имя, отчество:</w:t>
            </w:r>
          </w:p>
        </w:tc>
        <w:tc>
          <w:tcPr>
            <w:tcW w:w="7321" w:type="dxa"/>
          </w:tcPr>
          <w:p w:rsidR="005776D3" w:rsidRPr="00347EBD" w:rsidRDefault="00CF23D4" w:rsidP="005776D3">
            <w:pPr>
              <w:pStyle w:val="em-4"/>
              <w:ind w:firstLine="0"/>
            </w:pPr>
            <w:r>
              <w:rPr>
                <w:b/>
                <w:bCs/>
                <w:sz w:val="20"/>
                <w:szCs w:val="20"/>
              </w:rPr>
              <w:t>8</w:t>
            </w:r>
            <w:r w:rsidR="005776D3" w:rsidRPr="00347EBD">
              <w:rPr>
                <w:b/>
                <w:bCs/>
                <w:sz w:val="20"/>
                <w:szCs w:val="20"/>
              </w:rPr>
              <w:t xml:space="preserve">. Филатов Илья Валентинович </w:t>
            </w:r>
          </w:p>
        </w:tc>
      </w:tr>
      <w:tr w:rsidR="005776D3" w:rsidRPr="00347EBD" w:rsidTr="005776D3">
        <w:tc>
          <w:tcPr>
            <w:tcW w:w="2659" w:type="dxa"/>
          </w:tcPr>
          <w:p w:rsidR="005776D3" w:rsidRPr="00347EBD" w:rsidRDefault="005776D3" w:rsidP="005776D3">
            <w:pPr>
              <w:pStyle w:val="em-4"/>
              <w:ind w:firstLine="0"/>
            </w:pPr>
            <w:r w:rsidRPr="00347EBD">
              <w:t>Год рождения:</w:t>
            </w:r>
          </w:p>
        </w:tc>
        <w:tc>
          <w:tcPr>
            <w:tcW w:w="7321" w:type="dxa"/>
          </w:tcPr>
          <w:p w:rsidR="005776D3" w:rsidRPr="00347EBD" w:rsidRDefault="005776D3" w:rsidP="005776D3">
            <w:pPr>
              <w:pStyle w:val="em-4"/>
              <w:ind w:firstLine="0"/>
            </w:pPr>
            <w:r w:rsidRPr="00347EBD">
              <w:t>1976</w:t>
            </w:r>
          </w:p>
        </w:tc>
      </w:tr>
      <w:tr w:rsidR="005776D3" w:rsidRPr="00347EBD" w:rsidTr="005776D3">
        <w:tc>
          <w:tcPr>
            <w:tcW w:w="2659"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321"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lastRenderedPageBreak/>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802A09"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802A09"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11.03.2015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autoSpaceDE w:val="0"/>
              <w:autoSpaceDN w:val="0"/>
              <w:adjustRightInd w:val="0"/>
              <w:spacing w:line="360" w:lineRule="auto"/>
              <w:jc w:val="center"/>
              <w:rPr>
                <w:color w:val="000000"/>
                <w:sz w:val="20"/>
                <w:szCs w:val="22"/>
              </w:rPr>
            </w:pPr>
            <w:r w:rsidRPr="009D6AA8">
              <w:rPr>
                <w:color w:val="000000"/>
                <w:sz w:val="20"/>
                <w:szCs w:val="22"/>
              </w:rPr>
              <w:t>2</w:t>
            </w:r>
            <w:r w:rsidR="00802A09">
              <w:rPr>
                <w:color w:val="000000"/>
                <w:sz w:val="20"/>
                <w:szCs w:val="22"/>
              </w:rPr>
              <w:t>9</w:t>
            </w:r>
            <w:r w:rsidRPr="009D6AA8">
              <w:rPr>
                <w:color w:val="000000"/>
                <w:sz w:val="20"/>
                <w:szCs w:val="22"/>
              </w:rPr>
              <w:t>.</w:t>
            </w:r>
            <w:r w:rsidR="00802A09">
              <w:rPr>
                <w:color w:val="000000"/>
                <w:sz w:val="20"/>
                <w:szCs w:val="22"/>
              </w:rPr>
              <w:t>06</w:t>
            </w:r>
            <w:r w:rsidRPr="009D6AA8">
              <w:rPr>
                <w:color w:val="000000"/>
                <w:sz w:val="20"/>
                <w:szCs w:val="22"/>
              </w:rPr>
              <w:t>.201</w:t>
            </w:r>
            <w:r w:rsidR="00802A09">
              <w:rPr>
                <w:color w:val="000000"/>
                <w:sz w:val="20"/>
                <w:szCs w:val="22"/>
              </w:rPr>
              <w:t>8</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A0CD3" w:rsidRPr="00802A09" w:rsidTr="0002173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A0CD3" w:rsidRPr="009D6AA8" w:rsidRDefault="005A0CD3" w:rsidP="0002173D">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A0CD3" w:rsidRPr="009D6AA8" w:rsidRDefault="005A0CD3" w:rsidP="0002173D">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A0CD3" w:rsidRPr="009D6AA8" w:rsidRDefault="005A0CD3" w:rsidP="0002173D">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A0CD3" w:rsidRPr="009D6AA8" w:rsidRDefault="005A0CD3" w:rsidP="0002173D">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27.06.2016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5776D3" w:rsidRPr="008C668F"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sz w:val="20"/>
                <w:szCs w:val="20"/>
                <w:lang w:val="en-US"/>
              </w:rPr>
            </w:pPr>
            <w:r w:rsidRPr="009D6AA8">
              <w:rPr>
                <w:sz w:val="20"/>
                <w:szCs w:val="22"/>
                <w:lang w:val="en-US"/>
              </w:rPr>
              <w:t>EAST–WEST UNITED BANK, S.A. LUXEMBOURG</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84" w:name="_Toc506390510"/>
            <w:r w:rsidRPr="009D6AA8">
              <w:rPr>
                <w:rFonts w:ascii="Times New Roman" w:hAnsi="Times New Roman" w:cs="Times New Roman"/>
                <w:b w:val="0"/>
                <w:sz w:val="20"/>
                <w:szCs w:val="22"/>
              </w:rPr>
              <w:t>18.02.2014</w:t>
            </w:r>
            <w:bookmarkEnd w:id="384"/>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85" w:name="_Toc506390511"/>
            <w:r w:rsidRPr="009D6AA8">
              <w:rPr>
                <w:rFonts w:ascii="Times New Roman" w:hAnsi="Times New Roman" w:cs="Times New Roman"/>
                <w:b w:val="0"/>
                <w:sz w:val="20"/>
                <w:szCs w:val="22"/>
              </w:rPr>
              <w:t>05.12.2014</w:t>
            </w:r>
            <w:bookmarkEnd w:id="385"/>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86" w:name="_Toc506390512"/>
            <w:r w:rsidRPr="009D6AA8">
              <w:rPr>
                <w:rFonts w:ascii="Times New Roman" w:hAnsi="Times New Roman" w:cs="Times New Roman"/>
                <w:b w:val="0"/>
                <w:sz w:val="20"/>
                <w:szCs w:val="22"/>
              </w:rPr>
              <w:t>Заместитель Председателя Правления</w:t>
            </w:r>
            <w:bookmarkEnd w:id="386"/>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87" w:name="_Toc506390513"/>
            <w:r w:rsidRPr="009D6AA8">
              <w:rPr>
                <w:rFonts w:ascii="Times New Roman" w:hAnsi="Times New Roman" w:cs="Times New Roman"/>
                <w:b w:val="0"/>
                <w:sz w:val="20"/>
                <w:szCs w:val="22"/>
              </w:rPr>
              <w:t>Открытое акционерное общество «УРАЛСИБ»</w:t>
            </w:r>
            <w:bookmarkEnd w:id="387"/>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88" w:name="_Toc506390514"/>
            <w:r w:rsidRPr="009D6AA8">
              <w:rPr>
                <w:rFonts w:ascii="Times New Roman" w:hAnsi="Times New Roman" w:cs="Times New Roman"/>
                <w:b w:val="0"/>
                <w:sz w:val="20"/>
                <w:szCs w:val="22"/>
              </w:rPr>
              <w:t>01.10.2007</w:t>
            </w:r>
            <w:bookmarkEnd w:id="388"/>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89" w:name="_Toc506390515"/>
            <w:r w:rsidRPr="009D6AA8">
              <w:rPr>
                <w:rFonts w:ascii="Times New Roman" w:hAnsi="Times New Roman" w:cs="Times New Roman"/>
                <w:b w:val="0"/>
                <w:sz w:val="20"/>
                <w:szCs w:val="22"/>
              </w:rPr>
              <w:t>17.02.2014</w:t>
            </w:r>
            <w:bookmarkEnd w:id="389"/>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90" w:name="_Toc506390516"/>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390"/>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91" w:name="_Toc506390517"/>
            <w:r w:rsidRPr="009D6AA8">
              <w:rPr>
                <w:rFonts w:ascii="Times New Roman" w:hAnsi="Times New Roman" w:cs="Times New Roman"/>
                <w:b w:val="0"/>
                <w:sz w:val="20"/>
                <w:szCs w:val="22"/>
              </w:rPr>
              <w:t>Открытое акционерное общество «УРАЛСИБ»</w:t>
            </w:r>
            <w:bookmarkEnd w:id="391"/>
          </w:p>
        </w:tc>
      </w:tr>
    </w:tbl>
    <w:p w:rsidR="005776D3" w:rsidRDefault="005776D3" w:rsidP="005776D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9</w:t>
            </w:r>
            <w:r w:rsidR="005776D3" w:rsidRPr="00347EBD">
              <w:rPr>
                <w:b/>
                <w:bCs/>
                <w:sz w:val="20"/>
                <w:szCs w:val="20"/>
              </w:rPr>
              <w:t xml:space="preserve">. </w:t>
            </w:r>
            <w:r w:rsidR="005776D3">
              <w:rPr>
                <w:b/>
                <w:bCs/>
                <w:sz w:val="20"/>
                <w:szCs w:val="20"/>
              </w:rPr>
              <w:t>Швакман Ирэн</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t>1967</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2362C3" w:rsidRDefault="005776D3" w:rsidP="005776D3">
            <w:pPr>
              <w:jc w:val="both"/>
              <w:rPr>
                <w:sz w:val="20"/>
                <w:szCs w:val="20"/>
              </w:rPr>
            </w:pPr>
            <w:r w:rsidRPr="00347EBD">
              <w:rPr>
                <w:sz w:val="20"/>
                <w:szCs w:val="20"/>
              </w:rPr>
              <w:t xml:space="preserve">Высшее. </w:t>
            </w:r>
            <w:r w:rsidRPr="002362C3">
              <w:rPr>
                <w:sz w:val="20"/>
              </w:rPr>
              <w:t>Браунский Университет, США</w:t>
            </w:r>
          </w:p>
          <w:p w:rsidR="005776D3" w:rsidRPr="00347EBD" w:rsidRDefault="005776D3" w:rsidP="005776D3">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5776D3" w:rsidRDefault="005776D3" w:rsidP="005776D3">
            <w:pPr>
              <w:pStyle w:val="em-4"/>
              <w:ind w:firstLine="0"/>
              <w:rPr>
                <w:sz w:val="20"/>
                <w:szCs w:val="20"/>
              </w:rPr>
            </w:pPr>
            <w:r w:rsidRPr="00347EBD">
              <w:rPr>
                <w:sz w:val="20"/>
                <w:szCs w:val="20"/>
              </w:rPr>
              <w:t>Квалификация – «</w:t>
            </w:r>
            <w:r w:rsidRPr="002362C3">
              <w:rPr>
                <w:sz w:val="20"/>
              </w:rPr>
              <w:t>B.Sc. Биохимия</w:t>
            </w:r>
            <w:r w:rsidRPr="00347EBD">
              <w:rPr>
                <w:sz w:val="20"/>
                <w:szCs w:val="20"/>
              </w:rPr>
              <w:t>»</w:t>
            </w:r>
          </w:p>
          <w:p w:rsidR="005776D3" w:rsidRPr="00347EBD" w:rsidRDefault="005776D3" w:rsidP="005776D3">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075635"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075635"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075635">
            <w:pPr>
              <w:autoSpaceDE w:val="0"/>
              <w:autoSpaceDN w:val="0"/>
              <w:adjustRightInd w:val="0"/>
              <w:spacing w:line="360" w:lineRule="auto"/>
              <w:jc w:val="center"/>
              <w:rPr>
                <w:color w:val="000000"/>
                <w:sz w:val="20"/>
                <w:szCs w:val="22"/>
              </w:rPr>
            </w:pPr>
            <w:r w:rsidRPr="009D6AA8">
              <w:rPr>
                <w:color w:val="000000"/>
                <w:sz w:val="20"/>
                <w:szCs w:val="22"/>
              </w:rPr>
              <w:t>29</w:t>
            </w:r>
            <w:r w:rsidR="005776D3" w:rsidRPr="009D6AA8">
              <w:rPr>
                <w:color w:val="000000"/>
                <w:sz w:val="20"/>
                <w:szCs w:val="22"/>
              </w:rPr>
              <w:t>.</w:t>
            </w:r>
            <w:r w:rsidRPr="009D6AA8">
              <w:rPr>
                <w:color w:val="000000"/>
                <w:sz w:val="20"/>
                <w:szCs w:val="22"/>
              </w:rPr>
              <w:t>06</w:t>
            </w:r>
            <w:r w:rsidR="005776D3" w:rsidRPr="009D6AA8">
              <w:rPr>
                <w:color w:val="000000"/>
                <w:sz w:val="20"/>
                <w:szCs w:val="22"/>
              </w:rPr>
              <w:t>.201</w:t>
            </w:r>
            <w:r w:rsidRPr="009D6AA8">
              <w:rPr>
                <w:color w:val="000000"/>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09.2016</w:t>
            </w:r>
          </w:p>
        </w:tc>
        <w:tc>
          <w:tcPr>
            <w:tcW w:w="1559" w:type="dxa"/>
            <w:tcBorders>
              <w:top w:val="single" w:sz="4" w:space="0" w:color="auto"/>
              <w:left w:val="nil"/>
              <w:bottom w:val="single" w:sz="4" w:space="0" w:color="auto"/>
              <w:right w:val="single" w:sz="4" w:space="0" w:color="auto"/>
            </w:tcBorders>
            <w:vAlign w:val="center"/>
          </w:tcPr>
          <w:p w:rsidR="005776D3" w:rsidRPr="00075635" w:rsidRDefault="005776D3" w:rsidP="005776D3">
            <w:pPr>
              <w:pStyle w:val="Default"/>
              <w:jc w:val="center"/>
              <w:rPr>
                <w:sz w:val="20"/>
                <w:szCs w:val="20"/>
              </w:rPr>
            </w:pPr>
            <w:r w:rsidRPr="00075635">
              <w:rPr>
                <w:sz w:val="20"/>
                <w:szCs w:val="20"/>
              </w:rPr>
              <w:t>наст. вр.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Председатель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rPr>
              <w:t xml:space="preserve">МФК Рево Технологии </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09.1995</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08.2016</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rPr>
              <w:t>Старший Партнер, руководитель пра</w:t>
            </w:r>
            <w:r w:rsidRPr="009D6AA8">
              <w:rPr>
                <w:sz w:val="20"/>
              </w:rPr>
              <w:t>к</w:t>
            </w:r>
            <w:r w:rsidRPr="009D6AA8">
              <w:rPr>
                <w:sz w:val="20"/>
              </w:rPr>
              <w:t>тики финансовых услуг в России, Це</w:t>
            </w:r>
            <w:r w:rsidRPr="009D6AA8">
              <w:rPr>
                <w:sz w:val="20"/>
              </w:rPr>
              <w:t>н</w:t>
            </w:r>
            <w:r w:rsidRPr="009D6AA8">
              <w:rPr>
                <w:sz w:val="20"/>
              </w:rPr>
              <w:t>тральной и Восточной Европе, СНГ</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rPr>
              <w:t>McKinsey &amp; Co</w:t>
            </w:r>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обществ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lastRenderedPageBreak/>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Default="005776D3" w:rsidP="005776D3">
      <w:pPr>
        <w:pStyle w:val="em-4"/>
      </w:pPr>
    </w:p>
    <w:p w:rsidR="005776D3" w:rsidRPr="00347EBD" w:rsidRDefault="005776D3" w:rsidP="005776D3">
      <w:pPr>
        <w:pStyle w:val="em-4"/>
      </w:pPr>
    </w:p>
    <w:p w:rsidR="005776D3" w:rsidRPr="0097426A" w:rsidRDefault="005776D3" w:rsidP="005776D3">
      <w:pPr>
        <w:pStyle w:val="em-4"/>
        <w:rPr>
          <w:b/>
          <w:i/>
        </w:rPr>
      </w:pPr>
      <w:r w:rsidRPr="0097426A">
        <w:rPr>
          <w:b/>
          <w:i/>
        </w:rPr>
        <w:t>Сведения о персональном составе Правления кредитной организации – эмитента:</w:t>
      </w:r>
    </w:p>
    <w:p w:rsidR="005776D3" w:rsidRPr="00347EBD" w:rsidRDefault="005776D3" w:rsidP="005776D3">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5776D3" w:rsidRPr="00347EBD" w:rsidTr="005776D3">
        <w:tc>
          <w:tcPr>
            <w:tcW w:w="6352" w:type="dxa"/>
          </w:tcPr>
          <w:p w:rsidR="005776D3" w:rsidRPr="00347EBD" w:rsidRDefault="005776D3" w:rsidP="005776D3">
            <w:pPr>
              <w:jc w:val="center"/>
              <w:rPr>
                <w:sz w:val="22"/>
                <w:szCs w:val="22"/>
              </w:rPr>
            </w:pPr>
            <w:r w:rsidRPr="00347EBD">
              <w:rPr>
                <w:sz w:val="22"/>
                <w:szCs w:val="22"/>
              </w:rPr>
              <w:t>Фамилия, Имя, Отчество</w:t>
            </w:r>
          </w:p>
        </w:tc>
        <w:tc>
          <w:tcPr>
            <w:tcW w:w="3962" w:type="dxa"/>
          </w:tcPr>
          <w:p w:rsidR="005776D3" w:rsidRPr="00347EBD" w:rsidRDefault="005776D3" w:rsidP="005776D3">
            <w:pPr>
              <w:jc w:val="center"/>
              <w:rPr>
                <w:sz w:val="22"/>
                <w:szCs w:val="22"/>
              </w:rPr>
            </w:pPr>
            <w:r w:rsidRPr="00347EBD">
              <w:rPr>
                <w:sz w:val="22"/>
                <w:szCs w:val="22"/>
              </w:rPr>
              <w:t>Год рождения</w:t>
            </w:r>
          </w:p>
        </w:tc>
      </w:tr>
      <w:tr w:rsidR="005776D3" w:rsidRPr="00347EBD" w:rsidTr="005776D3">
        <w:tc>
          <w:tcPr>
            <w:tcW w:w="6352" w:type="dxa"/>
          </w:tcPr>
          <w:p w:rsidR="005776D3" w:rsidRPr="00347EBD" w:rsidRDefault="005776D3" w:rsidP="005776D3">
            <w:pPr>
              <w:ind w:left="720"/>
              <w:jc w:val="center"/>
              <w:rPr>
                <w:sz w:val="22"/>
                <w:szCs w:val="22"/>
              </w:rPr>
            </w:pPr>
            <w:r w:rsidRPr="00347EBD">
              <w:rPr>
                <w:sz w:val="22"/>
                <w:szCs w:val="22"/>
                <w:lang w:val="en-US"/>
              </w:rPr>
              <w:t>1</w:t>
            </w:r>
          </w:p>
        </w:tc>
        <w:tc>
          <w:tcPr>
            <w:tcW w:w="3962" w:type="dxa"/>
          </w:tcPr>
          <w:p w:rsidR="005776D3" w:rsidRPr="00347EBD" w:rsidRDefault="005776D3" w:rsidP="005776D3">
            <w:pPr>
              <w:jc w:val="center"/>
              <w:rPr>
                <w:sz w:val="22"/>
                <w:szCs w:val="22"/>
                <w:lang w:val="en-US"/>
              </w:rPr>
            </w:pPr>
            <w:r w:rsidRPr="00347EBD">
              <w:rPr>
                <w:sz w:val="22"/>
                <w:szCs w:val="22"/>
                <w:lang w:val="en-US"/>
              </w:rPr>
              <w:t>2</w:t>
            </w:r>
          </w:p>
        </w:tc>
      </w:tr>
      <w:tr w:rsidR="005776D3" w:rsidRPr="00347EBD" w:rsidTr="005776D3">
        <w:tc>
          <w:tcPr>
            <w:tcW w:w="6352" w:type="dxa"/>
          </w:tcPr>
          <w:p w:rsidR="005776D3" w:rsidRPr="00347EBD" w:rsidRDefault="005776D3" w:rsidP="005776D3">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5776D3" w:rsidRPr="00347EBD" w:rsidRDefault="005776D3" w:rsidP="005776D3">
            <w:pPr>
              <w:jc w:val="center"/>
              <w:rPr>
                <w:szCs w:val="22"/>
              </w:rPr>
            </w:pPr>
            <w:r>
              <w:rPr>
                <w:szCs w:val="22"/>
              </w:rPr>
              <w:t>1966 г.</w:t>
            </w:r>
          </w:p>
        </w:tc>
      </w:tr>
      <w:tr w:rsidR="005776D3" w:rsidRPr="00347EBD" w:rsidTr="005776D3">
        <w:tc>
          <w:tcPr>
            <w:tcW w:w="6352" w:type="dxa"/>
          </w:tcPr>
          <w:p w:rsidR="005776D3" w:rsidRPr="00347EBD" w:rsidRDefault="005776D3" w:rsidP="005776D3">
            <w:pPr>
              <w:numPr>
                <w:ilvl w:val="0"/>
                <w:numId w:val="3"/>
              </w:numPr>
            </w:pPr>
            <w:r w:rsidRPr="00347EBD">
              <w:rPr>
                <w:szCs w:val="22"/>
              </w:rPr>
              <w:t xml:space="preserve">Маслов Олег Евгеньевич </w:t>
            </w:r>
          </w:p>
        </w:tc>
        <w:tc>
          <w:tcPr>
            <w:tcW w:w="3962" w:type="dxa"/>
          </w:tcPr>
          <w:p w:rsidR="005776D3" w:rsidRPr="00347EBD" w:rsidRDefault="005776D3" w:rsidP="005776D3">
            <w:pPr>
              <w:jc w:val="center"/>
            </w:pPr>
            <w:r w:rsidRPr="00347EBD">
              <w:rPr>
                <w:szCs w:val="22"/>
              </w:rPr>
              <w:t>1959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Резникова Екатерина Григорьевна</w:t>
            </w:r>
          </w:p>
        </w:tc>
        <w:tc>
          <w:tcPr>
            <w:tcW w:w="3962" w:type="dxa"/>
          </w:tcPr>
          <w:p w:rsidR="005776D3" w:rsidRPr="00347EBD" w:rsidRDefault="005776D3" w:rsidP="005776D3">
            <w:pPr>
              <w:jc w:val="center"/>
              <w:rPr>
                <w:szCs w:val="22"/>
              </w:rPr>
            </w:pPr>
            <w:r>
              <w:rPr>
                <w:szCs w:val="22"/>
              </w:rPr>
              <w:t>1980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 xml:space="preserve">Смирнова – Крелль Оксана Михайловна </w:t>
            </w:r>
          </w:p>
        </w:tc>
        <w:tc>
          <w:tcPr>
            <w:tcW w:w="3962" w:type="dxa"/>
          </w:tcPr>
          <w:p w:rsidR="005776D3" w:rsidRPr="00347EBD" w:rsidRDefault="005776D3" w:rsidP="005776D3">
            <w:pPr>
              <w:jc w:val="center"/>
              <w:rPr>
                <w:szCs w:val="22"/>
              </w:rPr>
            </w:pPr>
            <w:r>
              <w:rPr>
                <w:szCs w:val="22"/>
              </w:rPr>
              <w:t>1972 г.</w:t>
            </w:r>
          </w:p>
        </w:tc>
      </w:tr>
      <w:tr w:rsidR="005776D3" w:rsidRPr="00347EBD" w:rsidTr="005776D3">
        <w:tc>
          <w:tcPr>
            <w:tcW w:w="6352" w:type="dxa"/>
          </w:tcPr>
          <w:p w:rsidR="005776D3" w:rsidRPr="00347EBD" w:rsidRDefault="005776D3" w:rsidP="005776D3">
            <w:pPr>
              <w:numPr>
                <w:ilvl w:val="0"/>
                <w:numId w:val="3"/>
              </w:numPr>
              <w:rPr>
                <w:szCs w:val="22"/>
              </w:rPr>
            </w:pPr>
            <w:r w:rsidRPr="00347EBD">
              <w:rPr>
                <w:szCs w:val="22"/>
              </w:rPr>
              <w:t>Филатов Илья Валентинович</w:t>
            </w:r>
          </w:p>
        </w:tc>
        <w:tc>
          <w:tcPr>
            <w:tcW w:w="3962" w:type="dxa"/>
          </w:tcPr>
          <w:p w:rsidR="005776D3" w:rsidRPr="00347EBD" w:rsidRDefault="005776D3" w:rsidP="005776D3">
            <w:pPr>
              <w:jc w:val="center"/>
              <w:rPr>
                <w:szCs w:val="22"/>
              </w:rPr>
            </w:pPr>
            <w:r w:rsidRPr="00347EBD">
              <w:rPr>
                <w:szCs w:val="22"/>
              </w:rPr>
              <w:t>1976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Шеховцов Николай Олегович</w:t>
            </w:r>
          </w:p>
        </w:tc>
        <w:tc>
          <w:tcPr>
            <w:tcW w:w="3962" w:type="dxa"/>
          </w:tcPr>
          <w:p w:rsidR="005776D3" w:rsidRPr="00347EBD" w:rsidRDefault="005776D3" w:rsidP="005776D3">
            <w:pPr>
              <w:jc w:val="center"/>
              <w:rPr>
                <w:szCs w:val="22"/>
              </w:rPr>
            </w:pPr>
            <w:r>
              <w:rPr>
                <w:szCs w:val="22"/>
              </w:rPr>
              <w:t>1972 г.</w:t>
            </w:r>
          </w:p>
        </w:tc>
      </w:tr>
    </w:tbl>
    <w:p w:rsidR="005776D3" w:rsidRPr="00347EBD" w:rsidRDefault="005776D3" w:rsidP="005776D3">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5776D3" w:rsidRPr="00347EBD" w:rsidTr="005776D3">
        <w:tc>
          <w:tcPr>
            <w:tcW w:w="2700" w:type="dxa"/>
          </w:tcPr>
          <w:p w:rsidR="005776D3" w:rsidRPr="00347EBD" w:rsidRDefault="005776D3" w:rsidP="005776D3">
            <w:pPr>
              <w:pStyle w:val="em-4"/>
              <w:ind w:firstLine="0"/>
            </w:pPr>
            <w:r w:rsidRPr="00347EBD">
              <w:rPr>
                <w:b/>
                <w:bCs/>
              </w:rPr>
              <w:t>Персональный состав</w:t>
            </w:r>
          </w:p>
        </w:tc>
        <w:tc>
          <w:tcPr>
            <w:tcW w:w="7648" w:type="dxa"/>
          </w:tcPr>
          <w:p w:rsidR="005776D3" w:rsidRPr="00347EBD" w:rsidRDefault="005776D3" w:rsidP="005776D3">
            <w:pPr>
              <w:pStyle w:val="em-4"/>
              <w:ind w:firstLine="0"/>
              <w:rPr>
                <w:b/>
              </w:rPr>
            </w:pPr>
            <w:r w:rsidRPr="00347EBD">
              <w:rPr>
                <w:b/>
              </w:rPr>
              <w:t>Правление ПАО «МТС–Банк»</w:t>
            </w:r>
          </w:p>
        </w:tc>
      </w:tr>
      <w:tr w:rsidR="005776D3" w:rsidRPr="00347EBD" w:rsidTr="005776D3">
        <w:tc>
          <w:tcPr>
            <w:tcW w:w="2700" w:type="dxa"/>
          </w:tcPr>
          <w:p w:rsidR="005776D3" w:rsidRPr="00347EBD" w:rsidRDefault="005776D3" w:rsidP="005776D3">
            <w:pPr>
              <w:pStyle w:val="em-6"/>
              <w:jc w:val="center"/>
            </w:pPr>
          </w:p>
        </w:tc>
        <w:tc>
          <w:tcPr>
            <w:tcW w:w="7648" w:type="dxa"/>
          </w:tcPr>
          <w:p w:rsidR="005776D3" w:rsidRPr="00347EBD" w:rsidRDefault="005776D3" w:rsidP="005776D3">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1966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1992</w:t>
            </w:r>
          </w:p>
          <w:p w:rsidR="005776D3" w:rsidRPr="00347EBD"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w:t>
            </w:r>
            <w:r w:rsidRPr="009D6AA8">
              <w:rPr>
                <w:sz w:val="20"/>
                <w:szCs w:val="22"/>
              </w:rPr>
              <w:t>а</w:t>
            </w:r>
            <w:r w:rsidRPr="009D6AA8">
              <w:rPr>
                <w:sz w:val="20"/>
                <w:szCs w:val="22"/>
              </w:rPr>
              <w:t>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Заместитель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24.11.2015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Руководитель розничного би</w:t>
            </w:r>
            <w:r w:rsidRPr="009D6AA8">
              <w:rPr>
                <w:sz w:val="20"/>
                <w:szCs w:val="20"/>
              </w:rPr>
              <w:t>з</w:t>
            </w:r>
            <w:r w:rsidRPr="009D6AA8">
              <w:rPr>
                <w:sz w:val="20"/>
                <w:szCs w:val="20"/>
              </w:rPr>
              <w:t>неса</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16.04.2015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24.04.2015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«Восто</w:t>
            </w:r>
            <w:r w:rsidRPr="009D6AA8">
              <w:rPr>
                <w:sz w:val="20"/>
                <w:szCs w:val="22"/>
              </w:rPr>
              <w:t>ч</w:t>
            </w:r>
            <w:r w:rsidRPr="009D6AA8">
              <w:rPr>
                <w:sz w:val="20"/>
                <w:szCs w:val="22"/>
              </w:rPr>
              <w:t>ный экспресс 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12.03.2015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«Росси</w:t>
            </w:r>
            <w:r w:rsidRPr="009D6AA8">
              <w:rPr>
                <w:sz w:val="20"/>
                <w:szCs w:val="22"/>
              </w:rPr>
              <w:t>й</w:t>
            </w:r>
            <w:r w:rsidRPr="009D6AA8">
              <w:rPr>
                <w:sz w:val="20"/>
                <w:szCs w:val="22"/>
              </w:rPr>
              <w:t>ский Сельскохозяйственный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lastRenderedPageBreak/>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jc w:val="center"/>
      </w:pPr>
    </w:p>
    <w:tbl>
      <w:tblPr>
        <w:tblW w:w="0" w:type="auto"/>
        <w:tblLook w:val="01E0" w:firstRow="1" w:lastRow="1" w:firstColumn="1" w:lastColumn="1" w:noHBand="0" w:noVBand="0"/>
      </w:tblPr>
      <w:tblGrid>
        <w:gridCol w:w="10422"/>
      </w:tblGrid>
      <w:tr w:rsidR="005776D3" w:rsidRPr="00347EBD" w:rsidTr="009D6AA8">
        <w:tc>
          <w:tcPr>
            <w:tcW w:w="10422" w:type="dxa"/>
            <w:shd w:val="clear" w:color="auto" w:fill="auto"/>
          </w:tcPr>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2</w:t>
                  </w:r>
                  <w:r w:rsidRPr="00347EBD">
                    <w:rPr>
                      <w:b/>
                      <w:bCs/>
                      <w:sz w:val="20"/>
                      <w:szCs w:val="20"/>
                    </w:rPr>
                    <w:t xml:space="preserve">. Маслов Олег Евгеньевич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1959</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финансовый институт. </w:t>
                  </w:r>
                </w:p>
                <w:p w:rsidR="005776D3" w:rsidRPr="00347EBD" w:rsidRDefault="005776D3" w:rsidP="005776D3">
                  <w:pPr>
                    <w:jc w:val="both"/>
                    <w:rPr>
                      <w:sz w:val="20"/>
                      <w:szCs w:val="20"/>
                    </w:rPr>
                  </w:pPr>
                  <w:r w:rsidRPr="00347EBD">
                    <w:rPr>
                      <w:sz w:val="20"/>
                      <w:szCs w:val="20"/>
                    </w:rPr>
                    <w:t>Год окончания –1981</w:t>
                  </w:r>
                </w:p>
                <w:p w:rsidR="005776D3" w:rsidRDefault="005776D3" w:rsidP="005776D3">
                  <w:pPr>
                    <w:pStyle w:val="em-4"/>
                    <w:ind w:firstLine="0"/>
                    <w:rPr>
                      <w:sz w:val="20"/>
                      <w:szCs w:val="20"/>
                    </w:rPr>
                  </w:pPr>
                  <w:r w:rsidRPr="00347EBD">
                    <w:rPr>
                      <w:sz w:val="20"/>
                      <w:szCs w:val="20"/>
                    </w:rPr>
                    <w:t>Специальность – «Финансы и кредит». Квалификация –  «Экономист».</w:t>
                  </w:r>
                </w:p>
                <w:p w:rsidR="005776D3" w:rsidRPr="00347EBD" w:rsidRDefault="005776D3" w:rsidP="005776D3">
                  <w:pPr>
                    <w:pStyle w:val="em-4"/>
                    <w:ind w:firstLine="0"/>
                    <w:rPr>
                      <w:sz w:val="16"/>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09.06.1997</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Первый заместитель Председ</w:t>
                  </w:r>
                  <w:r w:rsidRPr="009D6AA8">
                    <w:rPr>
                      <w:sz w:val="20"/>
                      <w:szCs w:val="20"/>
                    </w:rPr>
                    <w:t>а</w:t>
                  </w:r>
                  <w:r w:rsidRPr="009D6AA8">
                    <w:rPr>
                      <w:sz w:val="20"/>
                      <w:szCs w:val="20"/>
                    </w:rPr>
                    <w:t>теля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11.03.2000</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lastRenderedPageBreak/>
                    <w:t>тента:</w:t>
                  </w:r>
                </w:p>
              </w:tc>
              <w:tc>
                <w:tcPr>
                  <w:tcW w:w="2592" w:type="dxa"/>
                  <w:vAlign w:val="center"/>
                </w:tcPr>
                <w:p w:rsidR="005776D3" w:rsidRPr="00347EBD" w:rsidRDefault="005776D3" w:rsidP="005776D3">
                  <w:pPr>
                    <w:jc w:val="center"/>
                    <w:rPr>
                      <w:sz w:val="22"/>
                      <w:szCs w:val="22"/>
                    </w:rPr>
                  </w:pPr>
                  <w:r w:rsidRPr="00347EBD">
                    <w:rPr>
                      <w:sz w:val="22"/>
                      <w:szCs w:val="22"/>
                    </w:rPr>
                    <w:lastRenderedPageBreak/>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lastRenderedPageBreak/>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570"/>
            </w:tblGrid>
            <w:tr w:rsidR="005776D3" w:rsidRPr="00347EBD" w:rsidTr="005776D3">
              <w:tc>
                <w:tcPr>
                  <w:tcW w:w="9570"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173" w:type="dxa"/>
                </w:tcPr>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1980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2003</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04.10.2016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Вице-президент, член Правл</w:t>
                        </w:r>
                        <w:r w:rsidRPr="009D6AA8">
                          <w:rPr>
                            <w:sz w:val="20"/>
                            <w:szCs w:val="22"/>
                          </w:rPr>
                          <w:t>е</w:t>
                        </w:r>
                        <w:r w:rsidRPr="009D6AA8">
                          <w:rPr>
                            <w:sz w:val="20"/>
                            <w:szCs w:val="22"/>
                          </w:rPr>
                          <w:t>ния, Руководитель Блока ро</w:t>
                        </w:r>
                        <w:r w:rsidRPr="009D6AA8">
                          <w:rPr>
                            <w:sz w:val="20"/>
                            <w:szCs w:val="22"/>
                          </w:rPr>
                          <w:t>з</w:t>
                        </w:r>
                        <w:r w:rsidRPr="009D6AA8">
                          <w:rPr>
                            <w:sz w:val="20"/>
                            <w:szCs w:val="22"/>
                          </w:rPr>
                          <w:t>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01.10.2014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03.10.2016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19.06.2014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31.09.2014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Советник Председателя Пра</w:t>
                        </w:r>
                        <w:r w:rsidRPr="009D6AA8">
                          <w:rPr>
                            <w:sz w:val="20"/>
                            <w:szCs w:val="22"/>
                          </w:rPr>
                          <w:t>в</w:t>
                        </w:r>
                        <w:r w:rsidRPr="009D6AA8">
                          <w:rPr>
                            <w:sz w:val="20"/>
                            <w:szCs w:val="22"/>
                          </w:rPr>
                          <w:t>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lastRenderedPageBreak/>
                          <w:t>03.12.2013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05.06.2014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по управлению ри</w:t>
                        </w:r>
                        <w:r w:rsidRPr="009D6AA8">
                          <w:rPr>
                            <w:sz w:val="20"/>
                            <w:szCs w:val="22"/>
                          </w:rPr>
                          <w:t>с</w:t>
                        </w:r>
                        <w:r w:rsidRPr="009D6AA8">
                          <w:rPr>
                            <w:sz w:val="20"/>
                            <w:szCs w:val="22"/>
                          </w:rPr>
                          <w:t>ками, 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Банк «Открытие»</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28.08.2012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02.12.2013</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Начальник Департамента управления рисками розничного и малого бизнеса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Банк «Открытие»</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ния кредитной организации – эмитента и (или) органов контроля за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4</w:t>
                        </w:r>
                        <w:r w:rsidRPr="00347EBD">
                          <w:rPr>
                            <w:b/>
                            <w:bCs/>
                            <w:sz w:val="20"/>
                            <w:szCs w:val="20"/>
                          </w:rPr>
                          <w:t xml:space="preserve">. </w:t>
                        </w:r>
                        <w:r>
                          <w:rPr>
                            <w:b/>
                            <w:bCs/>
                            <w:sz w:val="20"/>
                            <w:szCs w:val="20"/>
                          </w:rPr>
                          <w:t>Смирнова – Крелль Оксана Михайловна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1972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1994</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lastRenderedPageBreak/>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Дата завершения работы в дол</w:t>
                        </w:r>
                        <w:r w:rsidRPr="009D6AA8">
                          <w:rPr>
                            <w:sz w:val="20"/>
                            <w:szCs w:val="22"/>
                          </w:rPr>
                          <w:t>ж</w:t>
                        </w:r>
                        <w:r w:rsidRPr="009D6AA8">
                          <w:rPr>
                            <w:sz w:val="20"/>
                            <w:szCs w:val="22"/>
                          </w:rPr>
                          <w:lastRenderedPageBreak/>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14.03.2016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Вице-президент, Руководитель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16</w:t>
                        </w:r>
                        <w:r w:rsidRPr="009D6AA8">
                          <w:rPr>
                            <w:sz w:val="20"/>
                            <w:szCs w:val="20"/>
                          </w:rPr>
                          <w:t>.0</w:t>
                        </w:r>
                        <w:r w:rsidRPr="009D6AA8">
                          <w:rPr>
                            <w:sz w:val="20"/>
                            <w:szCs w:val="20"/>
                            <w:lang w:val="en-US"/>
                          </w:rPr>
                          <w:t>6</w:t>
                        </w:r>
                        <w:r w:rsidRPr="009D6AA8">
                          <w:rPr>
                            <w:sz w:val="20"/>
                            <w:szCs w:val="20"/>
                          </w:rPr>
                          <w:t>.2016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04.12.2013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11.03.2016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«Интервейл»</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09.10.2012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29.11.2013</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по технологиям</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Закрытое акционерное общество «Свя</w:t>
                        </w:r>
                        <w:r w:rsidRPr="009D6AA8">
                          <w:rPr>
                            <w:sz w:val="20"/>
                            <w:szCs w:val="22"/>
                          </w:rPr>
                          <w:t>з</w:t>
                        </w:r>
                        <w:r w:rsidRPr="009D6AA8">
                          <w:rPr>
                            <w:sz w:val="20"/>
                            <w:szCs w:val="22"/>
                          </w:rPr>
                          <w:t>ной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ния кредитной организации – эмитента и (или) органов контроля за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Pr="006D68E9" w:rsidRDefault="005776D3" w:rsidP="005776D3">
                  <w:pPr>
                    <w:pStyle w:val="em-4"/>
                    <w:rPr>
                      <w:szCs w:val="20"/>
                    </w:rPr>
                  </w:pP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5</w:t>
                        </w:r>
                        <w:r w:rsidRPr="00347EBD">
                          <w:rPr>
                            <w:b/>
                            <w:bCs/>
                            <w:sz w:val="20"/>
                            <w:szCs w:val="20"/>
                          </w:rPr>
                          <w:t xml:space="preserve">. Филатов Илья Валентинович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lastRenderedPageBreak/>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p w:rsidR="005776D3"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347EBD"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347EBD"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11.03.2015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075635">
                        <w:pPr>
                          <w:autoSpaceDE w:val="0"/>
                          <w:autoSpaceDN w:val="0"/>
                          <w:adjustRightInd w:val="0"/>
                          <w:spacing w:line="360" w:lineRule="auto"/>
                          <w:jc w:val="center"/>
                          <w:rPr>
                            <w:color w:val="000000"/>
                            <w:sz w:val="20"/>
                            <w:szCs w:val="22"/>
                          </w:rPr>
                        </w:pPr>
                        <w:r w:rsidRPr="009D6AA8">
                          <w:rPr>
                            <w:color w:val="000000"/>
                            <w:sz w:val="20"/>
                            <w:szCs w:val="22"/>
                          </w:rPr>
                          <w:t>29</w:t>
                        </w:r>
                        <w:r w:rsidR="005776D3" w:rsidRPr="009D6AA8">
                          <w:rPr>
                            <w:color w:val="000000"/>
                            <w:sz w:val="20"/>
                            <w:szCs w:val="22"/>
                          </w:rPr>
                          <w:t>.</w:t>
                        </w:r>
                        <w:r w:rsidRPr="009D6AA8">
                          <w:rPr>
                            <w:color w:val="000000"/>
                            <w:sz w:val="20"/>
                            <w:szCs w:val="22"/>
                          </w:rPr>
                          <w:t>06</w:t>
                        </w:r>
                        <w:r w:rsidR="005776D3" w:rsidRPr="009D6AA8">
                          <w:rPr>
                            <w:color w:val="000000"/>
                            <w:sz w:val="20"/>
                            <w:szCs w:val="22"/>
                          </w:rPr>
                          <w:t>.201</w:t>
                        </w:r>
                        <w:r w:rsidRPr="009D6AA8">
                          <w:rPr>
                            <w:color w:val="000000"/>
                            <w:sz w:val="20"/>
                            <w:szCs w:val="22"/>
                          </w:rPr>
                          <w:t>8</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A0CD3" w:rsidRPr="00347EBD" w:rsidTr="0002173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A0CD3" w:rsidRPr="009D6AA8" w:rsidRDefault="005A0CD3" w:rsidP="0002173D">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A0CD3" w:rsidRPr="009D6AA8" w:rsidRDefault="005A0CD3" w:rsidP="0002173D">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A0CD3" w:rsidRPr="009D6AA8" w:rsidRDefault="005A0CD3" w:rsidP="0002173D">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A0CD3" w:rsidRPr="009D6AA8" w:rsidRDefault="005A0CD3" w:rsidP="0002173D">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27.06.2016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5776D3" w:rsidRPr="008C668F"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 вр.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sz w:val="20"/>
                            <w:szCs w:val="20"/>
                            <w:lang w:val="en-US"/>
                          </w:rPr>
                        </w:pPr>
                        <w:r w:rsidRPr="009D6AA8">
                          <w:rPr>
                            <w:sz w:val="20"/>
                            <w:szCs w:val="22"/>
                            <w:lang w:val="en-US"/>
                          </w:rPr>
                          <w:t>EAST–WEST UNITED BANK, S.A. LUXEMBOURG</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2" w:name="_Toc506390518"/>
                        <w:r w:rsidRPr="009D6AA8">
                          <w:rPr>
                            <w:rFonts w:ascii="Times New Roman" w:hAnsi="Times New Roman" w:cs="Times New Roman"/>
                            <w:b w:val="0"/>
                            <w:sz w:val="20"/>
                            <w:szCs w:val="22"/>
                          </w:rPr>
                          <w:t>18.02.2014</w:t>
                        </w:r>
                        <w:bookmarkEnd w:id="392"/>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3" w:name="_Toc506390519"/>
                        <w:r w:rsidRPr="009D6AA8">
                          <w:rPr>
                            <w:rFonts w:ascii="Times New Roman" w:hAnsi="Times New Roman" w:cs="Times New Roman"/>
                            <w:b w:val="0"/>
                            <w:sz w:val="20"/>
                            <w:szCs w:val="22"/>
                          </w:rPr>
                          <w:t>05.12.2014</w:t>
                        </w:r>
                        <w:bookmarkEnd w:id="393"/>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4" w:name="_Toc506390520"/>
                        <w:r w:rsidRPr="009D6AA8">
                          <w:rPr>
                            <w:rFonts w:ascii="Times New Roman" w:hAnsi="Times New Roman" w:cs="Times New Roman"/>
                            <w:b w:val="0"/>
                            <w:sz w:val="20"/>
                            <w:szCs w:val="22"/>
                          </w:rPr>
                          <w:t>Заместитель Председателя Правления</w:t>
                        </w:r>
                        <w:bookmarkEnd w:id="394"/>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5" w:name="_Toc506390521"/>
                        <w:r w:rsidRPr="009D6AA8">
                          <w:rPr>
                            <w:rFonts w:ascii="Times New Roman" w:hAnsi="Times New Roman" w:cs="Times New Roman"/>
                            <w:b w:val="0"/>
                            <w:sz w:val="20"/>
                            <w:szCs w:val="22"/>
                          </w:rPr>
                          <w:t>Открытое акционерное общество «УРАЛСИБ»</w:t>
                        </w:r>
                        <w:bookmarkEnd w:id="395"/>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6" w:name="_Toc506390522"/>
                        <w:r w:rsidRPr="009D6AA8">
                          <w:rPr>
                            <w:rFonts w:ascii="Times New Roman" w:hAnsi="Times New Roman" w:cs="Times New Roman"/>
                            <w:b w:val="0"/>
                            <w:sz w:val="20"/>
                            <w:szCs w:val="22"/>
                          </w:rPr>
                          <w:t>01.10.2007</w:t>
                        </w:r>
                        <w:bookmarkEnd w:id="396"/>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7" w:name="_Toc506390523"/>
                        <w:r w:rsidRPr="009D6AA8">
                          <w:rPr>
                            <w:rFonts w:ascii="Times New Roman" w:hAnsi="Times New Roman" w:cs="Times New Roman"/>
                            <w:b w:val="0"/>
                            <w:sz w:val="20"/>
                            <w:szCs w:val="22"/>
                          </w:rPr>
                          <w:t>17.02.2014</w:t>
                        </w:r>
                        <w:bookmarkEnd w:id="397"/>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8" w:name="_Toc506390524"/>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398"/>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9" w:name="_Toc506390525"/>
                        <w:r w:rsidRPr="009D6AA8">
                          <w:rPr>
                            <w:rFonts w:ascii="Times New Roman" w:hAnsi="Times New Roman" w:cs="Times New Roman"/>
                            <w:b w:val="0"/>
                            <w:sz w:val="20"/>
                            <w:szCs w:val="22"/>
                          </w:rPr>
                          <w:t>Открытое акционерное общество «УРАЛСИБ»</w:t>
                        </w:r>
                        <w:bookmarkEnd w:id="399"/>
                      </w:p>
                    </w:tc>
                  </w:tr>
                </w:tbl>
                <w:p w:rsidR="005776D3" w:rsidRDefault="005776D3" w:rsidP="005776D3">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w:t>
                        </w:r>
                        <w:r w:rsidRPr="00347EBD">
                          <w:rPr>
                            <w:sz w:val="22"/>
                            <w:szCs w:val="22"/>
                          </w:rPr>
                          <w:t>н</w:t>
                        </w:r>
                        <w:r w:rsidRPr="00347EBD">
                          <w:rPr>
                            <w:sz w:val="22"/>
                            <w:szCs w:val="22"/>
                          </w:rPr>
                          <w:t>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ния кредитной организации – эмитента и (или) органов контроля за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p w:rsidR="005776D3" w:rsidRPr="00347EBD" w:rsidRDefault="005776D3" w:rsidP="005776D3">
                        <w:pPr>
                          <w:pStyle w:val="em-4"/>
                          <w:rPr>
                            <w:szCs w:val="20"/>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5776D3" w:rsidRPr="00347EBD" w:rsidRDefault="005776D3" w:rsidP="005776D3">
                        <w:pPr>
                          <w:pStyle w:val="em-4"/>
                          <w:rPr>
                            <w:sz w:val="20"/>
                            <w:szCs w:val="20"/>
                          </w:rPr>
                        </w:pPr>
                      </w:p>
                    </w:tc>
                  </w:tr>
                </w:tbl>
                <w:p w:rsidR="005776D3" w:rsidRPr="00347EBD" w:rsidRDefault="005776D3" w:rsidP="005776D3">
                  <w:pPr>
                    <w:pStyle w:val="em-4"/>
                    <w:rPr>
                      <w:sz w:val="20"/>
                      <w:szCs w:val="20"/>
                    </w:rPr>
                  </w:pPr>
                </w:p>
              </w:tc>
            </w:tr>
          </w:tbl>
          <w:p w:rsidR="005776D3" w:rsidRPr="00347EBD" w:rsidRDefault="005776D3" w:rsidP="005776D3">
            <w:pPr>
              <w:pStyle w:val="em-4"/>
              <w:rPr>
                <w:szCs w:val="20"/>
              </w:rPr>
            </w:pPr>
          </w:p>
        </w:tc>
      </w:tr>
    </w:tbl>
    <w:p w:rsidR="005776D3" w:rsidRPr="00347EBD" w:rsidRDefault="005776D3" w:rsidP="005776D3">
      <w:pPr>
        <w:pStyle w:val="em-4"/>
        <w:rPr>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473" w:type="dxa"/>
          </w:tcPr>
          <w:p w:rsidR="005776D3" w:rsidRPr="00347EBD" w:rsidRDefault="005776D3" w:rsidP="005776D3">
            <w:pPr>
              <w:pStyle w:val="em-4"/>
              <w:ind w:left="-49" w:firstLine="0"/>
            </w:pPr>
            <w:r>
              <w:rPr>
                <w:b/>
                <w:bCs/>
                <w:sz w:val="20"/>
                <w:szCs w:val="20"/>
              </w:rPr>
              <w:t>6</w:t>
            </w:r>
            <w:r w:rsidRPr="00347EBD">
              <w:rPr>
                <w:b/>
                <w:bCs/>
                <w:sz w:val="20"/>
                <w:szCs w:val="20"/>
              </w:rPr>
              <w:t xml:space="preserve">. </w:t>
            </w:r>
            <w:r>
              <w:rPr>
                <w:b/>
                <w:bCs/>
                <w:sz w:val="20"/>
                <w:szCs w:val="20"/>
              </w:rPr>
              <w:t>Шеховцов Николай Олегович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473" w:type="dxa"/>
          </w:tcPr>
          <w:p w:rsidR="005776D3" w:rsidRPr="00347EBD" w:rsidRDefault="005776D3" w:rsidP="005776D3">
            <w:pPr>
              <w:pStyle w:val="em-4"/>
              <w:ind w:firstLine="0"/>
            </w:pPr>
            <w:r>
              <w:t>1972</w:t>
            </w:r>
          </w:p>
        </w:tc>
      </w:tr>
      <w:tr w:rsidR="005776D3" w:rsidRPr="00F560F6" w:rsidTr="005776D3">
        <w:tc>
          <w:tcPr>
            <w:tcW w:w="2700" w:type="dxa"/>
          </w:tcPr>
          <w:p w:rsidR="005776D3" w:rsidRPr="00347EBD" w:rsidRDefault="005776D3" w:rsidP="005776D3">
            <w:pPr>
              <w:pStyle w:val="em-4"/>
              <w:ind w:firstLine="0"/>
            </w:pPr>
            <w:r w:rsidRPr="00347EBD">
              <w:t>Сведения об образовании:</w:t>
            </w:r>
          </w:p>
        </w:tc>
        <w:tc>
          <w:tcPr>
            <w:tcW w:w="7473" w:type="dxa"/>
          </w:tcPr>
          <w:p w:rsidR="005776D3" w:rsidRDefault="005776D3" w:rsidP="005776D3">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5776D3" w:rsidRPr="00347EBD" w:rsidRDefault="005776D3" w:rsidP="005776D3">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5776D3" w:rsidRDefault="005776D3" w:rsidP="005776D3">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 xml:space="preserve">«Географ ,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5776D3" w:rsidRDefault="005776D3" w:rsidP="005776D3">
            <w:pPr>
              <w:pStyle w:val="100"/>
              <w:rPr>
                <w:rFonts w:cs="Times New Roman"/>
                <w:bCs/>
                <w:iCs/>
                <w:szCs w:val="24"/>
              </w:rPr>
            </w:pPr>
            <w:r w:rsidRPr="00F560F6">
              <w:rPr>
                <w:rFonts w:cs="Times New Roman"/>
                <w:bCs/>
                <w:iCs/>
                <w:szCs w:val="24"/>
                <w:lang w:val="en-US"/>
              </w:rPr>
              <w:t>2004. University of Virginia, MBA</w:t>
            </w:r>
          </w:p>
          <w:p w:rsidR="005776D3" w:rsidRPr="00F560F6" w:rsidRDefault="005776D3" w:rsidP="005776D3">
            <w:pPr>
              <w:pStyle w:val="100"/>
              <w:rPr>
                <w:rFonts w:cs="Times New Roman"/>
                <w:sz w:val="16"/>
                <w:szCs w:val="16"/>
                <w:lang w:val="en-US"/>
              </w:rPr>
            </w:pPr>
            <w:r>
              <w:rPr>
                <w:rFonts w:cs="Times New Roman"/>
                <w:bCs/>
                <w:iCs/>
                <w:szCs w:val="24"/>
              </w:rPr>
              <w:t>Кандидат географических наук.</w:t>
            </w:r>
          </w:p>
        </w:tc>
      </w:tr>
    </w:tbl>
    <w:p w:rsidR="005776D3" w:rsidRPr="00F560F6" w:rsidRDefault="005776D3" w:rsidP="005776D3">
      <w:pPr>
        <w:pStyle w:val="em-4"/>
        <w:rPr>
          <w:lang w:val="en-US"/>
        </w:rPr>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5776D3" w:rsidRPr="00075635" w:rsidTr="005776D3">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w:t>
            </w:r>
            <w:r w:rsidRPr="009D6AA8">
              <w:rPr>
                <w:sz w:val="20"/>
                <w:szCs w:val="22"/>
              </w:rPr>
              <w:t>п</w:t>
            </w:r>
            <w:r w:rsidRPr="009D6AA8">
              <w:rPr>
                <w:sz w:val="20"/>
                <w:szCs w:val="22"/>
              </w:rPr>
              <w:t>ления в (назначения на) дол</w:t>
            </w:r>
            <w:r w:rsidRPr="009D6AA8">
              <w:rPr>
                <w:sz w:val="20"/>
                <w:szCs w:val="22"/>
              </w:rPr>
              <w:t>ж</w:t>
            </w:r>
            <w:r w:rsidRPr="009D6AA8">
              <w:rPr>
                <w:sz w:val="20"/>
                <w:szCs w:val="22"/>
              </w:rPr>
              <w:t>ность</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должн</w:t>
            </w:r>
            <w:r w:rsidRPr="009D6AA8">
              <w:rPr>
                <w:sz w:val="20"/>
                <w:szCs w:val="22"/>
              </w:rPr>
              <w:t>о</w:t>
            </w:r>
            <w:r w:rsidRPr="009D6AA8">
              <w:rPr>
                <w:sz w:val="20"/>
                <w:szCs w:val="22"/>
              </w:rPr>
              <w:t>сти</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 вр.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 вр.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Член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23.12.2015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 вр.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21.12.2015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22.12.2015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Советник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07.05.2013</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06.12.2015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Открытое акционерное общество «Вс</w:t>
            </w:r>
            <w:r w:rsidRPr="009D6AA8">
              <w:rPr>
                <w:color w:val="000000"/>
                <w:sz w:val="20"/>
                <w:szCs w:val="22"/>
              </w:rPr>
              <w:t>е</w:t>
            </w:r>
            <w:r w:rsidRPr="009D6AA8">
              <w:rPr>
                <w:color w:val="000000"/>
                <w:sz w:val="20"/>
                <w:szCs w:val="22"/>
              </w:rPr>
              <w:t>российский банк развития регионов»</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lastRenderedPageBreak/>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lastRenderedPageBreak/>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управления кредитной организации – эмитента и (или) органов контроля за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p w:rsidR="005776D3" w:rsidRPr="00412DDB" w:rsidRDefault="005776D3" w:rsidP="005776D3">
      <w:pPr>
        <w:pStyle w:val="em-4"/>
      </w:pPr>
    </w:p>
    <w:p w:rsidR="005776D3" w:rsidRPr="00412DDB" w:rsidRDefault="005776D3" w:rsidP="005776D3">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5776D3" w:rsidRDefault="005776D3" w:rsidP="005776D3">
      <w:pPr>
        <w:pStyle w:val="em-4"/>
      </w:pPr>
    </w:p>
    <w:p w:rsidR="005776D3" w:rsidRPr="005458C6" w:rsidRDefault="005776D3" w:rsidP="005776D3">
      <w:pPr>
        <w:pStyle w:val="em-4"/>
      </w:pPr>
      <w:r w:rsidRPr="005458C6">
        <w:t xml:space="preserve">Председатель Правления Банка – </w:t>
      </w:r>
      <w:r w:rsidRPr="008E1865">
        <w:t>Филатов Илья Валентинович</w:t>
      </w:r>
      <w:r w:rsidRPr="005458C6">
        <w:t>, сведения о котором приведены в п.5.2.</w:t>
      </w:r>
    </w:p>
    <w:p w:rsidR="00B219E0" w:rsidRDefault="00B219E0" w:rsidP="00B219E0">
      <w:pPr>
        <w:pStyle w:val="em-4"/>
        <w:rPr>
          <w:color w:val="FF0000"/>
        </w:rPr>
      </w:pPr>
    </w:p>
    <w:p w:rsidR="00B219E0" w:rsidRPr="00347EBD" w:rsidRDefault="00B219E0" w:rsidP="00B219E0">
      <w:pPr>
        <w:pStyle w:val="em-4"/>
        <w:rPr>
          <w:color w:val="FF0000"/>
        </w:rPr>
      </w:pPr>
    </w:p>
    <w:p w:rsidR="00B219E0" w:rsidRPr="00412DDB" w:rsidRDefault="00B219E0" w:rsidP="00B219E0">
      <w:pPr>
        <w:pStyle w:val="em-4"/>
      </w:pPr>
    </w:p>
    <w:p w:rsidR="00B219E0" w:rsidRPr="00412DDB" w:rsidRDefault="00B219E0" w:rsidP="00B219E0">
      <w:pPr>
        <w:pStyle w:val="em-1"/>
      </w:pPr>
      <w:bookmarkStart w:id="400" w:name="_Toc379913960"/>
      <w:bookmarkStart w:id="401" w:name="_Toc474512958"/>
      <w:bookmarkStart w:id="402" w:name="_Toc482611734"/>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400"/>
      <w:bookmarkEnd w:id="401"/>
      <w:bookmarkEnd w:id="402"/>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49"/>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ind w:left="9" w:hanging="9"/>
              <w:jc w:val="center"/>
              <w:rPr>
                <w:sz w:val="22"/>
                <w:szCs w:val="22"/>
              </w:rPr>
            </w:pPr>
            <w:r w:rsidRPr="00412DDB">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января </w:t>
            </w:r>
            <w:r w:rsidR="005776D3" w:rsidRPr="00412DDB">
              <w:rPr>
                <w:sz w:val="22"/>
                <w:szCs w:val="22"/>
              </w:rPr>
              <w:t>201</w:t>
            </w:r>
            <w:r w:rsidR="005776D3">
              <w:rPr>
                <w:sz w:val="22"/>
                <w:szCs w:val="22"/>
              </w:rPr>
              <w:t>8</w:t>
            </w:r>
            <w:r w:rsidR="005776D3"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 xml:space="preserve">(за </w:t>
            </w:r>
            <w:r w:rsidR="005776D3" w:rsidRPr="00412DDB">
              <w:rPr>
                <w:sz w:val="22"/>
                <w:szCs w:val="22"/>
              </w:rPr>
              <w:t>201</w:t>
            </w:r>
            <w:r w:rsidR="005776D3">
              <w:rPr>
                <w:sz w:val="22"/>
                <w:szCs w:val="22"/>
              </w:rPr>
              <w:t>7</w:t>
            </w:r>
            <w:r w:rsidR="005776D3" w:rsidRPr="00412DDB">
              <w:rPr>
                <w:sz w:val="22"/>
                <w:szCs w:val="22"/>
              </w:rPr>
              <w:t xml:space="preserve"> </w:t>
            </w:r>
            <w:r w:rsidRPr="00412DDB">
              <w:rPr>
                <w:sz w:val="22"/>
                <w:szCs w:val="22"/>
              </w:rPr>
              <w:t>год)</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A90CF5" w:rsidRDefault="00272D8C" w:rsidP="00B219E0">
            <w:pPr>
              <w:jc w:val="right"/>
              <w:rPr>
                <w:sz w:val="22"/>
                <w:szCs w:val="22"/>
              </w:rPr>
            </w:pPr>
            <w:r>
              <w:rPr>
                <w:sz w:val="22"/>
                <w:szCs w:val="22"/>
                <w:lang w:val="en-US"/>
              </w:rPr>
              <w:t>53 247</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A90CF5" w:rsidRDefault="00272D8C" w:rsidP="00B219E0">
            <w:pPr>
              <w:jc w:val="right"/>
              <w:rPr>
                <w:sz w:val="22"/>
                <w:szCs w:val="22"/>
              </w:rPr>
            </w:pPr>
            <w:r>
              <w:rPr>
                <w:sz w:val="22"/>
                <w:szCs w:val="22"/>
                <w:lang w:val="en-US"/>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A90CF5" w:rsidRDefault="00272D8C" w:rsidP="00B219E0">
            <w:pPr>
              <w:jc w:val="right"/>
              <w:rPr>
                <w:sz w:val="22"/>
                <w:szCs w:val="22"/>
              </w:rPr>
            </w:pPr>
            <w:r>
              <w:rPr>
                <w:sz w:val="22"/>
                <w:szCs w:val="22"/>
                <w:lang w:val="en-US"/>
              </w:rPr>
              <w:t>30 128</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A90CF5" w:rsidRDefault="00272D8C" w:rsidP="00B219E0">
            <w:pPr>
              <w:jc w:val="right"/>
              <w:rPr>
                <w:sz w:val="22"/>
                <w:szCs w:val="22"/>
              </w:rPr>
            </w:pPr>
            <w:r>
              <w:rPr>
                <w:sz w:val="22"/>
                <w:szCs w:val="22"/>
                <w:lang w:val="en-US"/>
              </w:rPr>
              <w:t>6 000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Default="00272D8C" w:rsidP="00B219E0">
            <w:pPr>
              <w:jc w:val="right"/>
              <w:rPr>
                <w:sz w:val="22"/>
                <w:szCs w:val="22"/>
              </w:rPr>
            </w:pPr>
            <w:r>
              <w:rPr>
                <w:sz w:val="22"/>
                <w:szCs w:val="22"/>
                <w:lang w:val="en-US"/>
              </w:rPr>
              <w:t>2 267</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3773FE">
              <w:rPr>
                <w:sz w:val="22"/>
                <w:szCs w:val="22"/>
              </w:rPr>
              <w:t>октября</w:t>
            </w:r>
            <w:r w:rsidR="003773FE" w:rsidRPr="00412DDB">
              <w:rPr>
                <w:sz w:val="22"/>
                <w:szCs w:val="22"/>
              </w:rPr>
              <w:t xml:space="preserve"> </w:t>
            </w:r>
            <w:r w:rsidR="005776D3" w:rsidRPr="00412DDB">
              <w:rPr>
                <w:sz w:val="22"/>
                <w:szCs w:val="22"/>
              </w:rPr>
              <w:t>201</w:t>
            </w:r>
            <w:r w:rsidR="005776D3">
              <w:rPr>
                <w:sz w:val="22"/>
                <w:szCs w:val="22"/>
              </w:rPr>
              <w:t>8</w:t>
            </w:r>
            <w:r w:rsidR="005776D3"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lastRenderedPageBreak/>
              <w:t>(за отчетный период</w:t>
            </w:r>
            <w:r>
              <w:rPr>
                <w:sz w:val="22"/>
                <w:szCs w:val="22"/>
              </w:rPr>
              <w:t xml:space="preserve"> с 01 </w:t>
            </w:r>
            <w:r w:rsidR="00D87333">
              <w:rPr>
                <w:sz w:val="22"/>
                <w:szCs w:val="22"/>
              </w:rPr>
              <w:t>а</w:t>
            </w:r>
            <w:r w:rsidR="00D87333">
              <w:rPr>
                <w:sz w:val="22"/>
                <w:szCs w:val="22"/>
              </w:rPr>
              <w:t>п</w:t>
            </w:r>
            <w:r w:rsidR="00D87333">
              <w:rPr>
                <w:sz w:val="22"/>
                <w:szCs w:val="22"/>
              </w:rPr>
              <w:t xml:space="preserve">реля </w:t>
            </w:r>
            <w:r>
              <w:rPr>
                <w:sz w:val="22"/>
                <w:szCs w:val="22"/>
              </w:rPr>
              <w:t xml:space="preserve">по </w:t>
            </w:r>
            <w:r w:rsidR="00D87333">
              <w:rPr>
                <w:sz w:val="22"/>
                <w:szCs w:val="22"/>
              </w:rPr>
              <w:t xml:space="preserve">30 </w:t>
            </w:r>
            <w:r w:rsidR="003773FE">
              <w:rPr>
                <w:sz w:val="22"/>
                <w:szCs w:val="22"/>
              </w:rPr>
              <w:t xml:space="preserve">сентября </w:t>
            </w:r>
            <w:r w:rsidR="005776D3">
              <w:rPr>
                <w:sz w:val="22"/>
                <w:szCs w:val="22"/>
              </w:rPr>
              <w:t xml:space="preserve">2018 </w:t>
            </w:r>
            <w:r>
              <w:rPr>
                <w:sz w:val="22"/>
                <w:szCs w:val="22"/>
              </w:rPr>
              <w:t>года</w:t>
            </w:r>
            <w:r w:rsidRPr="00412DDB">
              <w:rPr>
                <w:sz w:val="22"/>
                <w:szCs w:val="22"/>
              </w:rPr>
              <w:t>)</w:t>
            </w:r>
          </w:p>
        </w:tc>
        <w:tc>
          <w:tcPr>
            <w:tcW w:w="3924" w:type="dxa"/>
          </w:tcPr>
          <w:p w:rsidR="00B219E0" w:rsidRPr="00412DDB" w:rsidRDefault="00B219E0" w:rsidP="00B219E0">
            <w:pPr>
              <w:jc w:val="both"/>
              <w:rPr>
                <w:sz w:val="22"/>
                <w:szCs w:val="22"/>
              </w:rPr>
            </w:pPr>
            <w:r w:rsidRPr="00412DDB">
              <w:rPr>
                <w:sz w:val="22"/>
                <w:szCs w:val="22"/>
              </w:rPr>
              <w:lastRenderedPageBreak/>
              <w:t>Заработная плата</w:t>
            </w:r>
          </w:p>
        </w:tc>
        <w:tc>
          <w:tcPr>
            <w:tcW w:w="3402" w:type="dxa"/>
          </w:tcPr>
          <w:p w:rsidR="00B219E0" w:rsidRPr="000C7666" w:rsidRDefault="003343FC" w:rsidP="00B219E0">
            <w:pPr>
              <w:jc w:val="right"/>
              <w:rPr>
                <w:sz w:val="22"/>
                <w:szCs w:val="22"/>
              </w:rPr>
            </w:pPr>
            <w:r>
              <w:rPr>
                <w:sz w:val="22"/>
                <w:szCs w:val="22"/>
              </w:rPr>
              <w:t>54 706</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0C7666" w:rsidRDefault="003343FC" w:rsidP="00B219E0">
            <w:pPr>
              <w:jc w:val="right"/>
              <w:rPr>
                <w:sz w:val="22"/>
                <w:szCs w:val="22"/>
              </w:rPr>
            </w:pPr>
            <w:r>
              <w:rPr>
                <w:sz w:val="22"/>
                <w:szCs w:val="22"/>
              </w:rPr>
              <w:t>4 590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0C7666" w:rsidRDefault="003343FC" w:rsidP="00B219E0">
            <w:pPr>
              <w:jc w:val="right"/>
              <w:rPr>
                <w:sz w:val="22"/>
                <w:szCs w:val="22"/>
              </w:rPr>
            </w:pPr>
            <w:r>
              <w:rPr>
                <w:sz w:val="22"/>
                <w:szCs w:val="22"/>
              </w:rPr>
              <w:t>48 933</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9D27E5" w:rsidRDefault="003343FC"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9D27E5" w:rsidRDefault="003343FC" w:rsidP="00B219E0">
            <w:pPr>
              <w:jc w:val="right"/>
              <w:rPr>
                <w:sz w:val="22"/>
                <w:szCs w:val="22"/>
              </w:rPr>
            </w:pPr>
            <w:r>
              <w:rPr>
                <w:sz w:val="22"/>
                <w:szCs w:val="22"/>
              </w:rPr>
              <w:t>0</w:t>
            </w: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 xml:space="preserve">«01» января </w:t>
            </w:r>
            <w:r w:rsidR="005776D3" w:rsidRPr="00412DDB">
              <w:rPr>
                <w:sz w:val="22"/>
                <w:szCs w:val="22"/>
              </w:rPr>
              <w:t>20</w:t>
            </w:r>
            <w:r w:rsidR="005776D3">
              <w:rPr>
                <w:sz w:val="22"/>
                <w:szCs w:val="22"/>
              </w:rPr>
              <w:t>18</w:t>
            </w:r>
            <w:r w:rsidR="005776D3" w:rsidRPr="00412DDB">
              <w:rPr>
                <w:sz w:val="22"/>
                <w:szCs w:val="22"/>
              </w:rPr>
              <w:t xml:space="preserve"> </w:t>
            </w:r>
            <w:r w:rsidRPr="00412DDB">
              <w:rPr>
                <w:sz w:val="22"/>
                <w:szCs w:val="22"/>
              </w:rPr>
              <w:t>года</w:t>
            </w:r>
          </w:p>
          <w:p w:rsidR="00B219E0" w:rsidRPr="00412DDB" w:rsidRDefault="00B219E0">
            <w:pPr>
              <w:jc w:val="center"/>
              <w:rPr>
                <w:sz w:val="22"/>
                <w:szCs w:val="22"/>
              </w:rPr>
            </w:pPr>
            <w:r w:rsidRPr="00412DDB">
              <w:rPr>
                <w:sz w:val="22"/>
                <w:szCs w:val="22"/>
              </w:rPr>
              <w:t xml:space="preserve"> (за </w:t>
            </w:r>
            <w:r w:rsidR="005776D3" w:rsidRPr="00412DDB">
              <w:rPr>
                <w:sz w:val="22"/>
                <w:szCs w:val="22"/>
              </w:rPr>
              <w:t>201</w:t>
            </w:r>
            <w:r w:rsidR="0007416A">
              <w:rPr>
                <w:sz w:val="22"/>
                <w:szCs w:val="22"/>
              </w:rPr>
              <w:t>7</w:t>
            </w:r>
            <w:r w:rsidR="005776D3" w:rsidRPr="00412DDB">
              <w:rPr>
                <w:sz w:val="22"/>
                <w:szCs w:val="22"/>
              </w:rPr>
              <w:t xml:space="preserve"> </w:t>
            </w:r>
            <w:r w:rsidRPr="00412DDB">
              <w:rPr>
                <w:sz w:val="22"/>
                <w:szCs w:val="22"/>
              </w:rPr>
              <w:t>год)</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A90CF5" w:rsidRDefault="00272D8C" w:rsidP="00B219E0">
            <w:pPr>
              <w:jc w:val="right"/>
              <w:rPr>
                <w:sz w:val="22"/>
                <w:szCs w:val="22"/>
              </w:rPr>
            </w:pPr>
            <w:r>
              <w:rPr>
                <w:sz w:val="22"/>
                <w:szCs w:val="22"/>
                <w:lang w:val="en-US"/>
              </w:rPr>
              <w:t>125 685</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A90CF5" w:rsidRDefault="00272D8C" w:rsidP="00B219E0">
            <w:pPr>
              <w:jc w:val="right"/>
              <w:rPr>
                <w:sz w:val="22"/>
                <w:szCs w:val="22"/>
              </w:rPr>
            </w:pPr>
            <w:r>
              <w:rPr>
                <w:sz w:val="22"/>
                <w:szCs w:val="22"/>
                <w:lang w:val="en-US"/>
              </w:rPr>
              <w:t>77 838</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Default="00272D8C" w:rsidP="00B219E0">
            <w:pPr>
              <w:jc w:val="right"/>
              <w:rPr>
                <w:sz w:val="22"/>
                <w:szCs w:val="22"/>
              </w:rPr>
            </w:pPr>
            <w:r>
              <w:rPr>
                <w:sz w:val="22"/>
                <w:szCs w:val="22"/>
                <w:lang w:val="en-US"/>
              </w:rPr>
              <w:t>37 400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 xml:space="preserve">«01» </w:t>
            </w:r>
            <w:r w:rsidR="003773FE">
              <w:rPr>
                <w:sz w:val="22"/>
                <w:szCs w:val="22"/>
              </w:rPr>
              <w:t>октября</w:t>
            </w:r>
            <w:r w:rsidR="003773FE" w:rsidRPr="00412DDB">
              <w:rPr>
                <w:sz w:val="22"/>
                <w:szCs w:val="22"/>
              </w:rPr>
              <w:t xml:space="preserve"> </w:t>
            </w:r>
            <w:r w:rsidR="005776D3" w:rsidRPr="00412DDB">
              <w:rPr>
                <w:sz w:val="22"/>
                <w:szCs w:val="22"/>
              </w:rPr>
              <w:t>201</w:t>
            </w:r>
            <w:r w:rsidR="005776D3">
              <w:rPr>
                <w:sz w:val="22"/>
                <w:szCs w:val="22"/>
              </w:rPr>
              <w:t>8</w:t>
            </w:r>
            <w:r w:rsidR="005776D3"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(за отчетный период</w:t>
            </w:r>
            <w:r>
              <w:rPr>
                <w:sz w:val="22"/>
                <w:szCs w:val="22"/>
              </w:rPr>
              <w:t xml:space="preserve"> с 01 </w:t>
            </w:r>
            <w:r w:rsidR="000C7666">
              <w:rPr>
                <w:sz w:val="22"/>
                <w:szCs w:val="22"/>
              </w:rPr>
              <w:t xml:space="preserve">апреля </w:t>
            </w:r>
            <w:r>
              <w:rPr>
                <w:sz w:val="22"/>
                <w:szCs w:val="22"/>
              </w:rPr>
              <w:t xml:space="preserve">по </w:t>
            </w:r>
            <w:r w:rsidR="000C7666">
              <w:rPr>
                <w:sz w:val="22"/>
                <w:szCs w:val="22"/>
              </w:rPr>
              <w:t xml:space="preserve">30 </w:t>
            </w:r>
            <w:r w:rsidR="003773FE">
              <w:rPr>
                <w:sz w:val="22"/>
                <w:szCs w:val="22"/>
              </w:rPr>
              <w:t xml:space="preserve">сентября </w:t>
            </w:r>
            <w:r w:rsidR="005776D3">
              <w:rPr>
                <w:sz w:val="22"/>
                <w:szCs w:val="22"/>
              </w:rPr>
              <w:t xml:space="preserve">2018 </w:t>
            </w:r>
            <w:r>
              <w:rPr>
                <w:sz w:val="22"/>
                <w:szCs w:val="22"/>
              </w:rPr>
              <w:t>года</w:t>
            </w:r>
            <w:r w:rsidRPr="00412DDB">
              <w:rPr>
                <w:sz w:val="22"/>
                <w:szCs w:val="22"/>
              </w:rPr>
              <w:t>)</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0C7666" w:rsidRDefault="003343FC" w:rsidP="00B219E0">
            <w:pPr>
              <w:jc w:val="right"/>
              <w:rPr>
                <w:sz w:val="22"/>
                <w:szCs w:val="22"/>
              </w:rPr>
            </w:pPr>
            <w:r>
              <w:rPr>
                <w:sz w:val="22"/>
                <w:szCs w:val="22"/>
              </w:rPr>
              <w:t>129 753</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0C7666" w:rsidRDefault="003343FC" w:rsidP="00B219E0">
            <w:pPr>
              <w:jc w:val="right"/>
              <w:rPr>
                <w:sz w:val="22"/>
                <w:szCs w:val="22"/>
              </w:rPr>
            </w:pPr>
            <w:r>
              <w:rPr>
                <w:sz w:val="22"/>
                <w:szCs w:val="22"/>
              </w:rPr>
              <w:t>114 451</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9D27E5" w:rsidRDefault="003343FC" w:rsidP="00B219E0">
            <w:pPr>
              <w:jc w:val="right"/>
              <w:rPr>
                <w:sz w:val="22"/>
                <w:szCs w:val="22"/>
              </w:rPr>
            </w:pPr>
            <w:r>
              <w:rPr>
                <w:sz w:val="22"/>
                <w:szCs w:val="22"/>
              </w:rPr>
              <w:t>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403" w:name="_Toc474512959"/>
      <w:bookmarkStart w:id="404" w:name="_Toc482611735"/>
      <w:r w:rsidRPr="00412DDB">
        <w:t>5.4. Сведения о структуре и компетенции органов контроля за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403"/>
      <w:bookmarkEnd w:id="404"/>
      <w:r w:rsidRPr="00412DDB">
        <w:rPr>
          <w:rStyle w:val="af0"/>
          <w:b w:val="0"/>
          <w:bCs/>
          <w:vanish/>
        </w:rPr>
        <w:footnoteReference w:id="50"/>
      </w:r>
    </w:p>
    <w:p w:rsidR="00B219E0" w:rsidRDefault="00B219E0" w:rsidP="00B219E0">
      <w:pPr>
        <w:pStyle w:val="em-4"/>
      </w:pPr>
    </w:p>
    <w:p w:rsidR="00B219E0" w:rsidRDefault="00B219E0" w:rsidP="00B219E0">
      <w:pPr>
        <w:pStyle w:val="em-4"/>
      </w:pPr>
      <w:r>
        <w:t>Информация не приводится в связи с отсутствием изменений.</w:t>
      </w:r>
    </w:p>
    <w:p w:rsidR="00B219E0" w:rsidRPr="00412DDB" w:rsidRDefault="00B219E0" w:rsidP="00B219E0">
      <w:pPr>
        <w:pStyle w:val="em-4"/>
      </w:pPr>
    </w:p>
    <w:p w:rsidR="00B219E0" w:rsidRPr="00412DDB" w:rsidRDefault="00B219E0" w:rsidP="00B219E0">
      <w:pPr>
        <w:pStyle w:val="em-1"/>
      </w:pPr>
      <w:bookmarkStart w:id="405" w:name="_Toc474512960"/>
      <w:bookmarkStart w:id="406" w:name="_Toc482611736"/>
      <w:r w:rsidRPr="00412DDB">
        <w:t>5.5. Информация о лицах, входящих в состав органов контроля за финансово</w:t>
      </w:r>
      <w:r>
        <w:t>–</w:t>
      </w:r>
      <w:r w:rsidRPr="00412DDB">
        <w:t xml:space="preserve">хозяйственной деятельностью кредитной организации </w:t>
      </w:r>
      <w:r>
        <w:t>–</w:t>
      </w:r>
      <w:r w:rsidRPr="00412DDB">
        <w:t xml:space="preserve"> эмитента</w:t>
      </w:r>
      <w:bookmarkEnd w:id="405"/>
      <w:bookmarkEnd w:id="406"/>
    </w:p>
    <w:p w:rsidR="00B219E0" w:rsidRPr="00412DDB" w:rsidRDefault="00B219E0" w:rsidP="00B219E0">
      <w:pPr>
        <w:pStyle w:val="em-4"/>
      </w:pPr>
    </w:p>
    <w:p w:rsidR="0007416A" w:rsidRPr="00412DDB" w:rsidRDefault="0007416A" w:rsidP="0007416A">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контролю за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1"/>
      </w:r>
      <w:r w:rsidRPr="00412DDB">
        <w:rPr>
          <w:b/>
          <w:i/>
        </w:rPr>
        <w:t>:</w:t>
      </w:r>
    </w:p>
    <w:p w:rsidR="0007416A" w:rsidRPr="00412DDB"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tcPr>
          <w:p w:rsidR="0007416A" w:rsidRPr="00347EBD" w:rsidRDefault="0007416A" w:rsidP="0045121A">
            <w:r w:rsidRPr="00347EBD">
              <w:rPr>
                <w:b/>
                <w:bCs/>
                <w:sz w:val="20"/>
                <w:szCs w:val="20"/>
              </w:rPr>
              <w:t xml:space="preserve">1. </w:t>
            </w:r>
            <w:r>
              <w:rPr>
                <w:b/>
                <w:bCs/>
                <w:sz w:val="20"/>
                <w:szCs w:val="20"/>
              </w:rPr>
              <w:t>Косткин Сергей Витальевич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sidRPr="00347EBD">
              <w:rPr>
                <w:sz w:val="20"/>
                <w:szCs w:val="20"/>
              </w:rPr>
              <w:t>19</w:t>
            </w:r>
            <w:r>
              <w:rPr>
                <w:sz w:val="20"/>
                <w:szCs w:val="20"/>
              </w:rPr>
              <w:t>78</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347EBD" w:rsidRDefault="0007416A" w:rsidP="0045121A">
            <w:pPr>
              <w:rPr>
                <w:sz w:val="20"/>
                <w:szCs w:val="20"/>
              </w:rPr>
            </w:pPr>
            <w:r w:rsidRPr="00347EBD">
              <w:rPr>
                <w:sz w:val="20"/>
                <w:szCs w:val="20"/>
              </w:rPr>
              <w:t>Высшее.</w:t>
            </w:r>
            <w:r>
              <w:rPr>
                <w:sz w:val="20"/>
                <w:szCs w:val="20"/>
              </w:rPr>
              <w:t xml:space="preserve"> Финансовая Академия при Правительстве РФ</w:t>
            </w:r>
          </w:p>
          <w:p w:rsidR="0007416A" w:rsidRPr="00347EBD" w:rsidRDefault="0007416A" w:rsidP="0045121A">
            <w:pPr>
              <w:rPr>
                <w:sz w:val="20"/>
                <w:szCs w:val="20"/>
              </w:rPr>
            </w:pPr>
            <w:r w:rsidRPr="00347EBD">
              <w:rPr>
                <w:sz w:val="20"/>
                <w:szCs w:val="20"/>
              </w:rPr>
              <w:t xml:space="preserve"> Год окончания  – </w:t>
            </w:r>
            <w:r>
              <w:rPr>
                <w:sz w:val="20"/>
                <w:szCs w:val="20"/>
              </w:rPr>
              <w:t>1999</w:t>
            </w:r>
          </w:p>
          <w:p w:rsidR="0007416A" w:rsidRDefault="0007416A" w:rsidP="0045121A">
            <w:pPr>
              <w:rPr>
                <w:sz w:val="20"/>
                <w:szCs w:val="20"/>
              </w:rPr>
            </w:pPr>
            <w:r w:rsidRPr="00347EBD">
              <w:rPr>
                <w:sz w:val="20"/>
                <w:szCs w:val="20"/>
              </w:rPr>
              <w:t xml:space="preserve"> Специальность  –</w:t>
            </w:r>
            <w:r>
              <w:rPr>
                <w:sz w:val="20"/>
                <w:szCs w:val="20"/>
              </w:rPr>
              <w:t xml:space="preserve"> «Финансы и кредит»</w:t>
            </w:r>
          </w:p>
          <w:p w:rsidR="0007416A" w:rsidRPr="00347EBD" w:rsidRDefault="0007416A" w:rsidP="0045121A">
            <w:pPr>
              <w:rPr>
                <w:sz w:val="20"/>
                <w:szCs w:val="20"/>
              </w:rPr>
            </w:pPr>
          </w:p>
        </w:tc>
      </w:tr>
    </w:tbl>
    <w:p w:rsidR="0007416A" w:rsidRPr="00347EBD" w:rsidRDefault="0007416A" w:rsidP="0007416A">
      <w:pPr>
        <w:pStyle w:val="em-4"/>
      </w:pPr>
    </w:p>
    <w:p w:rsidR="0007416A" w:rsidRPr="00347EBD" w:rsidRDefault="0007416A" w:rsidP="0007416A">
      <w:pPr>
        <w:pStyle w:val="em-4"/>
      </w:pPr>
      <w:r w:rsidRPr="00347EBD">
        <w:lastRenderedPageBreak/>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07416A" w:rsidRPr="000C7666" w:rsidTr="0045121A">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45121A">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11.2016</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наст.вр.</w:t>
            </w:r>
          </w:p>
        </w:tc>
        <w:tc>
          <w:tcPr>
            <w:tcW w:w="3000"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финансовая корпорация «Система»</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Руководитель по планированию</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05.2016</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11.2016</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«Ре</w:t>
            </w:r>
            <w:r w:rsidRPr="009D6AA8">
              <w:rPr>
                <w:sz w:val="20"/>
                <w:szCs w:val="20"/>
              </w:rPr>
              <w:t>й</w:t>
            </w:r>
            <w:r w:rsidRPr="009D6AA8">
              <w:rPr>
                <w:sz w:val="20"/>
                <w:szCs w:val="20"/>
              </w:rPr>
              <w:t>тинговое агентство AK&amp;M»</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tabs>
                <w:tab w:val="left" w:pos="1515"/>
              </w:tabs>
              <w:jc w:val="center"/>
              <w:rPr>
                <w:sz w:val="20"/>
                <w:szCs w:val="20"/>
              </w:rPr>
            </w:pPr>
            <w:r w:rsidRPr="009D6AA8">
              <w:rPr>
                <w:sz w:val="20"/>
                <w:szCs w:val="20"/>
              </w:rPr>
              <w:t>Директор департамента</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07.2014</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03.2016</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Общество с ограниченной о</w:t>
            </w:r>
            <w:r w:rsidRPr="009D6AA8">
              <w:rPr>
                <w:sz w:val="20"/>
                <w:szCs w:val="20"/>
              </w:rPr>
              <w:t>т</w:t>
            </w:r>
            <w:r w:rsidRPr="009D6AA8">
              <w:rPr>
                <w:sz w:val="20"/>
                <w:szCs w:val="20"/>
              </w:rPr>
              <w:t>ветственностью «Кваско Бо</w:t>
            </w:r>
            <w:r w:rsidRPr="009D6AA8">
              <w:rPr>
                <w:sz w:val="20"/>
                <w:szCs w:val="20"/>
              </w:rPr>
              <w:t>т</w:t>
            </w:r>
            <w:r w:rsidRPr="009D6AA8">
              <w:rPr>
                <w:sz w:val="20"/>
                <w:szCs w:val="20"/>
              </w:rPr>
              <w:t>тлер»</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Финансовый директор</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09.2012</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03.2014</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Общество с ограниченной о</w:t>
            </w:r>
            <w:r w:rsidRPr="009D6AA8">
              <w:rPr>
                <w:sz w:val="20"/>
                <w:szCs w:val="20"/>
              </w:rPr>
              <w:t>т</w:t>
            </w:r>
            <w:r w:rsidRPr="009D6AA8">
              <w:rPr>
                <w:sz w:val="20"/>
                <w:szCs w:val="20"/>
              </w:rPr>
              <w:t>ветственностью «Таас-Юрях Нефтегазодобыча»</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Финансовый директор</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2. </w:t>
            </w:r>
            <w:r>
              <w:rPr>
                <w:b/>
                <w:bCs/>
                <w:sz w:val="20"/>
                <w:szCs w:val="20"/>
              </w:rPr>
              <w:t>Смирнов Андрей Геннадьевич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1975</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Default="0007416A" w:rsidP="0045121A">
            <w:pPr>
              <w:rPr>
                <w:sz w:val="20"/>
                <w:szCs w:val="20"/>
              </w:rPr>
            </w:pPr>
            <w:r w:rsidRPr="00347EBD">
              <w:rPr>
                <w:sz w:val="20"/>
                <w:szCs w:val="20"/>
              </w:rPr>
              <w:t xml:space="preserve">Высшее. </w:t>
            </w:r>
            <w:r>
              <w:rPr>
                <w:sz w:val="20"/>
                <w:szCs w:val="20"/>
              </w:rPr>
              <w:t>Финансовая академия при Правительстве Российской Федерации</w:t>
            </w:r>
          </w:p>
          <w:p w:rsidR="0007416A" w:rsidRPr="00347EBD" w:rsidRDefault="0007416A" w:rsidP="0045121A">
            <w:pPr>
              <w:rPr>
                <w:sz w:val="20"/>
                <w:szCs w:val="20"/>
              </w:rPr>
            </w:pPr>
            <w:r w:rsidRPr="00347EBD">
              <w:rPr>
                <w:sz w:val="20"/>
                <w:szCs w:val="20"/>
              </w:rPr>
              <w:t xml:space="preserve">Год окончания  – </w:t>
            </w:r>
            <w:r>
              <w:rPr>
                <w:sz w:val="20"/>
                <w:szCs w:val="20"/>
              </w:rPr>
              <w:t>1998</w:t>
            </w:r>
          </w:p>
          <w:p w:rsidR="0007416A" w:rsidRPr="00347EBD" w:rsidRDefault="0007416A" w:rsidP="0045121A">
            <w:pPr>
              <w:rPr>
                <w:sz w:val="20"/>
                <w:szCs w:val="20"/>
              </w:rPr>
            </w:pPr>
            <w:r w:rsidRPr="00347EBD">
              <w:rPr>
                <w:sz w:val="20"/>
                <w:szCs w:val="20"/>
              </w:rPr>
              <w:t xml:space="preserve"> Специальность  –</w:t>
            </w:r>
            <w:r>
              <w:rPr>
                <w:sz w:val="20"/>
                <w:szCs w:val="20"/>
              </w:rPr>
              <w:t xml:space="preserve"> «Финансы и кредит» </w:t>
            </w:r>
            <w:r w:rsidRPr="00347EBD">
              <w:rPr>
                <w:sz w:val="20"/>
                <w:szCs w:val="20"/>
              </w:rPr>
              <w:t>квалификация  – «</w:t>
            </w:r>
            <w:r>
              <w:rPr>
                <w:sz w:val="20"/>
                <w:szCs w:val="20"/>
              </w:rPr>
              <w:t>экономист</w:t>
            </w:r>
            <w:r w:rsidRPr="00347EBD">
              <w:rPr>
                <w:sz w:val="20"/>
                <w:szCs w:val="20"/>
              </w:rPr>
              <w:t>»</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2196"/>
        <w:gridCol w:w="1678"/>
        <w:gridCol w:w="2927"/>
        <w:gridCol w:w="3264"/>
      </w:tblGrid>
      <w:tr w:rsidR="0007416A" w:rsidRPr="000C7666" w:rsidTr="0045121A">
        <w:trPr>
          <w:trHeight w:val="39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вступления в (назначения на) дол</w:t>
            </w:r>
            <w:r w:rsidRPr="009D6AA8">
              <w:rPr>
                <w:sz w:val="20"/>
                <w:szCs w:val="22"/>
              </w:rPr>
              <w:t>ж</w:t>
            </w:r>
            <w:r w:rsidRPr="009D6AA8">
              <w:rPr>
                <w:sz w:val="20"/>
                <w:szCs w:val="22"/>
              </w:rPr>
              <w:t>ность</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45121A">
        <w:trPr>
          <w:trHeight w:val="300"/>
        </w:trPr>
        <w:tc>
          <w:tcPr>
            <w:tcW w:w="2196"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29.06.2016</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наст.вр.</w:t>
            </w:r>
          </w:p>
        </w:tc>
        <w:tc>
          <w:tcPr>
            <w:tcW w:w="2927"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w:t>
            </w:r>
            <w:r w:rsidRPr="009D6AA8">
              <w:rPr>
                <w:sz w:val="20"/>
                <w:szCs w:val="20"/>
              </w:rPr>
              <w:t>о</w:t>
            </w:r>
            <w:r w:rsidRPr="009D6AA8">
              <w:rPr>
                <w:sz w:val="20"/>
                <w:szCs w:val="20"/>
              </w:rPr>
              <w:t>вая корпорация «Система»</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Директор по сопровождению пр</w:t>
            </w:r>
            <w:r w:rsidRPr="009D6AA8">
              <w:rPr>
                <w:sz w:val="20"/>
                <w:szCs w:val="20"/>
              </w:rPr>
              <w:t>о</w:t>
            </w:r>
            <w:r w:rsidRPr="009D6AA8">
              <w:rPr>
                <w:sz w:val="20"/>
                <w:szCs w:val="20"/>
              </w:rPr>
              <w:t xml:space="preserve">ектов Департамента внутреннего контроля и аудита </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07.10.2014</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28.06.2016</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Заместитель начальника Департ</w:t>
            </w:r>
            <w:r w:rsidRPr="009D6AA8">
              <w:rPr>
                <w:sz w:val="20"/>
                <w:szCs w:val="20"/>
              </w:rPr>
              <w:t>а</w:t>
            </w:r>
            <w:r w:rsidRPr="009D6AA8">
              <w:rPr>
                <w:sz w:val="20"/>
                <w:szCs w:val="20"/>
              </w:rPr>
              <w:t>мента внутреннего контроля (ко</w:t>
            </w:r>
            <w:r w:rsidRPr="009D6AA8">
              <w:rPr>
                <w:sz w:val="20"/>
                <w:szCs w:val="20"/>
              </w:rPr>
              <w:t>м</w:t>
            </w:r>
            <w:r w:rsidRPr="009D6AA8">
              <w:rPr>
                <w:sz w:val="20"/>
                <w:szCs w:val="20"/>
              </w:rPr>
              <w:t xml:space="preserve">плаенс-службы) </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04.05.2008</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06.10.2014</w:t>
            </w:r>
          </w:p>
        </w:tc>
        <w:tc>
          <w:tcPr>
            <w:tcW w:w="2927"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Заместитель начальника Департ</w:t>
            </w:r>
            <w:r w:rsidRPr="009D6AA8">
              <w:rPr>
                <w:sz w:val="20"/>
                <w:szCs w:val="20"/>
              </w:rPr>
              <w:t>а</w:t>
            </w:r>
            <w:r w:rsidRPr="009D6AA8">
              <w:rPr>
                <w:sz w:val="20"/>
                <w:szCs w:val="20"/>
              </w:rPr>
              <w:t xml:space="preserve">мента внутреннего контроля </w:t>
            </w:r>
          </w:p>
        </w:tc>
      </w:tr>
    </w:tbl>
    <w:p w:rsidR="0007416A" w:rsidRPr="00347EBD" w:rsidRDefault="0007416A" w:rsidP="0007416A">
      <w:pPr>
        <w:ind w:firstLine="720"/>
        <w:rPr>
          <w:sz w:val="22"/>
          <w:szCs w:val="22"/>
        </w:rPr>
      </w:pPr>
    </w:p>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 xml:space="preserve">гда в отношении указанных организаций было возбуждено дело о банкротстве и (или) введена одна из </w:t>
      </w:r>
      <w:r w:rsidRPr="00347EBD">
        <w:rPr>
          <w:b/>
          <w:i/>
        </w:rPr>
        <w:lastRenderedPageBreak/>
        <w:t>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3. </w:t>
            </w:r>
            <w:r>
              <w:rPr>
                <w:b/>
                <w:bCs/>
                <w:sz w:val="20"/>
                <w:szCs w:val="20"/>
              </w:rPr>
              <w:t>Токун Михаил Владимирович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1958</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F91E1A" w:rsidRDefault="0007416A" w:rsidP="0045121A">
            <w:pPr>
              <w:rPr>
                <w:sz w:val="20"/>
                <w:szCs w:val="20"/>
              </w:rPr>
            </w:pPr>
            <w:r w:rsidRPr="00347EBD">
              <w:rPr>
                <w:sz w:val="20"/>
                <w:szCs w:val="20"/>
              </w:rPr>
              <w:t>Высшее.</w:t>
            </w:r>
            <w:r>
              <w:rPr>
                <w:sz w:val="20"/>
                <w:szCs w:val="20"/>
              </w:rPr>
              <w:t xml:space="preserve"> </w:t>
            </w:r>
            <w:r w:rsidRPr="006D3BB5">
              <w:rPr>
                <w:sz w:val="18"/>
                <w:szCs w:val="18"/>
              </w:rPr>
              <w:t>Московский институт управления им. С. Орджоникидзе</w:t>
            </w:r>
            <w:r w:rsidRPr="00F91E1A">
              <w:rPr>
                <w:sz w:val="20"/>
                <w:szCs w:val="20"/>
              </w:rPr>
              <w:t xml:space="preserve"> </w:t>
            </w:r>
          </w:p>
          <w:p w:rsidR="0007416A" w:rsidRPr="00347EBD" w:rsidRDefault="0007416A" w:rsidP="0045121A">
            <w:pPr>
              <w:rPr>
                <w:sz w:val="20"/>
                <w:szCs w:val="20"/>
              </w:rPr>
            </w:pPr>
            <w:r w:rsidRPr="00347EBD">
              <w:rPr>
                <w:sz w:val="20"/>
                <w:szCs w:val="20"/>
              </w:rPr>
              <w:t>Год окончания  –</w:t>
            </w:r>
            <w:r>
              <w:rPr>
                <w:sz w:val="20"/>
                <w:szCs w:val="20"/>
              </w:rPr>
              <w:t xml:space="preserve"> 1980</w:t>
            </w:r>
          </w:p>
          <w:p w:rsidR="0007416A" w:rsidRPr="00347EBD" w:rsidRDefault="0007416A" w:rsidP="0045121A">
            <w:pPr>
              <w:rPr>
                <w:sz w:val="20"/>
                <w:szCs w:val="20"/>
              </w:rPr>
            </w:pPr>
            <w:r w:rsidRPr="00347EBD">
              <w:rPr>
                <w:sz w:val="20"/>
                <w:szCs w:val="20"/>
              </w:rPr>
              <w:t xml:space="preserve">Специальность – </w:t>
            </w:r>
            <w:r>
              <w:rPr>
                <w:sz w:val="20"/>
                <w:szCs w:val="20"/>
              </w:rPr>
              <w:t xml:space="preserve">«Автоматизированные системы управления», </w:t>
            </w:r>
            <w:r w:rsidRPr="00347EBD">
              <w:rPr>
                <w:sz w:val="20"/>
                <w:szCs w:val="20"/>
              </w:rPr>
              <w:t>квалификация  – «</w:t>
            </w:r>
            <w:r>
              <w:rPr>
                <w:sz w:val="20"/>
                <w:szCs w:val="20"/>
              </w:rPr>
              <w:t>Инженер-экономист</w:t>
            </w:r>
            <w:r w:rsidRPr="00347EBD">
              <w:rPr>
                <w:sz w:val="20"/>
                <w:szCs w:val="20"/>
              </w:rPr>
              <w:t>»,</w:t>
            </w:r>
            <w:r w:rsidRPr="00347EBD" w:rsidDel="006625F0">
              <w:rPr>
                <w:sz w:val="20"/>
                <w:szCs w:val="20"/>
              </w:rPr>
              <w:t xml:space="preserve"> </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07416A" w:rsidRPr="000C7666" w:rsidTr="0045121A">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Дата завершения работы  в должн</w:t>
            </w:r>
            <w:r w:rsidRPr="009D6AA8">
              <w:rPr>
                <w:sz w:val="18"/>
                <w:szCs w:val="20"/>
              </w:rPr>
              <w:t>о</w:t>
            </w:r>
            <w:r w:rsidRPr="009D6AA8">
              <w:rPr>
                <w:sz w:val="18"/>
                <w:szCs w:val="20"/>
              </w:rPr>
              <w:t>сти</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Наименование должности</w:t>
            </w:r>
          </w:p>
        </w:tc>
      </w:tr>
      <w:tr w:rsidR="0007416A" w:rsidRPr="000C7666" w:rsidTr="0045121A">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1</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4</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2014</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наст.вр.</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Публичное акционерное общество «Мобильные ТелеСистемы»</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Начальник отдела методологии и координ</w:t>
            </w:r>
            <w:r w:rsidRPr="009D6AA8">
              <w:rPr>
                <w:sz w:val="18"/>
                <w:szCs w:val="20"/>
              </w:rPr>
              <w:t>а</w:t>
            </w:r>
            <w:r w:rsidRPr="009D6AA8">
              <w:rPr>
                <w:sz w:val="18"/>
                <w:szCs w:val="20"/>
              </w:rPr>
              <w:t>ции Блока внутреннего контроля и аудита КЦ</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2013</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2014</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Публичное акционерное общество «Мобильные ТелеСистемы»</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Начальник отдела контроля показателей Д</w:t>
            </w:r>
            <w:r w:rsidRPr="009D6AA8">
              <w:rPr>
                <w:sz w:val="18"/>
                <w:szCs w:val="20"/>
              </w:rPr>
              <w:t>е</w:t>
            </w:r>
            <w:r w:rsidRPr="009D6AA8">
              <w:rPr>
                <w:sz w:val="18"/>
                <w:szCs w:val="20"/>
              </w:rPr>
              <w:t>партамента контроля</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2012</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rPr>
            </w:pPr>
            <w:r w:rsidRPr="009D6AA8">
              <w:rPr>
                <w:sz w:val="18"/>
                <w:szCs w:val="20"/>
              </w:rPr>
              <w:t>2013</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rPr>
            </w:pPr>
            <w:r w:rsidRPr="009D6AA8">
              <w:rPr>
                <w:sz w:val="18"/>
                <w:szCs w:val="20"/>
              </w:rPr>
              <w:t>Публичное акционерное общество «Акционерная финансовая корп</w:t>
            </w:r>
            <w:r w:rsidRPr="009D6AA8">
              <w:rPr>
                <w:sz w:val="18"/>
                <w:szCs w:val="20"/>
              </w:rPr>
              <w:t>о</w:t>
            </w:r>
            <w:r w:rsidRPr="009D6AA8">
              <w:rPr>
                <w:sz w:val="18"/>
                <w:szCs w:val="20"/>
              </w:rPr>
              <w:t>рация «Система»</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rPr>
            </w:pPr>
            <w:r w:rsidRPr="009D6AA8">
              <w:rPr>
                <w:sz w:val="18"/>
                <w:szCs w:val="20"/>
              </w:rPr>
              <w:t>Директор по ревизионным проверкам депа</w:t>
            </w:r>
            <w:r w:rsidRPr="009D6AA8">
              <w:rPr>
                <w:sz w:val="18"/>
                <w:szCs w:val="20"/>
              </w:rPr>
              <w:t>р</w:t>
            </w:r>
            <w:r w:rsidRPr="009D6AA8">
              <w:rPr>
                <w:sz w:val="18"/>
                <w:szCs w:val="20"/>
              </w:rPr>
              <w:t>тамента контроля и сопровождения проектов</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обществ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тента по контролю за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Cs w:val="20"/>
              </w:rPr>
            </w:pPr>
            <w:r w:rsidRPr="00347EBD">
              <w:rPr>
                <w:szCs w:val="20"/>
              </w:rPr>
              <w:t>Родственных связей с лицами, входящими в состав органов управления кредитной организации – эмитента и органов контроля за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9570"/>
      </w:tblGrid>
      <w:tr w:rsidR="0007416A" w:rsidRPr="00347EBD" w:rsidTr="0045121A">
        <w:tc>
          <w:tcPr>
            <w:tcW w:w="9570"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407" w:name="_Toc474512961"/>
      <w:bookmarkStart w:id="408" w:name="_Toc482611737"/>
      <w:r w:rsidRPr="00412DDB">
        <w:t>5.6. Сведения о размере вознаграждения, льгот и (или) компенсации расходов по органу ко</w:t>
      </w:r>
      <w:r w:rsidRPr="00412DDB">
        <w:t>н</w:t>
      </w:r>
      <w:r w:rsidRPr="00412DDB">
        <w:t>троля за финансово</w:t>
      </w:r>
      <w:r>
        <w:t>–</w:t>
      </w:r>
      <w:r w:rsidRPr="00412DDB">
        <w:t>хозяйственной деятельностью кредитной организации – эмитента</w:t>
      </w:r>
      <w:bookmarkEnd w:id="407"/>
      <w:bookmarkEnd w:id="408"/>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2"/>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(указывается наименование органа кредитной организации – эмитента по контролю за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 xml:space="preserve">(за </w:t>
            </w:r>
            <w:r w:rsidR="0007416A" w:rsidRPr="00412DDB">
              <w:rPr>
                <w:sz w:val="22"/>
                <w:szCs w:val="22"/>
              </w:rPr>
              <w:t>201</w:t>
            </w:r>
            <w:r w:rsidR="0007416A">
              <w:rPr>
                <w:sz w:val="22"/>
                <w:szCs w:val="22"/>
              </w:rPr>
              <w:t>7</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w:t>
            </w:r>
            <w:r w:rsidR="003773FE">
              <w:rPr>
                <w:sz w:val="22"/>
                <w:szCs w:val="22"/>
              </w:rPr>
              <w:t>октября</w:t>
            </w:r>
            <w:r w:rsidR="003773FE" w:rsidRPr="00412DDB">
              <w:rPr>
                <w:sz w:val="22"/>
                <w:szCs w:val="22"/>
              </w:rPr>
              <w:t xml:space="preserve">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(отчетный период</w:t>
            </w:r>
            <w:r>
              <w:rPr>
                <w:sz w:val="22"/>
                <w:szCs w:val="22"/>
              </w:rPr>
              <w:t xml:space="preserve"> с 1 </w:t>
            </w:r>
            <w:r w:rsidR="000C7666">
              <w:rPr>
                <w:sz w:val="22"/>
                <w:szCs w:val="22"/>
              </w:rPr>
              <w:t xml:space="preserve">апреля </w:t>
            </w:r>
            <w:r>
              <w:rPr>
                <w:sz w:val="22"/>
                <w:szCs w:val="22"/>
              </w:rPr>
              <w:t xml:space="preserve">по </w:t>
            </w:r>
            <w:r w:rsidR="000C7666">
              <w:rPr>
                <w:sz w:val="22"/>
                <w:szCs w:val="22"/>
              </w:rPr>
              <w:t xml:space="preserve">30 </w:t>
            </w:r>
            <w:r w:rsidR="003773FE">
              <w:rPr>
                <w:sz w:val="22"/>
                <w:szCs w:val="22"/>
              </w:rPr>
              <w:t xml:space="preserve">сентября </w:t>
            </w:r>
            <w:r w:rsidR="0007416A">
              <w:rPr>
                <w:sz w:val="22"/>
                <w:szCs w:val="22"/>
              </w:rPr>
              <w:t xml:space="preserve">2018 </w:t>
            </w:r>
            <w:r>
              <w:rPr>
                <w:sz w:val="22"/>
                <w:szCs w:val="22"/>
              </w:rPr>
              <w:t>года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 xml:space="preserve">(за </w:t>
            </w:r>
            <w:r w:rsidR="0007416A" w:rsidRPr="00412DDB">
              <w:rPr>
                <w:sz w:val="22"/>
                <w:szCs w:val="22"/>
              </w:rPr>
              <w:t>201</w:t>
            </w:r>
            <w:r w:rsidR="0007416A">
              <w:rPr>
                <w:sz w:val="22"/>
                <w:szCs w:val="22"/>
              </w:rPr>
              <w:t>7</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9D6AA8" w:rsidRDefault="00A67345" w:rsidP="009D6AA8">
            <w:pPr>
              <w:shd w:val="clear" w:color="auto" w:fill="FFFFFF" w:themeFill="background1"/>
              <w:jc w:val="right"/>
              <w:rPr>
                <w:sz w:val="20"/>
                <w:szCs w:val="20"/>
              </w:rPr>
            </w:pPr>
            <w:r w:rsidRPr="009D6AA8">
              <w:rPr>
                <w:sz w:val="20"/>
                <w:szCs w:val="20"/>
              </w:rPr>
              <w:t>32 579</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9D6AA8" w:rsidRDefault="00A67345" w:rsidP="009D6AA8">
            <w:pPr>
              <w:shd w:val="clear" w:color="auto" w:fill="FFFFFF" w:themeFill="background1"/>
              <w:jc w:val="right"/>
              <w:rPr>
                <w:sz w:val="20"/>
                <w:szCs w:val="20"/>
              </w:rPr>
            </w:pPr>
            <w:r w:rsidRPr="009D6AA8">
              <w:rPr>
                <w:sz w:val="20"/>
                <w:szCs w:val="20"/>
              </w:rPr>
              <w:t>12 084</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5F09A6" w:rsidRDefault="00A67345" w:rsidP="00B219E0">
            <w:pPr>
              <w:jc w:val="right"/>
              <w:rPr>
                <w:sz w:val="22"/>
                <w:szCs w:val="22"/>
              </w:rPr>
            </w:pPr>
            <w:r w:rsidRPr="009D6AA8">
              <w:rPr>
                <w:sz w:val="20"/>
                <w:szCs w:val="22"/>
              </w:rPr>
              <w:t>40</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3773FE">
              <w:rPr>
                <w:sz w:val="22"/>
                <w:szCs w:val="22"/>
              </w:rPr>
              <w:t>октября</w:t>
            </w:r>
            <w:r w:rsidR="003773FE" w:rsidRPr="00412DDB">
              <w:rPr>
                <w:sz w:val="22"/>
                <w:szCs w:val="22"/>
              </w:rPr>
              <w:t xml:space="preserve">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(отчетный период</w:t>
            </w:r>
            <w:r>
              <w:rPr>
                <w:sz w:val="22"/>
                <w:szCs w:val="22"/>
              </w:rPr>
              <w:t xml:space="preserve"> с 1 </w:t>
            </w:r>
            <w:r w:rsidR="000C7666">
              <w:rPr>
                <w:sz w:val="22"/>
                <w:szCs w:val="22"/>
              </w:rPr>
              <w:t xml:space="preserve">апреля </w:t>
            </w:r>
            <w:r>
              <w:rPr>
                <w:sz w:val="22"/>
                <w:szCs w:val="22"/>
              </w:rPr>
              <w:t xml:space="preserve">по </w:t>
            </w:r>
            <w:r w:rsidR="000C7666">
              <w:rPr>
                <w:sz w:val="22"/>
                <w:szCs w:val="22"/>
              </w:rPr>
              <w:t xml:space="preserve">30 </w:t>
            </w:r>
            <w:r w:rsidR="003773FE">
              <w:rPr>
                <w:sz w:val="22"/>
                <w:szCs w:val="22"/>
              </w:rPr>
              <w:t xml:space="preserve">сентября </w:t>
            </w:r>
            <w:r w:rsidR="0007416A">
              <w:rPr>
                <w:sz w:val="22"/>
                <w:szCs w:val="22"/>
              </w:rPr>
              <w:t xml:space="preserve">2018 </w:t>
            </w:r>
            <w:r>
              <w:rPr>
                <w:sz w:val="22"/>
                <w:szCs w:val="22"/>
              </w:rPr>
              <w:t>года</w:t>
            </w:r>
            <w:r w:rsidRPr="00412DDB">
              <w:rPr>
                <w:sz w:val="22"/>
                <w:szCs w:val="22"/>
              </w:rPr>
              <w:t>)</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841F84" w:rsidRDefault="003343FC" w:rsidP="00B219E0">
            <w:pPr>
              <w:shd w:val="clear" w:color="auto" w:fill="FFFFFF" w:themeFill="background1"/>
              <w:jc w:val="right"/>
              <w:rPr>
                <w:sz w:val="20"/>
                <w:szCs w:val="20"/>
              </w:rPr>
            </w:pPr>
            <w:r>
              <w:rPr>
                <w:sz w:val="20"/>
                <w:szCs w:val="20"/>
              </w:rPr>
              <w:t>34 849</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841F84" w:rsidRDefault="003343FC" w:rsidP="00B219E0">
            <w:pPr>
              <w:shd w:val="clear" w:color="auto" w:fill="FFFFFF" w:themeFill="background1"/>
              <w:jc w:val="right"/>
              <w:rPr>
                <w:sz w:val="20"/>
                <w:szCs w:val="20"/>
              </w:rPr>
            </w:pPr>
            <w:r>
              <w:rPr>
                <w:sz w:val="20"/>
                <w:szCs w:val="20"/>
              </w:rPr>
              <w:t>13 064</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FE6498" w:rsidRDefault="003343FC" w:rsidP="00B219E0">
            <w:pPr>
              <w:jc w:val="right"/>
              <w:rPr>
                <w:sz w:val="20"/>
                <w:szCs w:val="20"/>
              </w:rPr>
            </w:pPr>
            <w:r>
              <w:rPr>
                <w:sz w:val="20"/>
                <w:szCs w:val="20"/>
              </w:rPr>
              <w:t>206</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409" w:name="_Toc474512962"/>
      <w:bookmarkStart w:id="410" w:name="_Toc482611738"/>
      <w:r w:rsidRPr="00412DDB">
        <w:lastRenderedPageBreak/>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409"/>
      <w:bookmarkEnd w:id="410"/>
      <w:r w:rsidRPr="00412DDB">
        <w:rPr>
          <w:rStyle w:val="af0"/>
          <w:b w:val="0"/>
          <w:bCs/>
          <w:vanish/>
        </w:rPr>
        <w:footnoteReference w:id="53"/>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pPr>
              <w:pStyle w:val="tabl"/>
              <w:jc w:val="center"/>
              <w:rPr>
                <w:b/>
                <w:bCs/>
                <w:sz w:val="22"/>
                <w:szCs w:val="22"/>
              </w:rPr>
            </w:pPr>
            <w:r w:rsidRPr="00412DDB">
              <w:rPr>
                <w:b/>
                <w:bCs/>
                <w:sz w:val="22"/>
                <w:szCs w:val="22"/>
              </w:rPr>
              <w:t>01.01.</w:t>
            </w:r>
            <w:r w:rsidR="0007416A" w:rsidRPr="00412DDB">
              <w:rPr>
                <w:b/>
                <w:bCs/>
                <w:sz w:val="22"/>
                <w:szCs w:val="22"/>
              </w:rPr>
              <w:t>201</w:t>
            </w:r>
            <w:r w:rsidR="0007416A">
              <w:rPr>
                <w:b/>
                <w:bCs/>
                <w:sz w:val="22"/>
                <w:szCs w:val="22"/>
              </w:rPr>
              <w:t>8</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7416A" w:rsidP="00B219E0">
            <w:pPr>
              <w:pStyle w:val="tabl"/>
              <w:jc w:val="right"/>
              <w:rPr>
                <w:sz w:val="20"/>
                <w:szCs w:val="22"/>
              </w:rPr>
            </w:pPr>
            <w:r>
              <w:rPr>
                <w:sz w:val="20"/>
                <w:szCs w:val="22"/>
              </w:rPr>
              <w:t>2 359</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7416A" w:rsidP="00B219E0">
            <w:pPr>
              <w:pStyle w:val="tabl"/>
              <w:jc w:val="right"/>
              <w:rPr>
                <w:sz w:val="20"/>
                <w:szCs w:val="22"/>
              </w:rPr>
            </w:pPr>
            <w:r>
              <w:rPr>
                <w:sz w:val="20"/>
                <w:szCs w:val="22"/>
              </w:rPr>
              <w:t>2 558 780</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7416A" w:rsidP="00B219E0">
            <w:pPr>
              <w:pStyle w:val="tabl"/>
              <w:jc w:val="right"/>
              <w:rPr>
                <w:sz w:val="20"/>
                <w:szCs w:val="22"/>
              </w:rPr>
            </w:pPr>
            <w:r>
              <w:rPr>
                <w:sz w:val="20"/>
                <w:szCs w:val="22"/>
              </w:rPr>
              <w:t>43 188</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pPr>
              <w:pStyle w:val="tabl"/>
              <w:jc w:val="center"/>
              <w:rPr>
                <w:b/>
                <w:bCs/>
                <w:sz w:val="22"/>
                <w:szCs w:val="22"/>
              </w:rPr>
            </w:pPr>
            <w:r w:rsidRPr="00412DDB">
              <w:rPr>
                <w:b/>
                <w:bCs/>
                <w:sz w:val="22"/>
                <w:szCs w:val="22"/>
              </w:rPr>
              <w:t>01.</w:t>
            </w:r>
            <w:r w:rsidR="003773FE">
              <w:rPr>
                <w:b/>
                <w:bCs/>
                <w:sz w:val="22"/>
                <w:szCs w:val="22"/>
              </w:rPr>
              <w:t>10</w:t>
            </w:r>
            <w:r w:rsidRPr="00412DDB">
              <w:rPr>
                <w:b/>
                <w:bCs/>
                <w:sz w:val="22"/>
                <w:szCs w:val="22"/>
              </w:rPr>
              <w:t>.</w:t>
            </w:r>
            <w:r w:rsidR="0007416A" w:rsidRPr="00412DDB">
              <w:rPr>
                <w:b/>
                <w:bCs/>
                <w:sz w:val="22"/>
                <w:szCs w:val="22"/>
              </w:rPr>
              <w:t>201</w:t>
            </w:r>
            <w:r w:rsidR="0007416A">
              <w:rPr>
                <w:b/>
                <w:bCs/>
                <w:sz w:val="22"/>
                <w:szCs w:val="22"/>
              </w:rPr>
              <w:t>8</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C75EE0">
            <w:pPr>
              <w:pStyle w:val="tabl"/>
              <w:jc w:val="right"/>
              <w:rPr>
                <w:sz w:val="20"/>
                <w:szCs w:val="22"/>
              </w:rPr>
            </w:pPr>
            <w:r>
              <w:rPr>
                <w:sz w:val="20"/>
                <w:szCs w:val="22"/>
              </w:rPr>
              <w:t xml:space="preserve">2 </w:t>
            </w:r>
            <w:r w:rsidR="003773FE">
              <w:rPr>
                <w:sz w:val="20"/>
                <w:szCs w:val="22"/>
              </w:rPr>
              <w:t>376</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C75EE0">
            <w:pPr>
              <w:pStyle w:val="tabl"/>
              <w:jc w:val="right"/>
              <w:rPr>
                <w:sz w:val="20"/>
                <w:szCs w:val="22"/>
              </w:rPr>
            </w:pPr>
            <w:r>
              <w:rPr>
                <w:sz w:val="20"/>
                <w:szCs w:val="22"/>
              </w:rPr>
              <w:t>1</w:t>
            </w:r>
            <w:r w:rsidR="003773FE">
              <w:rPr>
                <w:sz w:val="20"/>
                <w:szCs w:val="22"/>
              </w:rPr>
              <w:t> 892 090</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3773FE" w:rsidP="00B219E0">
            <w:pPr>
              <w:pStyle w:val="tabl"/>
              <w:jc w:val="right"/>
              <w:rPr>
                <w:sz w:val="20"/>
                <w:szCs w:val="22"/>
              </w:rPr>
            </w:pPr>
            <w:r>
              <w:rPr>
                <w:sz w:val="20"/>
                <w:szCs w:val="22"/>
              </w:rPr>
              <w:t>38 260</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которые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не создан</w:t>
            </w:r>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«создан» или «не создан»)</w:t>
            </w:r>
          </w:p>
        </w:tc>
      </w:tr>
    </w:tbl>
    <w:p w:rsidR="00B219E0" w:rsidRPr="00412DDB" w:rsidRDefault="00B219E0" w:rsidP="00B219E0">
      <w:pPr>
        <w:pStyle w:val="em-4"/>
      </w:pPr>
    </w:p>
    <w:p w:rsidR="00B219E0" w:rsidRPr="00412DDB" w:rsidRDefault="00B219E0" w:rsidP="00B219E0">
      <w:pPr>
        <w:pStyle w:val="em-1"/>
      </w:pPr>
      <w:bookmarkStart w:id="411" w:name="_Toc474512963"/>
      <w:bookmarkStart w:id="412" w:name="_Toc482611739"/>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411"/>
      <w:bookmarkEnd w:id="412"/>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54"/>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413" w:name="_Toc482611740"/>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413"/>
    </w:p>
    <w:p w:rsidR="00B37CA9" w:rsidRPr="00412DDB" w:rsidRDefault="00B37CA9" w:rsidP="00D005CF">
      <w:pPr>
        <w:pStyle w:val="em-4"/>
      </w:pPr>
    </w:p>
    <w:p w:rsidR="00B37CA9" w:rsidRPr="00412DDB" w:rsidRDefault="00B37CA9" w:rsidP="00D005CF">
      <w:pPr>
        <w:pStyle w:val="em-1"/>
      </w:pPr>
      <w:bookmarkStart w:id="414" w:name="_Toc482611741"/>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414"/>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412DDB" w:rsidTr="00847E23">
        <w:tc>
          <w:tcPr>
            <w:tcW w:w="10314" w:type="dxa"/>
          </w:tcPr>
          <w:p w:rsidR="009008F7" w:rsidRPr="00412DDB" w:rsidRDefault="009008F7" w:rsidP="00847E23">
            <w:pPr>
              <w:pStyle w:val="em-4"/>
            </w:pPr>
            <w:r w:rsidRPr="00412DDB">
              <w:t>Общее количество участников кредитной организации – эмитента на дату окончания отчетного квартала</w:t>
            </w:r>
            <w:r w:rsidRPr="00412DDB">
              <w:rPr>
                <w:rStyle w:val="af0"/>
                <w:vanish/>
              </w:rPr>
              <w:footnoteReference w:id="55"/>
            </w:r>
            <w:r w:rsidRPr="00412DDB">
              <w:t>:</w:t>
            </w:r>
            <w:r w:rsidR="00847E23">
              <w:t xml:space="preserve"> н</w:t>
            </w:r>
            <w:r w:rsidR="00B87D05" w:rsidRPr="00412DDB">
              <w:t>е заполняется</w:t>
            </w:r>
            <w:r w:rsidR="00847E23">
              <w:t>.</w:t>
            </w:r>
          </w:p>
        </w:tc>
      </w:tr>
      <w:tr w:rsidR="009008F7" w:rsidRPr="00752384" w:rsidTr="00847E23">
        <w:tc>
          <w:tcPr>
            <w:tcW w:w="10314" w:type="dxa"/>
          </w:tcPr>
          <w:p w:rsidR="009008F7" w:rsidRPr="00752384" w:rsidRDefault="009008F7" w:rsidP="006D0ADD">
            <w:pPr>
              <w:pStyle w:val="em-4"/>
            </w:pPr>
            <w:r w:rsidRPr="00752384">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752384">
              <w:rPr>
                <w:rStyle w:val="af0"/>
                <w:vanish/>
              </w:rPr>
              <w:footnoteReference w:id="56"/>
            </w:r>
            <w:r w:rsidRPr="00752384">
              <w:t>:</w:t>
            </w:r>
            <w:r w:rsidR="00847E23" w:rsidRPr="00752384">
              <w:t xml:space="preserve"> </w:t>
            </w:r>
            <w:r w:rsidR="00B87D05" w:rsidRPr="00752384">
              <w:t>12</w:t>
            </w:r>
            <w:r w:rsidR="00847E23" w:rsidRPr="00752384">
              <w:t>.</w:t>
            </w:r>
          </w:p>
        </w:tc>
      </w:tr>
      <w:tr w:rsidR="00D005CF" w:rsidRPr="00412DDB" w:rsidTr="00847E23">
        <w:tc>
          <w:tcPr>
            <w:tcW w:w="10314" w:type="dxa"/>
          </w:tcPr>
          <w:p w:rsidR="00D005CF" w:rsidRPr="00412DDB" w:rsidRDefault="00D005CF" w:rsidP="00196DC7">
            <w:pPr>
              <w:pStyle w:val="em-4"/>
            </w:pPr>
            <w:r w:rsidRPr="00412DDB">
              <w:t xml:space="preserve">Общее  количество номинальных держателей акций кредитной организации </w:t>
            </w:r>
            <w:r w:rsidR="00B140EC">
              <w:t>–</w:t>
            </w:r>
            <w:r w:rsidRPr="00412DDB">
              <w:t xml:space="preserve"> эмитента</w:t>
            </w:r>
            <w:r w:rsidR="00847E23">
              <w:t xml:space="preserve">: </w:t>
            </w:r>
            <w:r w:rsidRPr="00412DDB">
              <w:rPr>
                <w:rStyle w:val="af0"/>
                <w:vanish/>
              </w:rPr>
              <w:footnoteReference w:id="57"/>
            </w:r>
            <w:r w:rsidR="00B87D05" w:rsidRPr="00412DDB">
              <w:t>1</w:t>
            </w:r>
            <w:r w:rsidR="00847E23">
              <w:t>.</w:t>
            </w:r>
          </w:p>
        </w:tc>
      </w:tr>
      <w:tr w:rsidR="00915791" w:rsidRPr="00915791" w:rsidTr="00847E23">
        <w:trPr>
          <w:hidden/>
        </w:trPr>
        <w:tc>
          <w:tcPr>
            <w:tcW w:w="10314" w:type="dxa"/>
          </w:tcPr>
          <w:p w:rsidR="00847E23" w:rsidRPr="00915791" w:rsidRDefault="00B37CA9" w:rsidP="00847E23">
            <w:pPr>
              <w:pStyle w:val="em-4"/>
            </w:pPr>
            <w:r w:rsidRPr="00915791">
              <w:rPr>
                <w:rStyle w:val="af0"/>
                <w:vanish/>
              </w:rPr>
              <w:footnoteReference w:id="58"/>
            </w:r>
            <w:r w:rsidR="00D005CF" w:rsidRPr="00915791">
              <w:t>О</w:t>
            </w:r>
            <w:r w:rsidRPr="00915791">
              <w:t>бщее количество лиц, включенных в составленный номинальным держателем список лиц, име</w:t>
            </w:r>
            <w:r w:rsidRPr="00915791">
              <w:t>в</w:t>
            </w:r>
            <w:r w:rsidRPr="00915791">
              <w:t xml:space="preserve">ших (имеющих) право на участие в общем собрании акционеров кредитной организации </w:t>
            </w:r>
            <w:r w:rsidR="00B140EC" w:rsidRPr="00915791">
              <w:t>–</w:t>
            </w:r>
            <w:r w:rsidRPr="00915791">
              <w:t xml:space="preserve"> эмитента (иной список лиц, составленный в целях осуществления (реализации) прав по акциям кредитной организации </w:t>
            </w:r>
            <w:r w:rsidR="00B140EC" w:rsidRPr="00915791">
              <w:t>–</w:t>
            </w:r>
            <w:r w:rsidRPr="00915791">
              <w:t xml:space="preserve"> эмитента и для составления которого номинальные держатели акций кредитной организации </w:t>
            </w:r>
            <w:r w:rsidR="00B140EC" w:rsidRPr="00915791">
              <w:t>–</w:t>
            </w:r>
            <w:r w:rsidRPr="00915791">
              <w:t xml:space="preserve"> эмитента представляли данные о лицах, в интересах которых они владели (владеют) акциями кредитной организ</w:t>
            </w:r>
            <w:r w:rsidRPr="00915791">
              <w:t>а</w:t>
            </w:r>
            <w:r w:rsidRPr="00915791">
              <w:t xml:space="preserve">ции </w:t>
            </w:r>
            <w:r w:rsidR="00B140EC" w:rsidRPr="00915791">
              <w:t>–</w:t>
            </w:r>
            <w:r w:rsidRPr="00915791">
              <w:t xml:space="preserve"> эмитента), с указанием категорий (типов) акций кредитной организации </w:t>
            </w:r>
            <w:r w:rsidR="00B140EC" w:rsidRPr="00915791">
              <w:t>–</w:t>
            </w:r>
            <w:r w:rsidRPr="00915791">
              <w:t xml:space="preserve"> эмитента, владельцы к</w:t>
            </w:r>
            <w:r w:rsidRPr="00915791">
              <w:t>о</w:t>
            </w:r>
            <w:r w:rsidRPr="00915791">
              <w:t>торых подлежали включению в такой список:</w:t>
            </w:r>
            <w:r w:rsidR="00847E23" w:rsidRPr="00915791">
              <w:t xml:space="preserve"> </w:t>
            </w:r>
            <w:r w:rsidR="00591434" w:rsidRPr="00915791">
              <w:t>2</w:t>
            </w:r>
            <w:r w:rsidR="00A1197F" w:rsidRPr="00915791">
              <w:t xml:space="preserve">; </w:t>
            </w:r>
          </w:p>
          <w:p w:rsidR="00D005CF" w:rsidRPr="00915791" w:rsidRDefault="00A1197F" w:rsidP="00B10DC5">
            <w:pPr>
              <w:pStyle w:val="em-4"/>
            </w:pPr>
            <w:r w:rsidRPr="00915791">
              <w:t>категория (тип) акций кредитной организации – эмитента – обыкновенные именные бездокумента</w:t>
            </w:r>
            <w:r w:rsidRPr="00915791">
              <w:t>р</w:t>
            </w:r>
            <w:r w:rsidRPr="00915791">
              <w:t>ные. Дата составления списка «</w:t>
            </w:r>
            <w:r w:rsidR="00B10DC5">
              <w:t>02</w:t>
            </w:r>
            <w:r w:rsidRPr="00915791">
              <w:t xml:space="preserve">» </w:t>
            </w:r>
            <w:r w:rsidR="00B10DC5">
              <w:t>сентября</w:t>
            </w:r>
            <w:r w:rsidRPr="00915791">
              <w:t xml:space="preserve"> 201</w:t>
            </w:r>
            <w:r w:rsidR="00702F99">
              <w:t>8</w:t>
            </w:r>
            <w:r w:rsidRPr="00915791">
              <w:t xml:space="preserve"> года. </w:t>
            </w:r>
          </w:p>
        </w:tc>
      </w:tr>
    </w:tbl>
    <w:p w:rsidR="00B37CA9" w:rsidRPr="00412DDB" w:rsidRDefault="00B37CA9" w:rsidP="00D005CF">
      <w:pPr>
        <w:pStyle w:val="em-4"/>
      </w:pPr>
    </w:p>
    <w:p w:rsidR="00B37CA9" w:rsidRPr="00412DDB" w:rsidRDefault="00B37CA9" w:rsidP="00D005CF">
      <w:pPr>
        <w:pStyle w:val="em-1"/>
      </w:pPr>
      <w:bookmarkStart w:id="415" w:name="_Toc482611742"/>
      <w:r w:rsidRPr="00412DDB">
        <w:t xml:space="preserve">6.2. 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 обыкновенных акций</w:t>
      </w:r>
      <w:bookmarkEnd w:id="415"/>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59"/>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0"/>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lastRenderedPageBreak/>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ED330E">
            <w:pPr>
              <w:jc w:val="center"/>
              <w:rPr>
                <w:sz w:val="20"/>
                <w:szCs w:val="20"/>
              </w:rPr>
            </w:pPr>
            <w:r>
              <w:rPr>
                <w:sz w:val="22"/>
                <w:szCs w:val="22"/>
              </w:rPr>
              <w:t>43</w:t>
            </w:r>
            <w:r w:rsidR="00993195">
              <w:rPr>
                <w:sz w:val="22"/>
                <w:szCs w:val="22"/>
              </w:rPr>
              <w:t>,</w:t>
            </w:r>
            <w:r>
              <w:rPr>
                <w:sz w:val="22"/>
                <w:szCs w:val="22"/>
              </w:rPr>
              <w:t>24</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1"/>
            </w:r>
            <w:r w:rsidRPr="00412DDB">
              <w:t>:</w:t>
            </w:r>
          </w:p>
        </w:tc>
        <w:tc>
          <w:tcPr>
            <w:tcW w:w="2646" w:type="dxa"/>
            <w:vAlign w:val="center"/>
          </w:tcPr>
          <w:p w:rsidR="006F385B" w:rsidRPr="00412DDB" w:rsidRDefault="00ED330E">
            <w:pPr>
              <w:jc w:val="center"/>
              <w:rPr>
                <w:sz w:val="20"/>
                <w:szCs w:val="20"/>
              </w:rPr>
            </w:pPr>
            <w:r>
              <w:rPr>
                <w:sz w:val="22"/>
                <w:szCs w:val="22"/>
              </w:rPr>
              <w:t>43</w:t>
            </w:r>
            <w:r w:rsidR="00993195">
              <w:rPr>
                <w:sz w:val="22"/>
                <w:szCs w:val="22"/>
              </w:rPr>
              <w:t>,</w:t>
            </w:r>
            <w:r>
              <w:rPr>
                <w:sz w:val="22"/>
                <w:szCs w:val="22"/>
              </w:rPr>
              <w:t>24</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2"/>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3"/>
      </w:r>
      <w:r w:rsidRPr="00412DDB">
        <w:rPr>
          <w:b/>
        </w:rPr>
        <w:t>:</w:t>
      </w:r>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r w:rsidR="00B140EC">
              <w:t>–</w:t>
            </w:r>
            <w:r w:rsidRPr="00412DDB">
              <w:t>эмитента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64"/>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65"/>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66"/>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lastRenderedPageBreak/>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67"/>
      </w:r>
      <w:r w:rsidR="001F7DCD" w:rsidRPr="00412DDB">
        <w:t>:</w:t>
      </w:r>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68"/>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
        </w:tc>
        <w:tc>
          <w:tcPr>
            <w:tcW w:w="2835" w:type="dxa"/>
            <w:vAlign w:val="center"/>
          </w:tcPr>
          <w:p w:rsidR="006F385B" w:rsidRPr="00412DDB" w:rsidRDefault="006F385B">
            <w:pPr>
              <w:pStyle w:val="em-4"/>
              <w:ind w:firstLine="0"/>
              <w:jc w:val="center"/>
            </w:pPr>
            <w:r w:rsidRPr="00412DDB">
              <w:t>64,</w:t>
            </w:r>
            <w:r w:rsidR="0007416A">
              <w:t>20</w:t>
            </w:r>
            <w:r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6F385B">
            <w:pPr>
              <w:pStyle w:val="em-4"/>
              <w:ind w:firstLine="0"/>
              <w:jc w:val="center"/>
            </w:pPr>
            <w:r w:rsidRPr="00412DDB">
              <w:t>64,</w:t>
            </w:r>
            <w:r w:rsidR="0007416A">
              <w:t>20</w:t>
            </w:r>
            <w:r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0108A4" w:rsidRPr="00412DDB" w:rsidRDefault="001E1DE8" w:rsidP="007D7E20">
            <w:pPr>
              <w:numPr>
                <w:ilvl w:val="0"/>
                <w:numId w:val="11"/>
              </w:numPr>
              <w:jc w:val="center"/>
              <w:rPr>
                <w:b/>
                <w:bCs/>
                <w:sz w:val="22"/>
                <w:szCs w:val="22"/>
              </w:rPr>
            </w:pPr>
            <w:r w:rsidRPr="00412DDB">
              <w:rPr>
                <w:b/>
                <w:bCs/>
                <w:sz w:val="22"/>
                <w:szCs w:val="22"/>
              </w:rPr>
              <w:t>Частная компания с  ограниченной ответственн</w:t>
            </w:r>
            <w:r w:rsidRPr="00412DDB">
              <w:rPr>
                <w:b/>
                <w:bCs/>
                <w:sz w:val="22"/>
                <w:szCs w:val="22"/>
              </w:rPr>
              <w:t>о</w:t>
            </w:r>
            <w:r w:rsidRPr="00412DDB">
              <w:rPr>
                <w:b/>
                <w:bCs/>
                <w:sz w:val="22"/>
                <w:szCs w:val="22"/>
              </w:rPr>
              <w:t xml:space="preserve">стью (Закрытое акционерное  общество) </w:t>
            </w:r>
          </w:p>
          <w:p w:rsidR="00FD2DEC" w:rsidRPr="00412DDB" w:rsidRDefault="000108A4" w:rsidP="000108A4">
            <w:pPr>
              <w:ind w:left="170"/>
              <w:rPr>
                <w:szCs w:val="22"/>
              </w:rPr>
            </w:pPr>
            <w:r w:rsidRPr="00412DDB">
              <w:rPr>
                <w:b/>
                <w:bCs/>
                <w:sz w:val="22"/>
                <w:szCs w:val="22"/>
              </w:rPr>
              <w:t xml:space="preserve">                     </w:t>
            </w:r>
            <w:r w:rsidR="001E1DE8" w:rsidRPr="00412DDB">
              <w:rPr>
                <w:b/>
                <w:bCs/>
                <w:sz w:val="22"/>
                <w:szCs w:val="22"/>
              </w:rPr>
              <w:t>Мобайл ТелеСистемс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r w:rsidRPr="00412DDB">
              <w:rPr>
                <w:b/>
                <w:bCs/>
                <w:sz w:val="22"/>
                <w:szCs w:val="22"/>
              </w:rPr>
              <w:t>Мобайл ТелеСистемс Б.В.</w:t>
            </w:r>
            <w:r w:rsidR="00FD2DEC" w:rsidRPr="00412DDB">
              <w:rPr>
                <w:sz w:val="20"/>
                <w:szCs w:val="20"/>
              </w:rPr>
              <w:t xml:space="preserve"> </w:t>
            </w:r>
          </w:p>
        </w:tc>
      </w:tr>
      <w:tr w:rsidR="00FD2DEC" w:rsidRPr="008C668F"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r w:rsidRPr="00412DDB">
              <w:rPr>
                <w:sz w:val="20"/>
                <w:szCs w:val="20"/>
                <w:lang w:val="en-US"/>
              </w:rPr>
              <w:t xml:space="preserve">Prins Berhardplein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ED330E">
            <w:r>
              <w:rPr>
                <w:sz w:val="22"/>
                <w:szCs w:val="22"/>
              </w:rPr>
              <w:t>55</w:t>
            </w:r>
            <w:r w:rsidR="00B01777">
              <w:rPr>
                <w:sz w:val="22"/>
                <w:szCs w:val="22"/>
              </w:rPr>
              <w:t>,</w:t>
            </w:r>
            <w:r>
              <w:rPr>
                <w:sz w:val="22"/>
                <w:szCs w:val="22"/>
              </w:rPr>
              <w:t>00</w:t>
            </w:r>
            <w:r w:rsidRPr="00412DDB">
              <w:rPr>
                <w:sz w:val="22"/>
                <w:szCs w:val="22"/>
              </w:rPr>
              <w:t xml:space="preserve"> </w:t>
            </w:r>
            <w:r w:rsidR="006F385B" w:rsidRPr="00412DDB">
              <w:rPr>
                <w:sz w:val="22"/>
                <w:szCs w:val="22"/>
              </w:rPr>
              <w:t>%</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9"/>
            </w:r>
            <w:r w:rsidRPr="00412DDB">
              <w:t>:</w:t>
            </w:r>
          </w:p>
        </w:tc>
        <w:tc>
          <w:tcPr>
            <w:tcW w:w="2646" w:type="dxa"/>
          </w:tcPr>
          <w:p w:rsidR="006F385B" w:rsidRPr="00412DDB" w:rsidRDefault="00ED330E">
            <w:r>
              <w:rPr>
                <w:sz w:val="22"/>
                <w:szCs w:val="22"/>
              </w:rPr>
              <w:t>55</w:t>
            </w:r>
            <w:r w:rsidR="00B01777">
              <w:rPr>
                <w:sz w:val="22"/>
                <w:szCs w:val="22"/>
              </w:rPr>
              <w:t>,</w:t>
            </w:r>
            <w:r>
              <w:rPr>
                <w:sz w:val="22"/>
                <w:szCs w:val="22"/>
              </w:rPr>
              <w:t>00</w:t>
            </w:r>
            <w:r w:rsidRPr="00412DDB">
              <w:rPr>
                <w:sz w:val="22"/>
                <w:szCs w:val="22"/>
              </w:rPr>
              <w:t xml:space="preserve"> </w:t>
            </w:r>
            <w:r w:rsidR="006F385B" w:rsidRPr="00412DDB">
              <w:rPr>
                <w:sz w:val="22"/>
                <w:szCs w:val="22"/>
              </w:rPr>
              <w:t>%</w:t>
            </w:r>
          </w:p>
        </w:tc>
      </w:tr>
    </w:tbl>
    <w:p w:rsidR="00FD2DEC" w:rsidRPr="00412DDB" w:rsidRDefault="00FD2DEC" w:rsidP="00FD2DEC">
      <w:pPr>
        <w:pStyle w:val="em-4"/>
      </w:pPr>
    </w:p>
    <w:p w:rsidR="00FD2DEC" w:rsidRPr="00412DDB" w:rsidRDefault="00FD2DEC" w:rsidP="00FD2DEC">
      <w:pPr>
        <w:pStyle w:val="em-4"/>
      </w:pPr>
      <w:r w:rsidRPr="00412DDB">
        <w:lastRenderedPageBreak/>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0"/>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1"/>
      </w:r>
      <w:r w:rsidRPr="00412DDB">
        <w:rPr>
          <w:b/>
        </w:rPr>
        <w:t>:</w:t>
      </w:r>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«Мобильные ТелеСистемы»</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по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2"/>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3"/>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4"/>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Pr="00412DDB">
              <w:t>эмитента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w:t>
      </w:r>
      <w:r w:rsidRPr="00412DDB">
        <w:rPr>
          <w:b/>
          <w:i/>
        </w:rPr>
        <w:lastRenderedPageBreak/>
        <w:t xml:space="preserve">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5"/>
      </w:r>
      <w:r w:rsidRPr="00412DDB">
        <w:t>:</w:t>
      </w:r>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6"/>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r w:rsidRPr="00412DDB">
              <w:t xml:space="preserve">размер доли в уставном (складочном) капитале (паевом фонде) участника (акционера) кредитной организации – эмитента: </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77"/>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416" w:name="_Toc482611743"/>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416"/>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417" w:name="_Toc482611744"/>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417"/>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lastRenderedPageBreak/>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lastRenderedPageBreak/>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 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
          <w:p w:rsidR="00394142" w:rsidRPr="006F74E8" w:rsidRDefault="00394142" w:rsidP="00394142">
            <w:pPr>
              <w:ind w:firstLine="567"/>
              <w:jc w:val="both"/>
              <w:rPr>
                <w:sz w:val="22"/>
                <w:szCs w:val="20"/>
              </w:rPr>
            </w:pPr>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418" w:name="_Toc482611745"/>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418"/>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r w:rsidR="00B140EC">
        <w:t>–</w:t>
      </w:r>
      <w:r w:rsidRPr="00412DDB">
        <w:t>эмитента,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денном за последний завершенный финансовый год, предшествующих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611"/>
        <w:gridCol w:w="1418"/>
        <w:gridCol w:w="1559"/>
        <w:gridCol w:w="71"/>
        <w:gridCol w:w="1205"/>
        <w:gridCol w:w="70"/>
        <w:gridCol w:w="922"/>
        <w:gridCol w:w="71"/>
        <w:gridCol w:w="850"/>
        <w:gridCol w:w="71"/>
        <w:gridCol w:w="992"/>
      </w:tblGrid>
      <w:tr w:rsidR="00A116F9" w:rsidRPr="00412DDB" w:rsidTr="00CF58C4">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пп</w:t>
            </w:r>
          </w:p>
        </w:tc>
        <w:tc>
          <w:tcPr>
            <w:tcW w:w="2611"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w:t>
            </w:r>
            <w:r w:rsidRPr="00412DDB">
              <w:rPr>
                <w:sz w:val="22"/>
                <w:szCs w:val="22"/>
              </w:rPr>
              <w:t>а</w:t>
            </w:r>
            <w:r w:rsidRPr="00412DDB">
              <w:rPr>
                <w:sz w:val="22"/>
                <w:szCs w:val="22"/>
              </w:rPr>
              <w:t>милия, имя, отчество</w:t>
            </w:r>
          </w:p>
        </w:tc>
        <w:tc>
          <w:tcPr>
            <w:tcW w:w="1418" w:type="dxa"/>
            <w:vAlign w:val="center"/>
          </w:tcPr>
          <w:p w:rsidR="00A116F9" w:rsidRPr="00412DDB" w:rsidRDefault="00A116F9" w:rsidP="00A116F9">
            <w:pPr>
              <w:pStyle w:val="prilozhenie"/>
              <w:ind w:firstLine="36"/>
              <w:jc w:val="center"/>
              <w:rPr>
                <w:sz w:val="22"/>
                <w:szCs w:val="22"/>
              </w:rPr>
            </w:pPr>
            <w:r w:rsidRPr="00412DDB">
              <w:rPr>
                <w:sz w:val="22"/>
                <w:szCs w:val="22"/>
              </w:rPr>
              <w:t>Сокращен</w:t>
            </w:r>
            <w:r w:rsidR="00B140EC">
              <w:rPr>
                <w:sz w:val="22"/>
                <w:szCs w:val="22"/>
              </w:rPr>
              <w:t>–</w:t>
            </w:r>
            <w:r w:rsidRPr="00412DDB">
              <w:rPr>
                <w:sz w:val="22"/>
                <w:szCs w:val="22"/>
              </w:rPr>
              <w:t>ное наим</w:t>
            </w:r>
            <w:r w:rsidRPr="00412DDB">
              <w:rPr>
                <w:sz w:val="22"/>
                <w:szCs w:val="22"/>
              </w:rPr>
              <w:t>е</w:t>
            </w:r>
            <w:r w:rsidRPr="00412DDB">
              <w:rPr>
                <w:sz w:val="22"/>
                <w:szCs w:val="22"/>
              </w:rPr>
              <w:t>нова</w:t>
            </w:r>
            <w:r w:rsidR="00B140EC">
              <w:rPr>
                <w:sz w:val="22"/>
                <w:szCs w:val="22"/>
              </w:rPr>
              <w:t>–</w:t>
            </w:r>
            <w:r w:rsidRPr="00412DDB">
              <w:rPr>
                <w:sz w:val="22"/>
                <w:szCs w:val="22"/>
              </w:rPr>
              <w:t>ние</w:t>
            </w:r>
            <w:r w:rsidRPr="00412DDB">
              <w:rPr>
                <w:sz w:val="22"/>
                <w:szCs w:val="22"/>
              </w:rPr>
              <w:br/>
              <w:t>акционера (участника)</w:t>
            </w:r>
          </w:p>
        </w:tc>
        <w:tc>
          <w:tcPr>
            <w:tcW w:w="1559" w:type="dxa"/>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1276"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w:t>
            </w:r>
            <w:r w:rsidRPr="00412DDB">
              <w:rPr>
                <w:sz w:val="22"/>
                <w:szCs w:val="22"/>
              </w:rPr>
              <w:t>с</w:t>
            </w:r>
            <w:r w:rsidRPr="00412DDB">
              <w:rPr>
                <w:sz w:val="22"/>
                <w:szCs w:val="22"/>
              </w:rPr>
              <w:t>ли прим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9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прим</w:t>
            </w:r>
            <w:r w:rsidRPr="00412DDB">
              <w:rPr>
                <w:sz w:val="22"/>
                <w:szCs w:val="22"/>
              </w:rPr>
              <w:t>е</w:t>
            </w:r>
            <w:r w:rsidRPr="00412DDB">
              <w:rPr>
                <w:sz w:val="22"/>
                <w:szCs w:val="22"/>
              </w:rPr>
              <w:t>нимо)</w:t>
            </w:r>
          </w:p>
        </w:tc>
        <w:tc>
          <w:tcPr>
            <w:tcW w:w="992" w:type="dxa"/>
            <w:gridSpan w:val="3"/>
            <w:vAlign w:val="center"/>
          </w:tcPr>
          <w:p w:rsidR="00A116F9" w:rsidRPr="00412DDB" w:rsidRDefault="00A116F9" w:rsidP="00A116F9">
            <w:pPr>
              <w:pStyle w:val="prilozhenie"/>
              <w:ind w:firstLine="0"/>
              <w:jc w:val="center"/>
              <w:rPr>
                <w:sz w:val="22"/>
                <w:szCs w:val="22"/>
              </w:rPr>
            </w:pPr>
            <w:r w:rsidRPr="00412DDB">
              <w:rPr>
                <w:sz w:val="22"/>
                <w:szCs w:val="22"/>
              </w:rPr>
              <w:t>Доля в уста</w:t>
            </w:r>
            <w:r w:rsidRPr="00412DDB">
              <w:rPr>
                <w:sz w:val="22"/>
                <w:szCs w:val="22"/>
              </w:rPr>
              <w:t>в</w:t>
            </w:r>
            <w:r w:rsidRPr="00412DDB">
              <w:rPr>
                <w:sz w:val="22"/>
                <w:szCs w:val="22"/>
              </w:rPr>
              <w:t>ном капит</w:t>
            </w:r>
            <w:r w:rsidRPr="00412DDB">
              <w:rPr>
                <w:sz w:val="22"/>
                <w:szCs w:val="22"/>
              </w:rPr>
              <w:t>а</w:t>
            </w:r>
            <w:r w:rsidRPr="00412DDB">
              <w:rPr>
                <w:sz w:val="22"/>
                <w:szCs w:val="22"/>
              </w:rPr>
              <w:t>ле кр</w:t>
            </w:r>
            <w:r w:rsidRPr="00412DDB">
              <w:rPr>
                <w:sz w:val="22"/>
                <w:szCs w:val="22"/>
              </w:rPr>
              <w:t>е</w:t>
            </w:r>
            <w:r w:rsidRPr="00412DDB">
              <w:rPr>
                <w:sz w:val="22"/>
                <w:szCs w:val="22"/>
              </w:rPr>
              <w:t>дитной орган</w:t>
            </w:r>
            <w:r w:rsidRPr="00412DDB">
              <w:rPr>
                <w:sz w:val="22"/>
                <w:szCs w:val="22"/>
              </w:rPr>
              <w:t>и</w:t>
            </w:r>
            <w:r w:rsidRPr="00412DDB">
              <w:rPr>
                <w:sz w:val="22"/>
                <w:szCs w:val="22"/>
              </w:rPr>
              <w:t>зации –эмите</w:t>
            </w:r>
            <w:r w:rsidRPr="00412DDB">
              <w:rPr>
                <w:sz w:val="22"/>
                <w:szCs w:val="22"/>
              </w:rPr>
              <w:t>н</w:t>
            </w:r>
            <w:r w:rsidRPr="00412DDB">
              <w:rPr>
                <w:sz w:val="22"/>
                <w:szCs w:val="22"/>
              </w:rPr>
              <w:t>та, %</w:t>
            </w:r>
          </w:p>
        </w:tc>
        <w:tc>
          <w:tcPr>
            <w:tcW w:w="992" w:type="dxa"/>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w:t>
            </w:r>
            <w:r w:rsidRPr="00412DDB">
              <w:rPr>
                <w:sz w:val="22"/>
                <w:szCs w:val="22"/>
              </w:rPr>
              <w:t>е</w:t>
            </w:r>
            <w:r w:rsidRPr="00412DDB">
              <w:rPr>
                <w:sz w:val="22"/>
                <w:szCs w:val="22"/>
              </w:rPr>
              <w:t>жавших обы</w:t>
            </w:r>
            <w:r w:rsidRPr="00412DDB">
              <w:rPr>
                <w:sz w:val="22"/>
                <w:szCs w:val="22"/>
              </w:rPr>
              <w:t>к</w:t>
            </w:r>
            <w:r w:rsidRPr="00412DDB">
              <w:rPr>
                <w:sz w:val="22"/>
                <w:szCs w:val="22"/>
              </w:rPr>
              <w:t>нове</w:t>
            </w:r>
            <w:r w:rsidRPr="00412DDB">
              <w:rPr>
                <w:sz w:val="22"/>
                <w:szCs w:val="22"/>
              </w:rPr>
              <w:t>н</w:t>
            </w:r>
            <w:r w:rsidRPr="00412DDB">
              <w:rPr>
                <w:sz w:val="22"/>
                <w:szCs w:val="22"/>
              </w:rPr>
              <w:t>ных акций креди</w:t>
            </w:r>
            <w:r w:rsidRPr="00412DDB">
              <w:rPr>
                <w:sz w:val="22"/>
                <w:szCs w:val="22"/>
              </w:rPr>
              <w:t>т</w:t>
            </w:r>
            <w:r w:rsidRPr="00412DDB">
              <w:rPr>
                <w:sz w:val="22"/>
                <w:szCs w:val="22"/>
              </w:rPr>
              <w:t>ной о</w:t>
            </w:r>
            <w:r w:rsidRPr="00412DDB">
              <w:rPr>
                <w:sz w:val="22"/>
                <w:szCs w:val="22"/>
              </w:rPr>
              <w:t>р</w:t>
            </w:r>
            <w:r w:rsidRPr="00412DDB">
              <w:rPr>
                <w:sz w:val="22"/>
                <w:szCs w:val="22"/>
              </w:rPr>
              <w:t>ганиз</w:t>
            </w:r>
            <w:r w:rsidRPr="00412DDB">
              <w:rPr>
                <w:sz w:val="22"/>
                <w:szCs w:val="22"/>
              </w:rPr>
              <w:t>а</w:t>
            </w:r>
            <w:r w:rsidRPr="00412DDB">
              <w:rPr>
                <w:sz w:val="22"/>
                <w:szCs w:val="22"/>
              </w:rPr>
              <w:t>ции –эмите</w:t>
            </w:r>
            <w:r w:rsidRPr="00412DDB">
              <w:rPr>
                <w:sz w:val="22"/>
                <w:szCs w:val="22"/>
              </w:rPr>
              <w:t>н</w:t>
            </w:r>
            <w:r w:rsidRPr="00412DDB">
              <w:rPr>
                <w:sz w:val="22"/>
                <w:szCs w:val="22"/>
              </w:rPr>
              <w:t>та, %</w:t>
            </w:r>
          </w:p>
        </w:tc>
      </w:tr>
      <w:tr w:rsidR="00A116F9" w:rsidRPr="00412DDB" w:rsidTr="00CF58C4">
        <w:tc>
          <w:tcPr>
            <w:tcW w:w="474" w:type="dxa"/>
          </w:tcPr>
          <w:p w:rsidR="00A116F9" w:rsidRPr="00412DDB" w:rsidRDefault="00A116F9" w:rsidP="00A116F9">
            <w:pPr>
              <w:pStyle w:val="prilozhenie"/>
              <w:ind w:firstLine="0"/>
              <w:jc w:val="center"/>
              <w:rPr>
                <w:sz w:val="22"/>
                <w:szCs w:val="22"/>
              </w:rPr>
            </w:pPr>
            <w:r w:rsidRPr="00412DDB">
              <w:rPr>
                <w:sz w:val="22"/>
                <w:szCs w:val="22"/>
              </w:rPr>
              <w:lastRenderedPageBreak/>
              <w:t>1</w:t>
            </w:r>
          </w:p>
        </w:tc>
        <w:tc>
          <w:tcPr>
            <w:tcW w:w="2611" w:type="dxa"/>
          </w:tcPr>
          <w:p w:rsidR="00A116F9" w:rsidRPr="00412DDB" w:rsidRDefault="00A116F9" w:rsidP="00A116F9">
            <w:pPr>
              <w:pStyle w:val="prilozhenie"/>
              <w:ind w:firstLine="0"/>
              <w:jc w:val="center"/>
              <w:rPr>
                <w:sz w:val="22"/>
                <w:szCs w:val="22"/>
              </w:rPr>
            </w:pPr>
            <w:r w:rsidRPr="00412DDB">
              <w:rPr>
                <w:sz w:val="22"/>
                <w:szCs w:val="22"/>
              </w:rPr>
              <w:t>2</w:t>
            </w:r>
          </w:p>
        </w:tc>
        <w:tc>
          <w:tcPr>
            <w:tcW w:w="1418" w:type="dxa"/>
          </w:tcPr>
          <w:p w:rsidR="00A116F9" w:rsidRPr="00412DDB" w:rsidRDefault="00A116F9" w:rsidP="00A116F9">
            <w:pPr>
              <w:pStyle w:val="prilozhenie"/>
              <w:ind w:firstLine="0"/>
              <w:jc w:val="center"/>
              <w:rPr>
                <w:sz w:val="22"/>
                <w:szCs w:val="22"/>
              </w:rPr>
            </w:pPr>
            <w:r w:rsidRPr="00412DDB">
              <w:rPr>
                <w:sz w:val="22"/>
                <w:szCs w:val="22"/>
              </w:rPr>
              <w:t>3</w:t>
            </w:r>
          </w:p>
        </w:tc>
        <w:tc>
          <w:tcPr>
            <w:tcW w:w="1559" w:type="dxa"/>
          </w:tcPr>
          <w:p w:rsidR="00A116F9" w:rsidRPr="00412DDB" w:rsidRDefault="00A116F9" w:rsidP="00A116F9">
            <w:pPr>
              <w:pStyle w:val="prilozhenie"/>
              <w:ind w:firstLine="0"/>
              <w:jc w:val="center"/>
              <w:rPr>
                <w:sz w:val="22"/>
                <w:szCs w:val="22"/>
              </w:rPr>
            </w:pPr>
            <w:r w:rsidRPr="00412DDB">
              <w:rPr>
                <w:sz w:val="22"/>
                <w:szCs w:val="22"/>
              </w:rPr>
              <w:t>4</w:t>
            </w:r>
          </w:p>
        </w:tc>
        <w:tc>
          <w:tcPr>
            <w:tcW w:w="1276"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92"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992" w:type="dxa"/>
            <w:gridSpan w:val="3"/>
          </w:tcPr>
          <w:p w:rsidR="00A116F9" w:rsidRPr="00412DDB" w:rsidRDefault="00A116F9" w:rsidP="00A116F9">
            <w:pPr>
              <w:pStyle w:val="prilozhenie"/>
              <w:ind w:firstLine="0"/>
              <w:jc w:val="center"/>
              <w:rPr>
                <w:sz w:val="22"/>
                <w:szCs w:val="22"/>
              </w:rPr>
            </w:pPr>
            <w:r w:rsidRPr="00412DDB">
              <w:rPr>
                <w:sz w:val="22"/>
                <w:szCs w:val="22"/>
              </w:rPr>
              <w:t>7</w:t>
            </w:r>
          </w:p>
        </w:tc>
        <w:tc>
          <w:tcPr>
            <w:tcW w:w="992" w:type="dxa"/>
          </w:tcPr>
          <w:p w:rsidR="00A116F9" w:rsidRPr="00412DDB" w:rsidRDefault="00A116F9" w:rsidP="00A116F9">
            <w:pPr>
              <w:pStyle w:val="prilozhenie"/>
              <w:ind w:firstLine="0"/>
              <w:jc w:val="center"/>
              <w:rPr>
                <w:sz w:val="22"/>
                <w:szCs w:val="22"/>
              </w:rPr>
            </w:pPr>
            <w:r w:rsidRPr="00412DDB">
              <w:rPr>
                <w:sz w:val="22"/>
                <w:szCs w:val="22"/>
              </w:rPr>
              <w:t>8</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vAlign w:val="center"/>
          </w:tcPr>
          <w:p w:rsidR="00752384" w:rsidRPr="00347EBD" w:rsidRDefault="00752384" w:rsidP="00DB1369">
            <w:pPr>
              <w:rPr>
                <w:sz w:val="20"/>
                <w:szCs w:val="20"/>
              </w:rPr>
            </w:pPr>
          </w:p>
        </w:tc>
        <w:tc>
          <w:tcPr>
            <w:tcW w:w="1418" w:type="dxa"/>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tcPr>
          <w:p w:rsidR="00752384" w:rsidRPr="00347EBD" w:rsidRDefault="00752384" w:rsidP="00DB1369">
            <w:pPr>
              <w:pStyle w:val="prilozhenie"/>
              <w:ind w:firstLine="0"/>
              <w:rPr>
                <w:sz w:val="22"/>
                <w:szCs w:val="22"/>
              </w:rPr>
            </w:pPr>
          </w:p>
        </w:tc>
        <w:tc>
          <w:tcPr>
            <w:tcW w:w="1063" w:type="dxa"/>
            <w:gridSpan w:val="2"/>
          </w:tcPr>
          <w:p w:rsidR="00752384" w:rsidRPr="00347EBD" w:rsidRDefault="00752384" w:rsidP="00DB1369">
            <w:pPr>
              <w:pStyle w:val="prilozhenie"/>
              <w:ind w:firstLine="0"/>
              <w:rPr>
                <w:sz w:val="22"/>
                <w:szCs w:val="22"/>
              </w:rPr>
            </w:pPr>
          </w:p>
        </w:tc>
      </w:tr>
      <w:tr w:rsidR="0007416A" w:rsidRPr="00347EBD" w:rsidTr="0045121A">
        <w:tc>
          <w:tcPr>
            <w:tcW w:w="10314" w:type="dxa"/>
            <w:gridSpan w:val="12"/>
          </w:tcPr>
          <w:p w:rsidR="0007416A" w:rsidRPr="00347EBD" w:rsidRDefault="0007416A" w:rsidP="0045121A">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7</w:t>
            </w:r>
            <w:r w:rsidRPr="00347EBD">
              <w:rPr>
                <w:b/>
                <w:sz w:val="22"/>
                <w:szCs w:val="22"/>
              </w:rPr>
              <w:t xml:space="preserve"> года</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1</w:t>
            </w:r>
          </w:p>
        </w:tc>
        <w:tc>
          <w:tcPr>
            <w:tcW w:w="2611" w:type="dxa"/>
            <w:vAlign w:val="center"/>
          </w:tcPr>
          <w:p w:rsidR="0007416A" w:rsidRPr="00347EBD" w:rsidRDefault="0007416A" w:rsidP="0045121A">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07416A" w:rsidRPr="00347EBD" w:rsidRDefault="0007416A" w:rsidP="0045121A">
            <w:pPr>
              <w:rPr>
                <w:sz w:val="22"/>
                <w:szCs w:val="22"/>
              </w:rPr>
            </w:pPr>
            <w:r>
              <w:rPr>
                <w:sz w:val="22"/>
                <w:szCs w:val="22"/>
              </w:rPr>
              <w:t>ПАО АФК «Система»</w:t>
            </w:r>
          </w:p>
          <w:p w:rsidR="0007416A" w:rsidRPr="00347EBD" w:rsidRDefault="0007416A" w:rsidP="0045121A">
            <w:pPr>
              <w:rPr>
                <w:sz w:val="22"/>
                <w:szCs w:val="22"/>
              </w:rPr>
            </w:pPr>
          </w:p>
        </w:tc>
        <w:tc>
          <w:tcPr>
            <w:tcW w:w="1630" w:type="dxa"/>
            <w:gridSpan w:val="2"/>
          </w:tcPr>
          <w:p w:rsidR="0007416A" w:rsidRPr="00347EBD" w:rsidRDefault="0007416A" w:rsidP="0045121A">
            <w:pPr>
              <w:pStyle w:val="prilozhenie"/>
              <w:ind w:firstLine="0"/>
              <w:rPr>
                <w:sz w:val="22"/>
                <w:szCs w:val="22"/>
              </w:rPr>
            </w:pPr>
            <w:r w:rsidRPr="00347EBD">
              <w:rPr>
                <w:sz w:val="20"/>
              </w:rPr>
              <w:t>125009, г. Москва, ул. Моховая, д.13 стр.1</w:t>
            </w:r>
          </w:p>
        </w:tc>
        <w:tc>
          <w:tcPr>
            <w:tcW w:w="1275" w:type="dxa"/>
            <w:gridSpan w:val="2"/>
          </w:tcPr>
          <w:p w:rsidR="0007416A" w:rsidRPr="00347EBD" w:rsidRDefault="0007416A" w:rsidP="0045121A">
            <w:pPr>
              <w:pStyle w:val="prilozhenie"/>
              <w:ind w:firstLine="0"/>
              <w:rPr>
                <w:sz w:val="22"/>
                <w:szCs w:val="22"/>
              </w:rPr>
            </w:pPr>
            <w:r w:rsidRPr="00347EBD">
              <w:rPr>
                <w:bCs/>
                <w:sz w:val="22"/>
                <w:szCs w:val="22"/>
              </w:rPr>
              <w:t>1027700003891</w:t>
            </w:r>
          </w:p>
        </w:tc>
        <w:tc>
          <w:tcPr>
            <w:tcW w:w="993" w:type="dxa"/>
            <w:gridSpan w:val="2"/>
          </w:tcPr>
          <w:p w:rsidR="0007416A" w:rsidRPr="00347EBD" w:rsidRDefault="0007416A" w:rsidP="0045121A">
            <w:pPr>
              <w:pStyle w:val="prilozhenie"/>
              <w:ind w:firstLine="0"/>
              <w:rPr>
                <w:sz w:val="22"/>
                <w:szCs w:val="22"/>
              </w:rPr>
            </w:pPr>
            <w:r w:rsidRPr="00347EBD">
              <w:rPr>
                <w:sz w:val="20"/>
              </w:rPr>
              <w:t>7703104630 </w:t>
            </w:r>
          </w:p>
        </w:tc>
        <w:tc>
          <w:tcPr>
            <w:tcW w:w="850" w:type="dxa"/>
          </w:tcPr>
          <w:p w:rsidR="0007416A" w:rsidRPr="00752384" w:rsidRDefault="0007416A" w:rsidP="0045121A">
            <w:pPr>
              <w:pStyle w:val="prilozhenie"/>
              <w:ind w:firstLine="0"/>
              <w:rPr>
                <w:sz w:val="20"/>
              </w:rPr>
            </w:pPr>
            <w:r>
              <w:rPr>
                <w:sz w:val="20"/>
              </w:rPr>
              <w:t>71,87</w:t>
            </w:r>
          </w:p>
        </w:tc>
        <w:tc>
          <w:tcPr>
            <w:tcW w:w="1063" w:type="dxa"/>
            <w:gridSpan w:val="2"/>
          </w:tcPr>
          <w:p w:rsidR="0007416A" w:rsidRPr="00752384" w:rsidRDefault="0007416A" w:rsidP="00963140">
            <w:pPr>
              <w:pStyle w:val="prilozhenie"/>
              <w:ind w:firstLine="0"/>
              <w:rPr>
                <w:sz w:val="20"/>
              </w:rPr>
            </w:pPr>
            <w:r>
              <w:rPr>
                <w:sz w:val="20"/>
              </w:rPr>
              <w:t>71,87</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2</w:t>
            </w:r>
          </w:p>
        </w:tc>
        <w:tc>
          <w:tcPr>
            <w:tcW w:w="2611" w:type="dxa"/>
            <w:vAlign w:val="center"/>
          </w:tcPr>
          <w:p w:rsidR="0007416A" w:rsidRPr="00347EBD" w:rsidRDefault="0007416A" w:rsidP="0045121A">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07416A" w:rsidRPr="00347EBD" w:rsidRDefault="0007416A" w:rsidP="0045121A">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vAlign w:val="center"/>
          </w:tcPr>
          <w:p w:rsidR="0007416A" w:rsidRPr="00347EBD" w:rsidRDefault="0007416A" w:rsidP="0045121A">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07416A" w:rsidRPr="00347EBD" w:rsidRDefault="0007416A" w:rsidP="0045121A">
            <w:pPr>
              <w:pStyle w:val="prilozhenie"/>
              <w:rPr>
                <w:sz w:val="20"/>
                <w:lang w:val="en-US"/>
              </w:rPr>
            </w:pPr>
            <w:r w:rsidRPr="00347EBD">
              <w:rPr>
                <w:sz w:val="20"/>
                <w:lang w:val="en-US"/>
              </w:rPr>
              <w:t>Prins Bernhardplein 200, 1097 JB, Amsterdam, the Netherlands</w:t>
            </w:r>
          </w:p>
          <w:p w:rsidR="0007416A" w:rsidRPr="00347EBD" w:rsidRDefault="0007416A" w:rsidP="0045121A">
            <w:pPr>
              <w:pStyle w:val="prilozhenie"/>
              <w:ind w:firstLine="0"/>
              <w:rPr>
                <w:sz w:val="22"/>
                <w:szCs w:val="22"/>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07416A" w:rsidRPr="00347EBD" w:rsidRDefault="0007416A" w:rsidP="0045121A">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07416A" w:rsidRPr="00347EBD" w:rsidRDefault="0007416A" w:rsidP="0045121A">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07416A" w:rsidRPr="00752384" w:rsidRDefault="0007416A" w:rsidP="0045121A">
            <w:pPr>
              <w:pStyle w:val="prilozhenie"/>
              <w:ind w:firstLine="0"/>
              <w:rPr>
                <w:sz w:val="20"/>
              </w:rPr>
            </w:pPr>
            <w:r>
              <w:rPr>
                <w:sz w:val="20"/>
              </w:rPr>
              <w:t>26,37</w:t>
            </w:r>
          </w:p>
        </w:tc>
        <w:tc>
          <w:tcPr>
            <w:tcW w:w="1063" w:type="dxa"/>
            <w:gridSpan w:val="2"/>
          </w:tcPr>
          <w:p w:rsidR="0007416A" w:rsidRPr="00752384" w:rsidRDefault="0007416A" w:rsidP="0045121A">
            <w:pPr>
              <w:pStyle w:val="prilozhenie"/>
              <w:ind w:firstLine="0"/>
              <w:rPr>
                <w:sz w:val="20"/>
              </w:rPr>
            </w:pPr>
            <w:r>
              <w:rPr>
                <w:sz w:val="20"/>
              </w:rPr>
              <w:t>26,37</w:t>
            </w:r>
          </w:p>
        </w:tc>
      </w:tr>
      <w:tr w:rsidR="0007416A" w:rsidRPr="00347EBD" w:rsidTr="0045121A">
        <w:tc>
          <w:tcPr>
            <w:tcW w:w="474" w:type="dxa"/>
          </w:tcPr>
          <w:p w:rsidR="0007416A" w:rsidRPr="00347EBD" w:rsidRDefault="0007416A" w:rsidP="0045121A">
            <w:pPr>
              <w:pStyle w:val="prilozhenie"/>
              <w:ind w:firstLine="0"/>
              <w:rPr>
                <w:sz w:val="22"/>
                <w:szCs w:val="22"/>
              </w:rPr>
            </w:pPr>
          </w:p>
        </w:tc>
        <w:tc>
          <w:tcPr>
            <w:tcW w:w="2611" w:type="dxa"/>
            <w:vAlign w:val="center"/>
          </w:tcPr>
          <w:p w:rsidR="0007416A" w:rsidRPr="00347EBD" w:rsidRDefault="0007416A" w:rsidP="0045121A">
            <w:pPr>
              <w:rPr>
                <w:sz w:val="20"/>
                <w:szCs w:val="20"/>
              </w:rPr>
            </w:pPr>
          </w:p>
        </w:tc>
        <w:tc>
          <w:tcPr>
            <w:tcW w:w="1418" w:type="dxa"/>
            <w:vAlign w:val="center"/>
          </w:tcPr>
          <w:p w:rsidR="0007416A" w:rsidRPr="00347EBD" w:rsidRDefault="0007416A" w:rsidP="0045121A">
            <w:pPr>
              <w:rPr>
                <w:sz w:val="20"/>
                <w:szCs w:val="20"/>
              </w:rPr>
            </w:pPr>
          </w:p>
        </w:tc>
        <w:tc>
          <w:tcPr>
            <w:tcW w:w="1630" w:type="dxa"/>
            <w:gridSpan w:val="2"/>
          </w:tcPr>
          <w:p w:rsidR="0007416A" w:rsidRPr="00347EBD" w:rsidRDefault="0007416A" w:rsidP="0045121A">
            <w:pPr>
              <w:pStyle w:val="prilozhenie"/>
              <w:ind w:firstLine="0"/>
              <w:rPr>
                <w:sz w:val="20"/>
              </w:rPr>
            </w:pPr>
          </w:p>
        </w:tc>
        <w:tc>
          <w:tcPr>
            <w:tcW w:w="1275" w:type="dxa"/>
            <w:gridSpan w:val="2"/>
          </w:tcPr>
          <w:p w:rsidR="0007416A" w:rsidRPr="00347EBD" w:rsidRDefault="0007416A" w:rsidP="0045121A">
            <w:pPr>
              <w:pStyle w:val="prilozhenie"/>
              <w:ind w:firstLine="0"/>
              <w:rPr>
                <w:sz w:val="20"/>
              </w:rPr>
            </w:pPr>
          </w:p>
        </w:tc>
        <w:tc>
          <w:tcPr>
            <w:tcW w:w="993" w:type="dxa"/>
            <w:gridSpan w:val="2"/>
          </w:tcPr>
          <w:p w:rsidR="0007416A" w:rsidRPr="00347EBD" w:rsidRDefault="0007416A" w:rsidP="0045121A">
            <w:pPr>
              <w:pStyle w:val="prilozhenie"/>
              <w:ind w:firstLine="0"/>
              <w:rPr>
                <w:sz w:val="20"/>
              </w:rPr>
            </w:pPr>
          </w:p>
        </w:tc>
        <w:tc>
          <w:tcPr>
            <w:tcW w:w="850" w:type="dxa"/>
          </w:tcPr>
          <w:p w:rsidR="0007416A" w:rsidRPr="00347EBD" w:rsidRDefault="0007416A" w:rsidP="0045121A">
            <w:pPr>
              <w:pStyle w:val="prilozhenie"/>
              <w:ind w:firstLine="0"/>
              <w:rPr>
                <w:sz w:val="22"/>
                <w:szCs w:val="22"/>
              </w:rPr>
            </w:pPr>
          </w:p>
        </w:tc>
        <w:tc>
          <w:tcPr>
            <w:tcW w:w="1063" w:type="dxa"/>
            <w:gridSpan w:val="2"/>
          </w:tcPr>
          <w:p w:rsidR="0007416A" w:rsidRPr="00347EBD" w:rsidRDefault="0007416A" w:rsidP="0045121A">
            <w:pPr>
              <w:pStyle w:val="prilozhenie"/>
              <w:ind w:firstLine="0"/>
              <w:rPr>
                <w:sz w:val="22"/>
                <w:szCs w:val="22"/>
              </w:rPr>
            </w:pPr>
          </w:p>
        </w:tc>
      </w:tr>
      <w:tr w:rsidR="0007416A" w:rsidRPr="00347EBD" w:rsidTr="0045121A">
        <w:tc>
          <w:tcPr>
            <w:tcW w:w="10314" w:type="dxa"/>
            <w:gridSpan w:val="12"/>
          </w:tcPr>
          <w:p w:rsidR="0007416A" w:rsidRPr="00347EBD" w:rsidRDefault="0007416A" w:rsidP="0045121A">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06</w:t>
            </w:r>
            <w:r w:rsidRPr="00347EBD">
              <w:rPr>
                <w:b/>
                <w:sz w:val="22"/>
                <w:szCs w:val="22"/>
              </w:rPr>
              <w:t xml:space="preserve">» </w:t>
            </w:r>
            <w:r>
              <w:rPr>
                <w:b/>
                <w:sz w:val="22"/>
                <w:szCs w:val="22"/>
              </w:rPr>
              <w:t>ноября</w:t>
            </w:r>
            <w:r w:rsidRPr="00347EBD">
              <w:rPr>
                <w:b/>
                <w:sz w:val="22"/>
                <w:szCs w:val="22"/>
              </w:rPr>
              <w:t xml:space="preserve"> 201</w:t>
            </w:r>
            <w:r>
              <w:rPr>
                <w:b/>
                <w:sz w:val="22"/>
                <w:szCs w:val="22"/>
              </w:rPr>
              <w:t>7</w:t>
            </w:r>
            <w:r w:rsidRPr="00347EBD">
              <w:rPr>
                <w:b/>
                <w:sz w:val="22"/>
                <w:szCs w:val="22"/>
              </w:rPr>
              <w:t xml:space="preserve"> года</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1</w:t>
            </w:r>
          </w:p>
        </w:tc>
        <w:tc>
          <w:tcPr>
            <w:tcW w:w="2611" w:type="dxa"/>
            <w:vAlign w:val="center"/>
          </w:tcPr>
          <w:p w:rsidR="0007416A" w:rsidRPr="00347EBD" w:rsidRDefault="0007416A" w:rsidP="0045121A">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07416A" w:rsidRPr="00347EBD" w:rsidRDefault="0007416A" w:rsidP="0045121A">
            <w:pPr>
              <w:rPr>
                <w:sz w:val="22"/>
                <w:szCs w:val="22"/>
              </w:rPr>
            </w:pPr>
            <w:r>
              <w:rPr>
                <w:sz w:val="22"/>
                <w:szCs w:val="22"/>
              </w:rPr>
              <w:t>ПАО АФК «Система»</w:t>
            </w:r>
          </w:p>
          <w:p w:rsidR="0007416A" w:rsidRPr="00347EBD" w:rsidRDefault="0007416A" w:rsidP="0045121A">
            <w:pPr>
              <w:rPr>
                <w:sz w:val="22"/>
                <w:szCs w:val="22"/>
              </w:rPr>
            </w:pPr>
          </w:p>
        </w:tc>
        <w:tc>
          <w:tcPr>
            <w:tcW w:w="1630" w:type="dxa"/>
            <w:gridSpan w:val="2"/>
          </w:tcPr>
          <w:p w:rsidR="0007416A" w:rsidRPr="00347EBD" w:rsidRDefault="0007416A" w:rsidP="0045121A">
            <w:pPr>
              <w:pStyle w:val="prilozhenie"/>
              <w:ind w:firstLine="0"/>
              <w:rPr>
                <w:sz w:val="22"/>
                <w:szCs w:val="22"/>
              </w:rPr>
            </w:pPr>
            <w:r w:rsidRPr="00347EBD">
              <w:rPr>
                <w:sz w:val="20"/>
              </w:rPr>
              <w:t>125009, г. Москва, ул. Моховая, д.13 стр.1</w:t>
            </w:r>
          </w:p>
        </w:tc>
        <w:tc>
          <w:tcPr>
            <w:tcW w:w="1275" w:type="dxa"/>
            <w:gridSpan w:val="2"/>
          </w:tcPr>
          <w:p w:rsidR="0007416A" w:rsidRPr="00347EBD" w:rsidRDefault="0007416A" w:rsidP="0045121A">
            <w:pPr>
              <w:pStyle w:val="prilozhenie"/>
              <w:ind w:firstLine="0"/>
              <w:rPr>
                <w:sz w:val="22"/>
                <w:szCs w:val="22"/>
              </w:rPr>
            </w:pPr>
            <w:r w:rsidRPr="00347EBD">
              <w:rPr>
                <w:bCs/>
                <w:sz w:val="22"/>
                <w:szCs w:val="22"/>
              </w:rPr>
              <w:t>1027700003891</w:t>
            </w:r>
          </w:p>
        </w:tc>
        <w:tc>
          <w:tcPr>
            <w:tcW w:w="993" w:type="dxa"/>
            <w:gridSpan w:val="2"/>
          </w:tcPr>
          <w:p w:rsidR="0007416A" w:rsidRPr="00347EBD" w:rsidRDefault="0007416A" w:rsidP="0045121A">
            <w:pPr>
              <w:pStyle w:val="prilozhenie"/>
              <w:ind w:firstLine="0"/>
              <w:rPr>
                <w:sz w:val="22"/>
                <w:szCs w:val="22"/>
              </w:rPr>
            </w:pPr>
            <w:r w:rsidRPr="00347EBD">
              <w:rPr>
                <w:sz w:val="20"/>
              </w:rPr>
              <w:t>7703104630 </w:t>
            </w:r>
          </w:p>
        </w:tc>
        <w:tc>
          <w:tcPr>
            <w:tcW w:w="850" w:type="dxa"/>
          </w:tcPr>
          <w:p w:rsidR="0007416A" w:rsidRPr="00752384" w:rsidRDefault="0007416A" w:rsidP="0045121A">
            <w:pPr>
              <w:pStyle w:val="prilozhenie"/>
              <w:ind w:firstLine="0"/>
              <w:rPr>
                <w:sz w:val="20"/>
              </w:rPr>
            </w:pPr>
            <w:r>
              <w:rPr>
                <w:sz w:val="20"/>
              </w:rPr>
              <w:t>71,87</w:t>
            </w:r>
          </w:p>
        </w:tc>
        <w:tc>
          <w:tcPr>
            <w:tcW w:w="1063" w:type="dxa"/>
            <w:gridSpan w:val="2"/>
          </w:tcPr>
          <w:p w:rsidR="0007416A" w:rsidRPr="00752384" w:rsidRDefault="0007416A" w:rsidP="00963140">
            <w:pPr>
              <w:pStyle w:val="prilozhenie"/>
              <w:ind w:firstLine="0"/>
              <w:rPr>
                <w:sz w:val="20"/>
              </w:rPr>
            </w:pPr>
            <w:r>
              <w:rPr>
                <w:sz w:val="20"/>
              </w:rPr>
              <w:t>71,87</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2</w:t>
            </w:r>
          </w:p>
        </w:tc>
        <w:tc>
          <w:tcPr>
            <w:tcW w:w="2611" w:type="dxa"/>
            <w:vAlign w:val="center"/>
          </w:tcPr>
          <w:p w:rsidR="0007416A" w:rsidRPr="00347EBD" w:rsidRDefault="0007416A" w:rsidP="0045121A">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07416A" w:rsidRPr="00347EBD" w:rsidRDefault="0007416A" w:rsidP="0045121A">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vAlign w:val="center"/>
          </w:tcPr>
          <w:p w:rsidR="0007416A" w:rsidRPr="00347EBD" w:rsidRDefault="0007416A" w:rsidP="0045121A">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07416A" w:rsidRPr="00347EBD" w:rsidRDefault="0007416A" w:rsidP="0045121A">
            <w:pPr>
              <w:pStyle w:val="prilozhenie"/>
              <w:rPr>
                <w:sz w:val="20"/>
                <w:lang w:val="en-US"/>
              </w:rPr>
            </w:pPr>
            <w:r w:rsidRPr="00347EBD">
              <w:rPr>
                <w:sz w:val="20"/>
                <w:lang w:val="en-US"/>
              </w:rPr>
              <w:t>Prins Bernhardplein 200, 1097 JB, Amsterdam, the Netherlands</w:t>
            </w:r>
          </w:p>
          <w:p w:rsidR="0007416A" w:rsidRPr="00347EBD" w:rsidRDefault="0007416A" w:rsidP="0045121A">
            <w:pPr>
              <w:pStyle w:val="prilozhenie"/>
              <w:ind w:firstLine="0"/>
              <w:rPr>
                <w:sz w:val="22"/>
                <w:szCs w:val="22"/>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07416A" w:rsidRPr="00347EBD" w:rsidRDefault="0007416A" w:rsidP="0045121A">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07416A" w:rsidRPr="00347EBD" w:rsidRDefault="0007416A" w:rsidP="0045121A">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07416A" w:rsidRPr="00752384" w:rsidRDefault="0007416A" w:rsidP="0045121A">
            <w:pPr>
              <w:pStyle w:val="prilozhenie"/>
              <w:ind w:firstLine="0"/>
              <w:rPr>
                <w:sz w:val="20"/>
              </w:rPr>
            </w:pPr>
            <w:r>
              <w:rPr>
                <w:sz w:val="20"/>
              </w:rPr>
              <w:t>26,37</w:t>
            </w:r>
          </w:p>
        </w:tc>
        <w:tc>
          <w:tcPr>
            <w:tcW w:w="1063" w:type="dxa"/>
            <w:gridSpan w:val="2"/>
          </w:tcPr>
          <w:p w:rsidR="0007416A" w:rsidRPr="00752384" w:rsidRDefault="0007416A" w:rsidP="0045121A">
            <w:pPr>
              <w:pStyle w:val="prilozhenie"/>
              <w:ind w:firstLine="0"/>
              <w:rPr>
                <w:sz w:val="20"/>
              </w:rPr>
            </w:pPr>
            <w:r>
              <w:rPr>
                <w:sz w:val="20"/>
              </w:rPr>
              <w:t>26,37</w:t>
            </w:r>
          </w:p>
        </w:tc>
      </w:tr>
      <w:tr w:rsidR="006A48DB" w:rsidRPr="00347EBD" w:rsidTr="00F20E23">
        <w:tc>
          <w:tcPr>
            <w:tcW w:w="474" w:type="dxa"/>
          </w:tcPr>
          <w:p w:rsidR="006A48DB" w:rsidRPr="00347EBD" w:rsidRDefault="006A48DB" w:rsidP="00F20E23">
            <w:pPr>
              <w:pStyle w:val="prilozhenie"/>
              <w:ind w:firstLine="0"/>
              <w:rPr>
                <w:sz w:val="22"/>
                <w:szCs w:val="22"/>
              </w:rPr>
            </w:pPr>
          </w:p>
        </w:tc>
        <w:tc>
          <w:tcPr>
            <w:tcW w:w="2611" w:type="dxa"/>
            <w:vAlign w:val="center"/>
          </w:tcPr>
          <w:p w:rsidR="006A48DB" w:rsidRPr="00347EBD" w:rsidRDefault="006A48DB" w:rsidP="00F20E23">
            <w:pPr>
              <w:rPr>
                <w:sz w:val="20"/>
                <w:szCs w:val="20"/>
              </w:rPr>
            </w:pPr>
          </w:p>
        </w:tc>
        <w:tc>
          <w:tcPr>
            <w:tcW w:w="1418" w:type="dxa"/>
            <w:vAlign w:val="center"/>
          </w:tcPr>
          <w:p w:rsidR="006A48DB" w:rsidRPr="00347EBD" w:rsidRDefault="006A48DB" w:rsidP="00F20E23">
            <w:pPr>
              <w:rPr>
                <w:sz w:val="20"/>
                <w:szCs w:val="20"/>
              </w:rPr>
            </w:pPr>
          </w:p>
        </w:tc>
        <w:tc>
          <w:tcPr>
            <w:tcW w:w="1630" w:type="dxa"/>
            <w:gridSpan w:val="2"/>
          </w:tcPr>
          <w:p w:rsidR="006A48DB" w:rsidRPr="00347EBD" w:rsidRDefault="006A48DB" w:rsidP="00F20E23">
            <w:pPr>
              <w:pStyle w:val="prilozhenie"/>
              <w:ind w:firstLine="0"/>
              <w:rPr>
                <w:sz w:val="20"/>
              </w:rPr>
            </w:pPr>
          </w:p>
        </w:tc>
        <w:tc>
          <w:tcPr>
            <w:tcW w:w="1275" w:type="dxa"/>
            <w:gridSpan w:val="2"/>
          </w:tcPr>
          <w:p w:rsidR="006A48DB" w:rsidRPr="00347EBD" w:rsidRDefault="006A48DB" w:rsidP="00F20E23">
            <w:pPr>
              <w:pStyle w:val="prilozhenie"/>
              <w:ind w:firstLine="0"/>
              <w:rPr>
                <w:sz w:val="20"/>
              </w:rPr>
            </w:pPr>
          </w:p>
        </w:tc>
        <w:tc>
          <w:tcPr>
            <w:tcW w:w="993" w:type="dxa"/>
            <w:gridSpan w:val="2"/>
          </w:tcPr>
          <w:p w:rsidR="006A48DB" w:rsidRPr="00347EBD" w:rsidRDefault="006A48DB" w:rsidP="00F20E23">
            <w:pPr>
              <w:pStyle w:val="prilozhenie"/>
              <w:ind w:firstLine="0"/>
              <w:rPr>
                <w:sz w:val="20"/>
              </w:rPr>
            </w:pPr>
          </w:p>
        </w:tc>
        <w:tc>
          <w:tcPr>
            <w:tcW w:w="850" w:type="dxa"/>
          </w:tcPr>
          <w:p w:rsidR="006A48DB" w:rsidRPr="00347EBD" w:rsidRDefault="006A48DB" w:rsidP="00F20E23">
            <w:pPr>
              <w:pStyle w:val="prilozhenie"/>
              <w:ind w:firstLine="0"/>
              <w:rPr>
                <w:sz w:val="22"/>
                <w:szCs w:val="22"/>
              </w:rPr>
            </w:pPr>
          </w:p>
        </w:tc>
        <w:tc>
          <w:tcPr>
            <w:tcW w:w="1063" w:type="dxa"/>
            <w:gridSpan w:val="2"/>
          </w:tcPr>
          <w:p w:rsidR="006A48DB" w:rsidRPr="00347EBD" w:rsidRDefault="006A48DB" w:rsidP="00F20E23">
            <w:pPr>
              <w:pStyle w:val="prilozhenie"/>
              <w:ind w:firstLine="0"/>
              <w:rPr>
                <w:sz w:val="22"/>
                <w:szCs w:val="22"/>
              </w:rPr>
            </w:pPr>
          </w:p>
        </w:tc>
      </w:tr>
      <w:tr w:rsidR="006A48DB" w:rsidRPr="00347EBD" w:rsidTr="00F20E23">
        <w:tc>
          <w:tcPr>
            <w:tcW w:w="10314" w:type="dxa"/>
            <w:gridSpan w:val="12"/>
          </w:tcPr>
          <w:p w:rsidR="006A48DB" w:rsidRPr="00347EBD" w:rsidRDefault="006A48DB" w:rsidP="006A48DB">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8</w:t>
            </w:r>
            <w:r w:rsidRPr="00347EBD">
              <w:rPr>
                <w:b/>
                <w:sz w:val="22"/>
                <w:szCs w:val="22"/>
              </w:rPr>
              <w:t xml:space="preserve"> года</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1</w:t>
            </w:r>
          </w:p>
        </w:tc>
        <w:tc>
          <w:tcPr>
            <w:tcW w:w="2611" w:type="dxa"/>
            <w:vAlign w:val="center"/>
          </w:tcPr>
          <w:p w:rsidR="006A48DB" w:rsidRPr="00347EBD" w:rsidRDefault="006A48DB" w:rsidP="00F20E23">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6A48DB" w:rsidRPr="00347EBD" w:rsidRDefault="006A48DB" w:rsidP="00F20E23">
            <w:pPr>
              <w:rPr>
                <w:sz w:val="22"/>
                <w:szCs w:val="22"/>
              </w:rPr>
            </w:pPr>
            <w:r>
              <w:rPr>
                <w:sz w:val="22"/>
                <w:szCs w:val="22"/>
              </w:rPr>
              <w:t>ПАО АФК «Система»</w:t>
            </w:r>
          </w:p>
          <w:p w:rsidR="006A48DB" w:rsidRPr="00347EBD" w:rsidRDefault="006A48DB" w:rsidP="00F20E23">
            <w:pPr>
              <w:rPr>
                <w:sz w:val="22"/>
                <w:szCs w:val="22"/>
              </w:rPr>
            </w:pPr>
          </w:p>
        </w:tc>
        <w:tc>
          <w:tcPr>
            <w:tcW w:w="1630" w:type="dxa"/>
            <w:gridSpan w:val="2"/>
          </w:tcPr>
          <w:p w:rsidR="006A48DB" w:rsidRPr="00347EBD" w:rsidRDefault="006A48DB" w:rsidP="00F20E23">
            <w:pPr>
              <w:pStyle w:val="prilozhenie"/>
              <w:ind w:firstLine="0"/>
              <w:rPr>
                <w:sz w:val="22"/>
                <w:szCs w:val="22"/>
              </w:rPr>
            </w:pPr>
            <w:r w:rsidRPr="00347EBD">
              <w:rPr>
                <w:sz w:val="20"/>
              </w:rPr>
              <w:t>125009, г. Москва, ул. Моховая, д.13 стр.1</w:t>
            </w:r>
          </w:p>
        </w:tc>
        <w:tc>
          <w:tcPr>
            <w:tcW w:w="1275" w:type="dxa"/>
            <w:gridSpan w:val="2"/>
          </w:tcPr>
          <w:p w:rsidR="006A48DB" w:rsidRPr="00347EBD" w:rsidRDefault="006A48DB" w:rsidP="00F20E23">
            <w:pPr>
              <w:pStyle w:val="prilozhenie"/>
              <w:ind w:firstLine="0"/>
              <w:rPr>
                <w:sz w:val="22"/>
                <w:szCs w:val="22"/>
              </w:rPr>
            </w:pPr>
            <w:r w:rsidRPr="00347EBD">
              <w:rPr>
                <w:bCs/>
                <w:sz w:val="22"/>
                <w:szCs w:val="22"/>
              </w:rPr>
              <w:t>1027700003891</w:t>
            </w:r>
          </w:p>
        </w:tc>
        <w:tc>
          <w:tcPr>
            <w:tcW w:w="993" w:type="dxa"/>
            <w:gridSpan w:val="2"/>
          </w:tcPr>
          <w:p w:rsidR="006A48DB" w:rsidRPr="00347EBD" w:rsidRDefault="006A48DB" w:rsidP="00F20E23">
            <w:pPr>
              <w:pStyle w:val="prilozhenie"/>
              <w:ind w:firstLine="0"/>
              <w:rPr>
                <w:sz w:val="22"/>
                <w:szCs w:val="22"/>
              </w:rPr>
            </w:pPr>
            <w:r w:rsidRPr="00347EBD">
              <w:rPr>
                <w:sz w:val="20"/>
              </w:rPr>
              <w:t>7703104630 </w:t>
            </w:r>
          </w:p>
        </w:tc>
        <w:tc>
          <w:tcPr>
            <w:tcW w:w="850" w:type="dxa"/>
          </w:tcPr>
          <w:p w:rsidR="006A48DB" w:rsidRPr="00752384" w:rsidRDefault="006A48DB" w:rsidP="00F20E23">
            <w:pPr>
              <w:pStyle w:val="prilozhenie"/>
              <w:ind w:firstLine="0"/>
              <w:rPr>
                <w:sz w:val="20"/>
              </w:rPr>
            </w:pPr>
            <w:r>
              <w:rPr>
                <w:sz w:val="20"/>
              </w:rPr>
              <w:t>71,87</w:t>
            </w:r>
          </w:p>
        </w:tc>
        <w:tc>
          <w:tcPr>
            <w:tcW w:w="1063" w:type="dxa"/>
            <w:gridSpan w:val="2"/>
          </w:tcPr>
          <w:p w:rsidR="006A48DB" w:rsidRPr="00752384" w:rsidRDefault="006A48DB" w:rsidP="00963140">
            <w:pPr>
              <w:pStyle w:val="prilozhenie"/>
              <w:ind w:firstLine="0"/>
              <w:rPr>
                <w:sz w:val="20"/>
              </w:rPr>
            </w:pPr>
            <w:r>
              <w:rPr>
                <w:sz w:val="20"/>
              </w:rPr>
              <w:t>71,87</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2</w:t>
            </w:r>
          </w:p>
        </w:tc>
        <w:tc>
          <w:tcPr>
            <w:tcW w:w="2611" w:type="dxa"/>
            <w:vAlign w:val="center"/>
          </w:tcPr>
          <w:p w:rsidR="006A48DB" w:rsidRPr="00347EBD" w:rsidRDefault="006A48DB" w:rsidP="00F20E23">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6A48DB" w:rsidRPr="00347EBD" w:rsidRDefault="006A48DB" w:rsidP="00F20E23">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vAlign w:val="center"/>
          </w:tcPr>
          <w:p w:rsidR="006A48DB" w:rsidRPr="00347EBD" w:rsidRDefault="006A48DB" w:rsidP="00F20E23">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6A48DB" w:rsidRPr="00347EBD" w:rsidRDefault="006A48DB" w:rsidP="00F20E23">
            <w:pPr>
              <w:pStyle w:val="prilozhenie"/>
              <w:rPr>
                <w:sz w:val="20"/>
                <w:lang w:val="en-US"/>
              </w:rPr>
            </w:pPr>
            <w:r w:rsidRPr="00347EBD">
              <w:rPr>
                <w:sz w:val="20"/>
                <w:lang w:val="en-US"/>
              </w:rPr>
              <w:t>Prins Bernhardplein 200, 1097 JB, Amsterdam, the Netherlands</w:t>
            </w:r>
          </w:p>
          <w:p w:rsidR="006A48DB" w:rsidRPr="00347EBD" w:rsidRDefault="006A48DB" w:rsidP="00F20E23">
            <w:pPr>
              <w:pStyle w:val="prilozhenie"/>
              <w:ind w:firstLine="0"/>
              <w:rPr>
                <w:sz w:val="22"/>
                <w:szCs w:val="22"/>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6A48DB" w:rsidRPr="00347EBD" w:rsidRDefault="006A48DB" w:rsidP="00F20E23">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6A48DB" w:rsidRPr="00347EBD" w:rsidRDefault="006A48DB" w:rsidP="00F20E23">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6A48DB" w:rsidRPr="00752384" w:rsidRDefault="006A48DB" w:rsidP="00F20E23">
            <w:pPr>
              <w:pStyle w:val="prilozhenie"/>
              <w:ind w:firstLine="0"/>
              <w:rPr>
                <w:sz w:val="20"/>
              </w:rPr>
            </w:pPr>
            <w:r>
              <w:rPr>
                <w:sz w:val="20"/>
              </w:rPr>
              <w:t>26,37</w:t>
            </w:r>
          </w:p>
        </w:tc>
        <w:tc>
          <w:tcPr>
            <w:tcW w:w="1063" w:type="dxa"/>
            <w:gridSpan w:val="2"/>
          </w:tcPr>
          <w:p w:rsidR="006A48DB" w:rsidRPr="00752384" w:rsidRDefault="006A48DB" w:rsidP="00F20E23">
            <w:pPr>
              <w:pStyle w:val="prilozhenie"/>
              <w:ind w:firstLine="0"/>
              <w:rPr>
                <w:sz w:val="20"/>
              </w:rPr>
            </w:pPr>
            <w:r>
              <w:rPr>
                <w:sz w:val="20"/>
              </w:rPr>
              <w:t>26,37</w:t>
            </w:r>
          </w:p>
        </w:tc>
      </w:tr>
      <w:tr w:rsidR="007B6831" w:rsidRPr="007B6831" w:rsidTr="0013352C">
        <w:tc>
          <w:tcPr>
            <w:tcW w:w="10314" w:type="dxa"/>
            <w:gridSpan w:val="12"/>
          </w:tcPr>
          <w:p w:rsidR="00ED330E" w:rsidRPr="007B6831" w:rsidRDefault="00ED330E" w:rsidP="00963140">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w:t>
            </w:r>
            <w:r w:rsidR="00963140" w:rsidRPr="007B6831">
              <w:rPr>
                <w:b/>
                <w:sz w:val="22"/>
                <w:szCs w:val="22"/>
              </w:rPr>
              <w:t>31</w:t>
            </w:r>
            <w:r w:rsidRPr="007B6831">
              <w:rPr>
                <w:b/>
                <w:sz w:val="22"/>
                <w:szCs w:val="22"/>
              </w:rPr>
              <w:t>» ию</w:t>
            </w:r>
            <w:r w:rsidR="00963140" w:rsidRPr="007B6831">
              <w:rPr>
                <w:b/>
                <w:sz w:val="22"/>
                <w:szCs w:val="22"/>
              </w:rPr>
              <w:t>л</w:t>
            </w:r>
            <w:r w:rsidRPr="007B6831">
              <w:rPr>
                <w:b/>
                <w:sz w:val="22"/>
                <w:szCs w:val="22"/>
              </w:rPr>
              <w:t>я 2018 года</w:t>
            </w:r>
          </w:p>
        </w:tc>
      </w:tr>
      <w:tr w:rsidR="007B6831" w:rsidRPr="007B6831" w:rsidTr="0045121A">
        <w:tc>
          <w:tcPr>
            <w:tcW w:w="474" w:type="dxa"/>
          </w:tcPr>
          <w:p w:rsidR="00ED330E" w:rsidRPr="007B6831" w:rsidRDefault="00ED330E" w:rsidP="0045121A">
            <w:pPr>
              <w:pStyle w:val="prilozhenie"/>
              <w:ind w:firstLine="0"/>
              <w:rPr>
                <w:sz w:val="22"/>
                <w:szCs w:val="22"/>
              </w:rPr>
            </w:pPr>
            <w:r w:rsidRPr="007B6831">
              <w:rPr>
                <w:sz w:val="22"/>
                <w:szCs w:val="22"/>
              </w:rPr>
              <w:t>1</w:t>
            </w:r>
          </w:p>
        </w:tc>
        <w:tc>
          <w:tcPr>
            <w:tcW w:w="2611" w:type="dxa"/>
            <w:vAlign w:val="center"/>
          </w:tcPr>
          <w:p w:rsidR="00ED330E" w:rsidRPr="007B6831" w:rsidRDefault="00ED330E" w:rsidP="0045121A">
            <w:pPr>
              <w:rPr>
                <w:sz w:val="20"/>
                <w:szCs w:val="20"/>
              </w:rPr>
            </w:pPr>
            <w:r w:rsidRPr="007B6831">
              <w:rPr>
                <w:sz w:val="22"/>
                <w:szCs w:val="22"/>
              </w:rPr>
              <w:t>Публичное акционерное общество «Акционерная финансовая корпорация «Система»</w:t>
            </w:r>
          </w:p>
        </w:tc>
        <w:tc>
          <w:tcPr>
            <w:tcW w:w="1418" w:type="dxa"/>
            <w:vAlign w:val="center"/>
          </w:tcPr>
          <w:p w:rsidR="00ED330E" w:rsidRPr="007B6831" w:rsidRDefault="00ED330E" w:rsidP="0013352C">
            <w:pPr>
              <w:rPr>
                <w:sz w:val="22"/>
                <w:szCs w:val="22"/>
              </w:rPr>
            </w:pPr>
            <w:r w:rsidRPr="007B6831">
              <w:rPr>
                <w:sz w:val="22"/>
                <w:szCs w:val="22"/>
              </w:rPr>
              <w:t>ПАО АФК «Система»</w:t>
            </w:r>
          </w:p>
          <w:p w:rsidR="00ED330E" w:rsidRPr="007B6831" w:rsidRDefault="00ED330E" w:rsidP="0045121A">
            <w:pPr>
              <w:rPr>
                <w:sz w:val="20"/>
                <w:szCs w:val="20"/>
              </w:rPr>
            </w:pPr>
          </w:p>
        </w:tc>
        <w:tc>
          <w:tcPr>
            <w:tcW w:w="1630" w:type="dxa"/>
            <w:gridSpan w:val="2"/>
          </w:tcPr>
          <w:p w:rsidR="00ED330E" w:rsidRPr="007B6831" w:rsidRDefault="00ED330E" w:rsidP="0045121A">
            <w:pPr>
              <w:pStyle w:val="prilozhenie"/>
              <w:ind w:firstLine="0"/>
              <w:rPr>
                <w:sz w:val="20"/>
              </w:rPr>
            </w:pPr>
            <w:r w:rsidRPr="007B6831">
              <w:rPr>
                <w:sz w:val="20"/>
              </w:rPr>
              <w:t>125009, г. Москва, ул. Моховая, д.13 стр.1</w:t>
            </w:r>
          </w:p>
        </w:tc>
        <w:tc>
          <w:tcPr>
            <w:tcW w:w="1275" w:type="dxa"/>
            <w:gridSpan w:val="2"/>
          </w:tcPr>
          <w:p w:rsidR="00ED330E" w:rsidRPr="007B6831" w:rsidRDefault="00ED330E" w:rsidP="0045121A">
            <w:pPr>
              <w:pStyle w:val="prilozhenie"/>
              <w:ind w:firstLine="0"/>
              <w:rPr>
                <w:sz w:val="20"/>
              </w:rPr>
            </w:pPr>
            <w:r w:rsidRPr="007B6831">
              <w:rPr>
                <w:bCs/>
                <w:sz w:val="22"/>
                <w:szCs w:val="22"/>
              </w:rPr>
              <w:t>1027700003891</w:t>
            </w:r>
          </w:p>
        </w:tc>
        <w:tc>
          <w:tcPr>
            <w:tcW w:w="993" w:type="dxa"/>
            <w:gridSpan w:val="2"/>
          </w:tcPr>
          <w:p w:rsidR="00ED330E" w:rsidRPr="007B6831" w:rsidRDefault="00ED330E" w:rsidP="0045121A">
            <w:pPr>
              <w:pStyle w:val="prilozhenie"/>
              <w:ind w:firstLine="0"/>
              <w:rPr>
                <w:sz w:val="20"/>
              </w:rPr>
            </w:pPr>
            <w:r w:rsidRPr="007B6831">
              <w:rPr>
                <w:sz w:val="20"/>
              </w:rPr>
              <w:t>7703104630 </w:t>
            </w:r>
          </w:p>
        </w:tc>
        <w:tc>
          <w:tcPr>
            <w:tcW w:w="850" w:type="dxa"/>
          </w:tcPr>
          <w:p w:rsidR="00ED330E" w:rsidRPr="007B6831" w:rsidRDefault="00963140" w:rsidP="0045121A">
            <w:pPr>
              <w:pStyle w:val="prilozhenie"/>
              <w:ind w:firstLine="0"/>
              <w:rPr>
                <w:sz w:val="20"/>
              </w:rPr>
            </w:pPr>
            <w:r w:rsidRPr="007B6831">
              <w:rPr>
                <w:sz w:val="20"/>
              </w:rPr>
              <w:t>43,243</w:t>
            </w:r>
          </w:p>
        </w:tc>
        <w:tc>
          <w:tcPr>
            <w:tcW w:w="1063" w:type="dxa"/>
            <w:gridSpan w:val="2"/>
          </w:tcPr>
          <w:p w:rsidR="00ED330E" w:rsidRPr="007B6831" w:rsidRDefault="00963140" w:rsidP="0045121A">
            <w:pPr>
              <w:pStyle w:val="prilozhenie"/>
              <w:ind w:firstLine="0"/>
              <w:rPr>
                <w:sz w:val="20"/>
              </w:rPr>
            </w:pPr>
            <w:r w:rsidRPr="007B6831">
              <w:rPr>
                <w:sz w:val="20"/>
              </w:rPr>
              <w:t>43,240</w:t>
            </w:r>
          </w:p>
        </w:tc>
      </w:tr>
      <w:tr w:rsidR="007B6831" w:rsidRPr="007B6831" w:rsidTr="0013352C">
        <w:tc>
          <w:tcPr>
            <w:tcW w:w="474" w:type="dxa"/>
          </w:tcPr>
          <w:p w:rsidR="00ED330E" w:rsidRPr="007B6831" w:rsidRDefault="00ED330E" w:rsidP="0045121A">
            <w:pPr>
              <w:pStyle w:val="prilozhenie"/>
              <w:ind w:firstLine="0"/>
              <w:rPr>
                <w:sz w:val="22"/>
                <w:szCs w:val="22"/>
              </w:rPr>
            </w:pPr>
            <w:r w:rsidRPr="007B6831">
              <w:rPr>
                <w:sz w:val="22"/>
                <w:szCs w:val="22"/>
              </w:rPr>
              <w:t>2</w:t>
            </w:r>
          </w:p>
        </w:tc>
        <w:tc>
          <w:tcPr>
            <w:tcW w:w="2611" w:type="dxa"/>
            <w:vAlign w:val="center"/>
          </w:tcPr>
          <w:p w:rsidR="00ED330E" w:rsidRPr="007B6831" w:rsidRDefault="00ED330E" w:rsidP="0013352C">
            <w:pPr>
              <w:ind w:left="170"/>
              <w:rPr>
                <w:bCs/>
                <w:sz w:val="22"/>
                <w:szCs w:val="22"/>
              </w:rPr>
            </w:pPr>
            <w:r w:rsidRPr="007B6831">
              <w:rPr>
                <w:bCs/>
                <w:sz w:val="22"/>
                <w:szCs w:val="22"/>
                <w:lang w:val="en-US"/>
              </w:rPr>
              <w:t>Mobile</w:t>
            </w:r>
            <w:r w:rsidRPr="007B6831">
              <w:rPr>
                <w:bCs/>
                <w:sz w:val="22"/>
                <w:szCs w:val="22"/>
              </w:rPr>
              <w:t xml:space="preserve"> </w:t>
            </w:r>
            <w:r w:rsidRPr="007B6831">
              <w:rPr>
                <w:bCs/>
                <w:sz w:val="22"/>
                <w:szCs w:val="22"/>
                <w:lang w:val="en-US"/>
              </w:rPr>
              <w:t>Telesystems</w:t>
            </w:r>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xml:space="preserve">. </w:t>
            </w:r>
          </w:p>
          <w:p w:rsidR="00ED330E" w:rsidRPr="007B6831" w:rsidRDefault="00ED330E" w:rsidP="0045121A">
            <w:pPr>
              <w:rPr>
                <w:sz w:val="20"/>
                <w:szCs w:val="20"/>
              </w:rPr>
            </w:pPr>
            <w:r w:rsidRPr="007B6831">
              <w:rPr>
                <w:bCs/>
                <w:sz w:val="22"/>
                <w:szCs w:val="22"/>
              </w:rPr>
              <w:t>Частная компания с ограниченной отве</w:t>
            </w:r>
            <w:r w:rsidRPr="007B6831">
              <w:rPr>
                <w:bCs/>
                <w:sz w:val="22"/>
                <w:szCs w:val="22"/>
              </w:rPr>
              <w:t>т</w:t>
            </w:r>
            <w:r w:rsidRPr="007B6831">
              <w:rPr>
                <w:bCs/>
                <w:sz w:val="22"/>
                <w:szCs w:val="22"/>
              </w:rPr>
              <w:lastRenderedPageBreak/>
              <w:t>ственностью (Закрытое акционерное общество) Мобайл ТелеСистемс Б.В.</w:t>
            </w:r>
          </w:p>
        </w:tc>
        <w:tc>
          <w:tcPr>
            <w:tcW w:w="1418" w:type="dxa"/>
            <w:vAlign w:val="center"/>
          </w:tcPr>
          <w:p w:rsidR="00ED330E" w:rsidRPr="007B6831" w:rsidRDefault="00ED330E" w:rsidP="0045121A">
            <w:pPr>
              <w:rPr>
                <w:sz w:val="20"/>
                <w:szCs w:val="20"/>
              </w:rPr>
            </w:pPr>
            <w:r w:rsidRPr="007B6831">
              <w:rPr>
                <w:bCs/>
                <w:sz w:val="22"/>
                <w:szCs w:val="22"/>
                <w:lang w:val="en-US"/>
              </w:rPr>
              <w:lastRenderedPageBreak/>
              <w:t>Mobile</w:t>
            </w:r>
            <w:r w:rsidRPr="007B6831">
              <w:rPr>
                <w:bCs/>
                <w:sz w:val="22"/>
                <w:szCs w:val="22"/>
              </w:rPr>
              <w:t xml:space="preserve"> </w:t>
            </w:r>
            <w:r w:rsidRPr="007B6831">
              <w:rPr>
                <w:bCs/>
                <w:sz w:val="22"/>
                <w:szCs w:val="22"/>
                <w:lang w:val="en-US"/>
              </w:rPr>
              <w:t>Telesystems</w:t>
            </w:r>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Мобайл Т</w:t>
            </w:r>
            <w:r w:rsidRPr="007B6831">
              <w:rPr>
                <w:bCs/>
                <w:sz w:val="22"/>
                <w:szCs w:val="22"/>
              </w:rPr>
              <w:t>е</w:t>
            </w:r>
            <w:r w:rsidRPr="007B6831">
              <w:rPr>
                <w:bCs/>
                <w:sz w:val="22"/>
                <w:szCs w:val="22"/>
              </w:rPr>
              <w:lastRenderedPageBreak/>
              <w:t>леСистемс Б.В.</w:t>
            </w:r>
          </w:p>
        </w:tc>
        <w:tc>
          <w:tcPr>
            <w:tcW w:w="1630" w:type="dxa"/>
            <w:gridSpan w:val="2"/>
            <w:vAlign w:val="center"/>
          </w:tcPr>
          <w:p w:rsidR="00ED330E" w:rsidRPr="007B6831" w:rsidRDefault="00ED330E" w:rsidP="0013352C">
            <w:pPr>
              <w:pStyle w:val="prilozhenie"/>
              <w:rPr>
                <w:sz w:val="20"/>
                <w:lang w:val="en-US"/>
              </w:rPr>
            </w:pPr>
            <w:r w:rsidRPr="007B6831">
              <w:rPr>
                <w:sz w:val="20"/>
                <w:lang w:val="en-US"/>
              </w:rPr>
              <w:lastRenderedPageBreak/>
              <w:t xml:space="preserve">Prins Bernhardplein 200, 1097 JB, Amsterdam, the </w:t>
            </w:r>
            <w:r w:rsidRPr="007B6831">
              <w:rPr>
                <w:sz w:val="20"/>
                <w:lang w:val="en-US"/>
              </w:rPr>
              <w:lastRenderedPageBreak/>
              <w:t>Netherlands</w:t>
            </w:r>
          </w:p>
          <w:p w:rsidR="00ED330E" w:rsidRPr="007B6831" w:rsidRDefault="00ED330E" w:rsidP="0045121A">
            <w:pPr>
              <w:pStyle w:val="prilozhenie"/>
              <w:ind w:firstLine="0"/>
              <w:rPr>
                <w:sz w:val="20"/>
              </w:rPr>
            </w:pPr>
            <w:r w:rsidRPr="007B6831">
              <w:rPr>
                <w:sz w:val="20"/>
              </w:rPr>
              <w:t>(Принс Бер</w:t>
            </w:r>
            <w:r w:rsidRPr="007B6831">
              <w:rPr>
                <w:sz w:val="20"/>
              </w:rPr>
              <w:t>н</w:t>
            </w:r>
            <w:r w:rsidRPr="007B6831">
              <w:rPr>
                <w:sz w:val="20"/>
              </w:rPr>
              <w:t>хардплейн 200, 1097 JB, А</w:t>
            </w:r>
            <w:r w:rsidRPr="007B6831">
              <w:rPr>
                <w:sz w:val="20"/>
              </w:rPr>
              <w:t>м</w:t>
            </w:r>
            <w:r w:rsidRPr="007B6831">
              <w:rPr>
                <w:sz w:val="20"/>
              </w:rPr>
              <w:t>стердам, Н</w:t>
            </w:r>
            <w:r w:rsidRPr="007B6831">
              <w:rPr>
                <w:sz w:val="20"/>
              </w:rPr>
              <w:t>и</w:t>
            </w:r>
            <w:r w:rsidRPr="007B6831">
              <w:rPr>
                <w:sz w:val="20"/>
              </w:rPr>
              <w:t>дерланды).</w:t>
            </w:r>
          </w:p>
        </w:tc>
        <w:tc>
          <w:tcPr>
            <w:tcW w:w="1275" w:type="dxa"/>
            <w:gridSpan w:val="2"/>
          </w:tcPr>
          <w:p w:rsidR="00ED330E" w:rsidRPr="007B6831" w:rsidRDefault="00ED330E" w:rsidP="0045121A">
            <w:pPr>
              <w:pStyle w:val="prilozhenie"/>
              <w:ind w:firstLine="0"/>
              <w:rPr>
                <w:sz w:val="20"/>
              </w:rPr>
            </w:pPr>
            <w:r w:rsidRPr="007B6831">
              <w:rPr>
                <w:sz w:val="20"/>
              </w:rPr>
              <w:lastRenderedPageBreak/>
              <w:t>не прим</w:t>
            </w:r>
            <w:r w:rsidRPr="007B6831">
              <w:rPr>
                <w:sz w:val="20"/>
              </w:rPr>
              <w:t>е</w:t>
            </w:r>
            <w:r w:rsidRPr="007B6831">
              <w:rPr>
                <w:sz w:val="20"/>
              </w:rPr>
              <w:t>нимо</w:t>
            </w:r>
          </w:p>
        </w:tc>
        <w:tc>
          <w:tcPr>
            <w:tcW w:w="993" w:type="dxa"/>
            <w:gridSpan w:val="2"/>
          </w:tcPr>
          <w:p w:rsidR="00ED330E" w:rsidRPr="007B6831" w:rsidRDefault="00ED330E" w:rsidP="0045121A">
            <w:pPr>
              <w:pStyle w:val="prilozhenie"/>
              <w:ind w:firstLine="0"/>
              <w:rPr>
                <w:sz w:val="20"/>
              </w:rPr>
            </w:pPr>
            <w:r w:rsidRPr="007B6831">
              <w:rPr>
                <w:sz w:val="20"/>
              </w:rPr>
              <w:t>не пр</w:t>
            </w:r>
            <w:r w:rsidRPr="007B6831">
              <w:rPr>
                <w:sz w:val="20"/>
              </w:rPr>
              <w:t>и</w:t>
            </w:r>
            <w:r w:rsidRPr="007B6831">
              <w:rPr>
                <w:sz w:val="20"/>
              </w:rPr>
              <w:t>менимо</w:t>
            </w:r>
          </w:p>
        </w:tc>
        <w:tc>
          <w:tcPr>
            <w:tcW w:w="850" w:type="dxa"/>
          </w:tcPr>
          <w:p w:rsidR="00ED330E" w:rsidRPr="007B6831" w:rsidRDefault="00963140" w:rsidP="0045121A">
            <w:pPr>
              <w:pStyle w:val="prilozhenie"/>
              <w:ind w:firstLine="0"/>
              <w:rPr>
                <w:sz w:val="20"/>
              </w:rPr>
            </w:pPr>
            <w:r w:rsidRPr="007B6831">
              <w:rPr>
                <w:sz w:val="20"/>
              </w:rPr>
              <w:t>55,00</w:t>
            </w:r>
          </w:p>
        </w:tc>
        <w:tc>
          <w:tcPr>
            <w:tcW w:w="1063" w:type="dxa"/>
            <w:gridSpan w:val="2"/>
          </w:tcPr>
          <w:p w:rsidR="00ED330E" w:rsidRPr="007B6831" w:rsidRDefault="00963140" w:rsidP="0045121A">
            <w:pPr>
              <w:pStyle w:val="prilozhenie"/>
              <w:ind w:firstLine="0"/>
              <w:rPr>
                <w:sz w:val="20"/>
              </w:rPr>
            </w:pPr>
            <w:r w:rsidRPr="007B6831">
              <w:rPr>
                <w:sz w:val="20"/>
              </w:rPr>
              <w:t>55,00</w:t>
            </w:r>
          </w:p>
        </w:tc>
      </w:tr>
      <w:tr w:rsidR="007B6831" w:rsidRPr="007B6831" w:rsidTr="0013352C">
        <w:tc>
          <w:tcPr>
            <w:tcW w:w="474" w:type="dxa"/>
          </w:tcPr>
          <w:p w:rsidR="00B10DC5" w:rsidRPr="007B6831" w:rsidRDefault="00B10DC5" w:rsidP="0045121A">
            <w:pPr>
              <w:pStyle w:val="prilozhenie"/>
              <w:ind w:firstLine="0"/>
              <w:rPr>
                <w:sz w:val="22"/>
                <w:szCs w:val="22"/>
              </w:rPr>
            </w:pPr>
          </w:p>
        </w:tc>
        <w:tc>
          <w:tcPr>
            <w:tcW w:w="2611" w:type="dxa"/>
            <w:vAlign w:val="center"/>
          </w:tcPr>
          <w:p w:rsidR="00B10DC5" w:rsidRPr="007B6831" w:rsidRDefault="00B10DC5" w:rsidP="0013352C">
            <w:pPr>
              <w:ind w:left="170"/>
              <w:rPr>
                <w:bCs/>
                <w:sz w:val="22"/>
                <w:szCs w:val="22"/>
                <w:lang w:val="en-US"/>
              </w:rPr>
            </w:pPr>
          </w:p>
        </w:tc>
        <w:tc>
          <w:tcPr>
            <w:tcW w:w="1418" w:type="dxa"/>
            <w:vAlign w:val="center"/>
          </w:tcPr>
          <w:p w:rsidR="00B10DC5" w:rsidRPr="007B6831" w:rsidRDefault="00B10DC5" w:rsidP="0045121A">
            <w:pPr>
              <w:rPr>
                <w:bCs/>
                <w:sz w:val="22"/>
                <w:szCs w:val="22"/>
                <w:lang w:val="en-US"/>
              </w:rPr>
            </w:pPr>
          </w:p>
        </w:tc>
        <w:tc>
          <w:tcPr>
            <w:tcW w:w="1630" w:type="dxa"/>
            <w:gridSpan w:val="2"/>
            <w:vAlign w:val="center"/>
          </w:tcPr>
          <w:p w:rsidR="00B10DC5" w:rsidRPr="007B6831" w:rsidRDefault="00B10DC5" w:rsidP="0013352C">
            <w:pPr>
              <w:pStyle w:val="prilozhenie"/>
              <w:rPr>
                <w:sz w:val="20"/>
                <w:lang w:val="en-US"/>
              </w:rPr>
            </w:pPr>
          </w:p>
        </w:tc>
        <w:tc>
          <w:tcPr>
            <w:tcW w:w="1275" w:type="dxa"/>
            <w:gridSpan w:val="2"/>
          </w:tcPr>
          <w:p w:rsidR="00B10DC5" w:rsidRPr="007B6831" w:rsidRDefault="00B10DC5" w:rsidP="0045121A">
            <w:pPr>
              <w:pStyle w:val="prilozhenie"/>
              <w:ind w:firstLine="0"/>
              <w:rPr>
                <w:sz w:val="20"/>
              </w:rPr>
            </w:pPr>
          </w:p>
        </w:tc>
        <w:tc>
          <w:tcPr>
            <w:tcW w:w="993" w:type="dxa"/>
            <w:gridSpan w:val="2"/>
          </w:tcPr>
          <w:p w:rsidR="00B10DC5" w:rsidRPr="007B6831" w:rsidRDefault="00B10DC5" w:rsidP="0045121A">
            <w:pPr>
              <w:pStyle w:val="prilozhenie"/>
              <w:ind w:firstLine="0"/>
              <w:rPr>
                <w:sz w:val="20"/>
              </w:rPr>
            </w:pPr>
          </w:p>
        </w:tc>
        <w:tc>
          <w:tcPr>
            <w:tcW w:w="850" w:type="dxa"/>
          </w:tcPr>
          <w:p w:rsidR="00B10DC5" w:rsidRPr="007B6831" w:rsidRDefault="00B10DC5" w:rsidP="0045121A">
            <w:pPr>
              <w:pStyle w:val="prilozhenie"/>
              <w:ind w:firstLine="0"/>
              <w:rPr>
                <w:sz w:val="20"/>
              </w:rPr>
            </w:pPr>
          </w:p>
        </w:tc>
        <w:tc>
          <w:tcPr>
            <w:tcW w:w="1063" w:type="dxa"/>
            <w:gridSpan w:val="2"/>
          </w:tcPr>
          <w:p w:rsidR="00B10DC5" w:rsidRPr="007B6831" w:rsidRDefault="00B10DC5" w:rsidP="0045121A">
            <w:pPr>
              <w:pStyle w:val="prilozhenie"/>
              <w:ind w:firstLine="0"/>
              <w:rPr>
                <w:sz w:val="20"/>
              </w:rPr>
            </w:pPr>
          </w:p>
        </w:tc>
      </w:tr>
      <w:tr w:rsidR="007B6831" w:rsidRPr="007B6831" w:rsidTr="004C1AF8">
        <w:tc>
          <w:tcPr>
            <w:tcW w:w="10314" w:type="dxa"/>
            <w:gridSpan w:val="12"/>
          </w:tcPr>
          <w:p w:rsidR="00B10DC5" w:rsidRPr="007B6831" w:rsidRDefault="00B10DC5" w:rsidP="00B10DC5">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«02» сентября 2018 года</w:t>
            </w:r>
          </w:p>
        </w:tc>
      </w:tr>
      <w:tr w:rsidR="00B10DC5" w:rsidRPr="00347EBD" w:rsidTr="004C1AF8">
        <w:tc>
          <w:tcPr>
            <w:tcW w:w="474" w:type="dxa"/>
          </w:tcPr>
          <w:p w:rsidR="00B10DC5" w:rsidRPr="00347EBD" w:rsidRDefault="00B10DC5" w:rsidP="004C1AF8">
            <w:pPr>
              <w:pStyle w:val="prilozhenie"/>
              <w:ind w:firstLine="0"/>
              <w:rPr>
                <w:sz w:val="22"/>
                <w:szCs w:val="22"/>
              </w:rPr>
            </w:pPr>
            <w:r w:rsidRPr="00347EBD">
              <w:rPr>
                <w:sz w:val="22"/>
                <w:szCs w:val="22"/>
              </w:rPr>
              <w:t>1</w:t>
            </w:r>
          </w:p>
        </w:tc>
        <w:tc>
          <w:tcPr>
            <w:tcW w:w="2611" w:type="dxa"/>
            <w:vAlign w:val="center"/>
          </w:tcPr>
          <w:p w:rsidR="00B10DC5" w:rsidRPr="00347EBD" w:rsidRDefault="00B10DC5" w:rsidP="004C1AF8">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B10DC5" w:rsidRPr="00347EBD" w:rsidRDefault="00B10DC5" w:rsidP="004C1AF8">
            <w:pPr>
              <w:rPr>
                <w:sz w:val="22"/>
                <w:szCs w:val="22"/>
              </w:rPr>
            </w:pPr>
            <w:r>
              <w:rPr>
                <w:sz w:val="22"/>
                <w:szCs w:val="22"/>
              </w:rPr>
              <w:t>ПАО АФК «Система»</w:t>
            </w:r>
          </w:p>
          <w:p w:rsidR="00B10DC5" w:rsidRPr="00347EBD" w:rsidRDefault="00B10DC5" w:rsidP="004C1AF8">
            <w:pPr>
              <w:rPr>
                <w:sz w:val="20"/>
                <w:szCs w:val="20"/>
              </w:rPr>
            </w:pPr>
          </w:p>
        </w:tc>
        <w:tc>
          <w:tcPr>
            <w:tcW w:w="1630" w:type="dxa"/>
            <w:gridSpan w:val="2"/>
          </w:tcPr>
          <w:p w:rsidR="00B10DC5" w:rsidRPr="00347EBD" w:rsidRDefault="00B10DC5" w:rsidP="004C1AF8">
            <w:pPr>
              <w:pStyle w:val="prilozhenie"/>
              <w:ind w:firstLine="0"/>
              <w:rPr>
                <w:sz w:val="20"/>
              </w:rPr>
            </w:pPr>
            <w:r w:rsidRPr="00347EBD">
              <w:rPr>
                <w:sz w:val="20"/>
              </w:rPr>
              <w:t>125009, г. Москва, ул. Моховая, д.13 стр.1</w:t>
            </w:r>
          </w:p>
        </w:tc>
        <w:tc>
          <w:tcPr>
            <w:tcW w:w="1275" w:type="dxa"/>
            <w:gridSpan w:val="2"/>
          </w:tcPr>
          <w:p w:rsidR="00B10DC5" w:rsidRPr="00347EBD" w:rsidRDefault="00B10DC5" w:rsidP="004C1AF8">
            <w:pPr>
              <w:pStyle w:val="prilozhenie"/>
              <w:ind w:firstLine="0"/>
              <w:rPr>
                <w:sz w:val="20"/>
              </w:rPr>
            </w:pPr>
            <w:r w:rsidRPr="00347EBD">
              <w:rPr>
                <w:bCs/>
                <w:sz w:val="22"/>
                <w:szCs w:val="22"/>
              </w:rPr>
              <w:t>1027700003891</w:t>
            </w:r>
          </w:p>
        </w:tc>
        <w:tc>
          <w:tcPr>
            <w:tcW w:w="993" w:type="dxa"/>
            <w:gridSpan w:val="2"/>
          </w:tcPr>
          <w:p w:rsidR="00B10DC5" w:rsidRPr="00347EBD" w:rsidRDefault="00B10DC5" w:rsidP="004C1AF8">
            <w:pPr>
              <w:pStyle w:val="prilozhenie"/>
              <w:ind w:firstLine="0"/>
              <w:rPr>
                <w:sz w:val="20"/>
              </w:rPr>
            </w:pPr>
            <w:r w:rsidRPr="00347EBD">
              <w:rPr>
                <w:sz w:val="20"/>
              </w:rPr>
              <w:t>7703104630 </w:t>
            </w:r>
          </w:p>
        </w:tc>
        <w:tc>
          <w:tcPr>
            <w:tcW w:w="850" w:type="dxa"/>
          </w:tcPr>
          <w:p w:rsidR="00B10DC5" w:rsidRPr="00C3631A" w:rsidRDefault="00B10DC5" w:rsidP="004C1AF8">
            <w:pPr>
              <w:pStyle w:val="prilozhenie"/>
              <w:ind w:firstLine="0"/>
              <w:rPr>
                <w:sz w:val="20"/>
              </w:rPr>
            </w:pPr>
            <w:r w:rsidRPr="00C3631A">
              <w:rPr>
                <w:sz w:val="20"/>
              </w:rPr>
              <w:t>43,24</w:t>
            </w:r>
            <w:r>
              <w:rPr>
                <w:sz w:val="20"/>
              </w:rPr>
              <w:t>3</w:t>
            </w:r>
          </w:p>
        </w:tc>
        <w:tc>
          <w:tcPr>
            <w:tcW w:w="1063" w:type="dxa"/>
            <w:gridSpan w:val="2"/>
          </w:tcPr>
          <w:p w:rsidR="00B10DC5" w:rsidRPr="00C3631A" w:rsidRDefault="00B10DC5" w:rsidP="004C1AF8">
            <w:pPr>
              <w:pStyle w:val="prilozhenie"/>
              <w:ind w:firstLine="0"/>
              <w:rPr>
                <w:sz w:val="20"/>
              </w:rPr>
            </w:pPr>
            <w:r w:rsidRPr="00C3631A">
              <w:rPr>
                <w:sz w:val="20"/>
              </w:rPr>
              <w:t>43,24</w:t>
            </w:r>
            <w:r>
              <w:rPr>
                <w:sz w:val="20"/>
              </w:rPr>
              <w:t>0</w:t>
            </w:r>
          </w:p>
        </w:tc>
      </w:tr>
      <w:tr w:rsidR="00B10DC5" w:rsidRPr="00347EBD" w:rsidTr="004C1AF8">
        <w:tc>
          <w:tcPr>
            <w:tcW w:w="474" w:type="dxa"/>
          </w:tcPr>
          <w:p w:rsidR="00B10DC5" w:rsidRPr="00347EBD" w:rsidRDefault="00B10DC5" w:rsidP="004C1AF8">
            <w:pPr>
              <w:pStyle w:val="prilozhenie"/>
              <w:ind w:firstLine="0"/>
              <w:rPr>
                <w:sz w:val="22"/>
                <w:szCs w:val="22"/>
              </w:rPr>
            </w:pPr>
            <w:r w:rsidRPr="00347EBD">
              <w:rPr>
                <w:sz w:val="22"/>
                <w:szCs w:val="22"/>
              </w:rPr>
              <w:t>2</w:t>
            </w:r>
          </w:p>
        </w:tc>
        <w:tc>
          <w:tcPr>
            <w:tcW w:w="2611" w:type="dxa"/>
            <w:vAlign w:val="center"/>
          </w:tcPr>
          <w:p w:rsidR="00B10DC5" w:rsidRPr="00347EBD" w:rsidRDefault="00B10DC5" w:rsidP="004C1AF8">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B10DC5" w:rsidRPr="00347EBD" w:rsidRDefault="00B10DC5" w:rsidP="004C1AF8">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общество) Мобайл ТелеСистемс Б.В.</w:t>
            </w:r>
          </w:p>
        </w:tc>
        <w:tc>
          <w:tcPr>
            <w:tcW w:w="1418" w:type="dxa"/>
            <w:vAlign w:val="center"/>
          </w:tcPr>
          <w:p w:rsidR="00B10DC5" w:rsidRPr="00347EBD" w:rsidRDefault="00B10DC5" w:rsidP="004C1AF8">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B10DC5" w:rsidRPr="00347EBD" w:rsidRDefault="00B10DC5" w:rsidP="004C1AF8">
            <w:pPr>
              <w:pStyle w:val="prilozhenie"/>
              <w:rPr>
                <w:sz w:val="20"/>
                <w:lang w:val="en-US"/>
              </w:rPr>
            </w:pPr>
            <w:r w:rsidRPr="00347EBD">
              <w:rPr>
                <w:sz w:val="20"/>
                <w:lang w:val="en-US"/>
              </w:rPr>
              <w:t>Prins Bernhardplein 200, 1097 JB, Amsterdam, the Netherlands</w:t>
            </w:r>
          </w:p>
          <w:p w:rsidR="00B10DC5" w:rsidRPr="00347EBD" w:rsidRDefault="00B10DC5" w:rsidP="004C1AF8">
            <w:pPr>
              <w:pStyle w:val="prilozhenie"/>
              <w:ind w:firstLine="0"/>
              <w:rPr>
                <w:sz w:val="20"/>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B10DC5" w:rsidRPr="00347EBD" w:rsidRDefault="00B10DC5" w:rsidP="004C1AF8">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B10DC5" w:rsidRPr="00347EBD" w:rsidRDefault="00B10DC5" w:rsidP="004C1AF8">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B10DC5" w:rsidRPr="00C3631A" w:rsidRDefault="00B10DC5" w:rsidP="004C1AF8">
            <w:pPr>
              <w:pStyle w:val="prilozhenie"/>
              <w:ind w:firstLine="0"/>
              <w:rPr>
                <w:sz w:val="20"/>
              </w:rPr>
            </w:pPr>
            <w:r w:rsidRPr="00C3631A">
              <w:rPr>
                <w:sz w:val="20"/>
              </w:rPr>
              <w:t>55,00</w:t>
            </w:r>
          </w:p>
        </w:tc>
        <w:tc>
          <w:tcPr>
            <w:tcW w:w="1063" w:type="dxa"/>
            <w:gridSpan w:val="2"/>
          </w:tcPr>
          <w:p w:rsidR="00B10DC5" w:rsidRPr="00C3631A" w:rsidRDefault="00B10DC5" w:rsidP="004C1AF8">
            <w:pPr>
              <w:pStyle w:val="prilozhenie"/>
              <w:ind w:firstLine="0"/>
              <w:rPr>
                <w:sz w:val="20"/>
              </w:rPr>
            </w:pPr>
            <w:r w:rsidRPr="00C3631A">
              <w:rPr>
                <w:sz w:val="20"/>
              </w:rPr>
              <w:t>55,00</w:t>
            </w:r>
          </w:p>
        </w:tc>
      </w:tr>
    </w:tbl>
    <w:p w:rsidR="00B37CA9" w:rsidRPr="00412DDB" w:rsidRDefault="00B37CA9" w:rsidP="00E36A23">
      <w:pPr>
        <w:pStyle w:val="em-4"/>
      </w:pPr>
    </w:p>
    <w:p w:rsidR="00B37CA9" w:rsidRPr="00864008" w:rsidRDefault="00B37CA9" w:rsidP="00E36A23">
      <w:pPr>
        <w:pStyle w:val="em-1"/>
      </w:pPr>
      <w:bookmarkStart w:id="419" w:name="_Toc482611746"/>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419"/>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F227A5">
              <w:rPr>
                <w:rFonts w:ascii="Times New Roman" w:hAnsi="Times New Roman" w:cs="Times New Roman"/>
                <w:b/>
                <w:sz w:val="22"/>
                <w:szCs w:val="22"/>
              </w:rPr>
              <w:t>3</w:t>
            </w:r>
            <w:r w:rsidR="00F227A5" w:rsidRPr="00412DDB">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 xml:space="preserve">квартал </w:t>
            </w:r>
            <w:r w:rsidR="0045121A" w:rsidRPr="00412DDB">
              <w:rPr>
                <w:rFonts w:ascii="Times New Roman" w:hAnsi="Times New Roman" w:cs="Times New Roman"/>
                <w:b/>
                <w:sz w:val="22"/>
                <w:szCs w:val="22"/>
              </w:rPr>
              <w:t>201</w:t>
            </w:r>
            <w:r w:rsidR="0045121A">
              <w:rPr>
                <w:rFonts w:ascii="Times New Roman" w:hAnsi="Times New Roman" w:cs="Times New Roman"/>
                <w:b/>
                <w:sz w:val="22"/>
                <w:szCs w:val="22"/>
              </w:rPr>
              <w:t xml:space="preserve">8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имелась заинтересованность и которые требовали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имелась заинтересованность и которые были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имелась заинтересованность и которые были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имелась заинтересованность и которые требовали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lastRenderedPageBreak/>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F227A5">
              <w:rPr>
                <w:sz w:val="20"/>
                <w:szCs w:val="20"/>
              </w:rPr>
              <w:t>3</w:t>
            </w:r>
            <w:r w:rsidR="00B140EC">
              <w:rPr>
                <w:sz w:val="20"/>
                <w:szCs w:val="20"/>
              </w:rPr>
              <w:t>–</w:t>
            </w:r>
            <w:r w:rsidR="00CC3C39" w:rsidRPr="00412DDB">
              <w:rPr>
                <w:sz w:val="20"/>
                <w:szCs w:val="20"/>
              </w:rPr>
              <w:t>й</w:t>
            </w:r>
            <w:r w:rsidRPr="00412DDB">
              <w:rPr>
                <w:sz w:val="20"/>
                <w:szCs w:val="20"/>
              </w:rPr>
              <w:t xml:space="preserve"> квартал </w:t>
            </w:r>
            <w:r w:rsidR="0045121A" w:rsidRPr="00412DDB">
              <w:rPr>
                <w:sz w:val="20"/>
                <w:szCs w:val="20"/>
              </w:rPr>
              <w:t>201</w:t>
            </w:r>
            <w:r w:rsidR="0045121A">
              <w:rPr>
                <w:sz w:val="20"/>
                <w:szCs w:val="20"/>
              </w:rPr>
              <w:t>8</w:t>
            </w:r>
            <w:r w:rsidR="0045121A" w:rsidRPr="00412DDB">
              <w:rPr>
                <w:sz w:val="20"/>
                <w:szCs w:val="20"/>
              </w:rPr>
              <w:t>г</w:t>
            </w:r>
            <w:r w:rsidRPr="00412DDB">
              <w:rPr>
                <w:sz w:val="20"/>
                <w:szCs w:val="20"/>
              </w:rPr>
              <w:t>.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lastRenderedPageBreak/>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420" w:name="_Toc482611747"/>
      <w:r w:rsidRPr="00412DDB">
        <w:t>6.7. Сведения о размере дебиторской задолженности</w:t>
      </w:r>
      <w:bookmarkEnd w:id="420"/>
      <w:r w:rsidRPr="00412DDB">
        <w:rPr>
          <w:rStyle w:val="af0"/>
          <w:b w:val="0"/>
          <w:bCs/>
          <w:vanish/>
        </w:rPr>
        <w:footnoteReference w:id="78"/>
      </w:r>
    </w:p>
    <w:p w:rsidR="00E9161E" w:rsidRPr="00412DDB" w:rsidRDefault="00E9161E" w:rsidP="00E9161E">
      <w:pPr>
        <w:pStyle w:val="em-4"/>
      </w:pPr>
    </w:p>
    <w:p w:rsidR="00C41AC4" w:rsidRPr="00412DDB" w:rsidRDefault="00C41AC4" w:rsidP="00C41AC4">
      <w:pPr>
        <w:pStyle w:val="em-4"/>
      </w:pPr>
      <w:r w:rsidRPr="00412DDB">
        <w:t xml:space="preserve">Структура дебиторской задолженности кредитной организации – эмитента по состоянию на  «01» </w:t>
      </w:r>
      <w:r w:rsidR="00F227A5">
        <w:t>о</w:t>
      </w:r>
      <w:r w:rsidR="00F227A5">
        <w:t>к</w:t>
      </w:r>
      <w:r w:rsidR="00F227A5">
        <w:t>тября</w:t>
      </w:r>
      <w:r w:rsidR="00F227A5" w:rsidRPr="00412DDB">
        <w:t xml:space="preserve"> </w:t>
      </w:r>
      <w:r w:rsidR="0045121A" w:rsidRPr="00412DDB">
        <w:t>201</w:t>
      </w:r>
      <w:r w:rsidR="0045121A">
        <w:t>8</w:t>
      </w:r>
      <w:r w:rsidR="0045121A" w:rsidRPr="00412DDB">
        <w:t xml:space="preserve"> </w:t>
      </w:r>
      <w:r w:rsidRPr="00412DDB">
        <w:t>года</w:t>
      </w:r>
      <w:r w:rsidRPr="00412DDB">
        <w:rPr>
          <w:rStyle w:val="af0"/>
          <w:vanish/>
        </w:rPr>
        <w:footnoteReference w:id="79"/>
      </w:r>
      <w:r w:rsidRPr="00412DDB">
        <w:t>:</w:t>
      </w:r>
    </w:p>
    <w:p w:rsidR="00C41AC4" w:rsidRPr="00412DDB" w:rsidRDefault="00C41AC4" w:rsidP="00C41AC4">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5917"/>
        <w:gridCol w:w="2126"/>
        <w:gridCol w:w="1560"/>
      </w:tblGrid>
      <w:tr w:rsidR="00C41AC4" w:rsidRPr="00412DDB" w:rsidTr="003E1C7E">
        <w:tc>
          <w:tcPr>
            <w:tcW w:w="570" w:type="dxa"/>
            <w:vMerge w:val="restart"/>
          </w:tcPr>
          <w:p w:rsidR="00C41AC4" w:rsidRPr="00412DDB" w:rsidRDefault="00C41AC4" w:rsidP="00066DBF">
            <w:pPr>
              <w:jc w:val="center"/>
              <w:rPr>
                <w:bCs/>
                <w:sz w:val="22"/>
                <w:szCs w:val="22"/>
              </w:rPr>
            </w:pPr>
            <w:r w:rsidRPr="00412DDB">
              <w:rPr>
                <w:bCs/>
                <w:sz w:val="22"/>
                <w:szCs w:val="22"/>
              </w:rPr>
              <w:t>№ пп</w:t>
            </w:r>
          </w:p>
        </w:tc>
        <w:tc>
          <w:tcPr>
            <w:tcW w:w="5917" w:type="dxa"/>
            <w:vMerge w:val="restart"/>
            <w:vAlign w:val="center"/>
          </w:tcPr>
          <w:p w:rsidR="00C41AC4" w:rsidRPr="00412DDB" w:rsidRDefault="00C41AC4" w:rsidP="00066DBF">
            <w:pPr>
              <w:jc w:val="center"/>
              <w:rPr>
                <w:sz w:val="22"/>
                <w:szCs w:val="22"/>
              </w:rPr>
            </w:pPr>
            <w:r w:rsidRPr="00412DDB">
              <w:rPr>
                <w:sz w:val="22"/>
                <w:szCs w:val="22"/>
              </w:rPr>
              <w:t>Наименование показателя</w:t>
            </w:r>
          </w:p>
        </w:tc>
        <w:tc>
          <w:tcPr>
            <w:tcW w:w="3686" w:type="dxa"/>
            <w:gridSpan w:val="2"/>
            <w:vAlign w:val="center"/>
          </w:tcPr>
          <w:p w:rsidR="00C41AC4" w:rsidRPr="00412DDB" w:rsidRDefault="00C41AC4" w:rsidP="00066DBF">
            <w:pPr>
              <w:jc w:val="center"/>
              <w:rPr>
                <w:sz w:val="22"/>
                <w:szCs w:val="22"/>
              </w:rPr>
            </w:pPr>
            <w:r w:rsidRPr="00412DDB">
              <w:rPr>
                <w:sz w:val="22"/>
                <w:szCs w:val="22"/>
              </w:rPr>
              <w:t>Значение показателя,</w:t>
            </w:r>
            <w:r w:rsidR="00D832C4" w:rsidRPr="00412DDB">
              <w:rPr>
                <w:sz w:val="22"/>
                <w:szCs w:val="22"/>
              </w:rPr>
              <w:t xml:space="preserve"> </w:t>
            </w:r>
            <w:r w:rsidRPr="00412DDB">
              <w:rPr>
                <w:sz w:val="22"/>
                <w:szCs w:val="22"/>
              </w:rPr>
              <w:t>тыс</w:t>
            </w:r>
            <w:r w:rsidR="00D832C4" w:rsidRPr="00412DDB">
              <w:rPr>
                <w:sz w:val="22"/>
                <w:szCs w:val="22"/>
              </w:rPr>
              <w:t>.</w:t>
            </w:r>
            <w:r w:rsidRPr="00412DDB">
              <w:rPr>
                <w:sz w:val="22"/>
                <w:szCs w:val="22"/>
              </w:rPr>
              <w:t xml:space="preserve"> руб.</w:t>
            </w:r>
          </w:p>
        </w:tc>
      </w:tr>
      <w:tr w:rsidR="00C41AC4" w:rsidRPr="00412DDB" w:rsidTr="003E1C7E">
        <w:tc>
          <w:tcPr>
            <w:tcW w:w="570" w:type="dxa"/>
            <w:vMerge/>
          </w:tcPr>
          <w:p w:rsidR="00C41AC4" w:rsidRPr="00412DDB" w:rsidRDefault="00C41AC4" w:rsidP="00066DBF">
            <w:pPr>
              <w:jc w:val="both"/>
              <w:rPr>
                <w:b/>
                <w:bCs/>
                <w:sz w:val="22"/>
                <w:szCs w:val="22"/>
              </w:rPr>
            </w:pPr>
          </w:p>
        </w:tc>
        <w:tc>
          <w:tcPr>
            <w:tcW w:w="5917" w:type="dxa"/>
            <w:vMerge/>
          </w:tcPr>
          <w:p w:rsidR="00C41AC4" w:rsidRPr="00412DDB" w:rsidRDefault="00C41AC4" w:rsidP="00066DBF">
            <w:pPr>
              <w:jc w:val="center"/>
              <w:rPr>
                <w:bCs/>
                <w:sz w:val="22"/>
                <w:szCs w:val="22"/>
              </w:rPr>
            </w:pPr>
          </w:p>
        </w:tc>
        <w:tc>
          <w:tcPr>
            <w:tcW w:w="2126" w:type="dxa"/>
          </w:tcPr>
          <w:p w:rsidR="00C41AC4" w:rsidRPr="00412DDB" w:rsidRDefault="0045121A" w:rsidP="008A0B1D">
            <w:pPr>
              <w:jc w:val="center"/>
              <w:rPr>
                <w:bCs/>
                <w:sz w:val="22"/>
                <w:szCs w:val="22"/>
              </w:rPr>
            </w:pPr>
            <w:r>
              <w:rPr>
                <w:bCs/>
                <w:sz w:val="22"/>
                <w:szCs w:val="22"/>
              </w:rPr>
              <w:t>2017</w:t>
            </w:r>
            <w:r w:rsidRPr="00412DDB">
              <w:rPr>
                <w:bCs/>
                <w:sz w:val="22"/>
                <w:szCs w:val="22"/>
              </w:rPr>
              <w:t xml:space="preserve"> </w:t>
            </w:r>
            <w:r w:rsidR="00C41AC4" w:rsidRPr="00412DDB">
              <w:rPr>
                <w:bCs/>
                <w:sz w:val="22"/>
                <w:szCs w:val="22"/>
              </w:rPr>
              <w:t>год</w:t>
            </w:r>
          </w:p>
        </w:tc>
        <w:tc>
          <w:tcPr>
            <w:tcW w:w="1560" w:type="dxa"/>
          </w:tcPr>
          <w:p w:rsidR="00C41AC4" w:rsidRPr="00412DDB" w:rsidRDefault="00C41AC4">
            <w:pPr>
              <w:jc w:val="center"/>
              <w:rPr>
                <w:bCs/>
                <w:sz w:val="22"/>
                <w:szCs w:val="22"/>
                <w:lang w:val="en-US"/>
              </w:rPr>
            </w:pPr>
            <w:r w:rsidRPr="00412DDB">
              <w:rPr>
                <w:bCs/>
                <w:sz w:val="22"/>
                <w:szCs w:val="22"/>
              </w:rPr>
              <w:t>01.</w:t>
            </w:r>
            <w:r w:rsidR="00F227A5">
              <w:rPr>
                <w:bCs/>
                <w:sz w:val="22"/>
                <w:szCs w:val="22"/>
              </w:rPr>
              <w:t>10</w:t>
            </w:r>
            <w:r w:rsidRPr="00412DDB">
              <w:rPr>
                <w:bCs/>
                <w:sz w:val="22"/>
                <w:szCs w:val="22"/>
              </w:rPr>
              <w:t>.</w:t>
            </w:r>
            <w:r w:rsidR="0045121A" w:rsidRPr="00412DDB">
              <w:rPr>
                <w:bCs/>
                <w:sz w:val="22"/>
                <w:szCs w:val="22"/>
              </w:rPr>
              <w:t>201</w:t>
            </w:r>
            <w:r w:rsidR="0045121A">
              <w:rPr>
                <w:bCs/>
                <w:sz w:val="22"/>
                <w:szCs w:val="22"/>
              </w:rPr>
              <w:t>8</w:t>
            </w:r>
          </w:p>
        </w:tc>
      </w:tr>
      <w:tr w:rsidR="00C41AC4" w:rsidRPr="00412DDB" w:rsidTr="003E1C7E">
        <w:tc>
          <w:tcPr>
            <w:tcW w:w="570" w:type="dxa"/>
          </w:tcPr>
          <w:p w:rsidR="00C41AC4" w:rsidRPr="00412DDB" w:rsidRDefault="00C41AC4" w:rsidP="00066DBF">
            <w:pPr>
              <w:jc w:val="center"/>
              <w:rPr>
                <w:bCs/>
                <w:sz w:val="22"/>
                <w:szCs w:val="22"/>
              </w:rPr>
            </w:pPr>
            <w:r w:rsidRPr="00412DDB">
              <w:rPr>
                <w:bCs/>
                <w:sz w:val="22"/>
                <w:szCs w:val="22"/>
              </w:rPr>
              <w:t>1</w:t>
            </w:r>
          </w:p>
        </w:tc>
        <w:tc>
          <w:tcPr>
            <w:tcW w:w="5917" w:type="dxa"/>
          </w:tcPr>
          <w:p w:rsidR="00C41AC4" w:rsidRPr="00412DDB" w:rsidRDefault="00C41AC4" w:rsidP="00066DBF">
            <w:pPr>
              <w:jc w:val="center"/>
              <w:rPr>
                <w:bCs/>
                <w:sz w:val="22"/>
                <w:szCs w:val="22"/>
              </w:rPr>
            </w:pPr>
            <w:r w:rsidRPr="00412DDB">
              <w:rPr>
                <w:bCs/>
                <w:sz w:val="22"/>
                <w:szCs w:val="22"/>
              </w:rPr>
              <w:t>2</w:t>
            </w:r>
          </w:p>
        </w:tc>
        <w:tc>
          <w:tcPr>
            <w:tcW w:w="2126" w:type="dxa"/>
          </w:tcPr>
          <w:p w:rsidR="00C41AC4" w:rsidRPr="00412DDB" w:rsidRDefault="00C41AC4" w:rsidP="00066DBF">
            <w:pPr>
              <w:jc w:val="center"/>
              <w:rPr>
                <w:bCs/>
                <w:sz w:val="22"/>
                <w:szCs w:val="22"/>
              </w:rPr>
            </w:pPr>
            <w:r w:rsidRPr="00412DDB">
              <w:rPr>
                <w:bCs/>
                <w:sz w:val="22"/>
                <w:szCs w:val="22"/>
              </w:rPr>
              <w:t>3</w:t>
            </w:r>
          </w:p>
        </w:tc>
        <w:tc>
          <w:tcPr>
            <w:tcW w:w="1560" w:type="dxa"/>
          </w:tcPr>
          <w:p w:rsidR="00C41AC4" w:rsidRPr="00412DDB" w:rsidRDefault="00C41AC4" w:rsidP="00066DBF">
            <w:pPr>
              <w:jc w:val="center"/>
              <w:rPr>
                <w:bCs/>
                <w:sz w:val="22"/>
                <w:szCs w:val="22"/>
              </w:rPr>
            </w:pPr>
            <w:r w:rsidRPr="00412DDB">
              <w:rPr>
                <w:bCs/>
                <w:sz w:val="22"/>
                <w:szCs w:val="22"/>
              </w:rPr>
              <w:t>4</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1</w:t>
            </w:r>
          </w:p>
        </w:tc>
        <w:tc>
          <w:tcPr>
            <w:tcW w:w="5917" w:type="dxa"/>
            <w:vAlign w:val="center"/>
          </w:tcPr>
          <w:p w:rsidR="00C41AC4" w:rsidRPr="00412DDB" w:rsidRDefault="00C41AC4">
            <w:pPr>
              <w:rPr>
                <w:bCs/>
                <w:sz w:val="22"/>
                <w:szCs w:val="22"/>
              </w:rPr>
            </w:pPr>
            <w:r w:rsidRPr="00412DDB">
              <w:rPr>
                <w:bCs/>
                <w:sz w:val="22"/>
                <w:szCs w:val="22"/>
              </w:rPr>
              <w:t>Расчеты с клиентами по факторинговым, форфейтинговым операциям</w:t>
            </w:r>
          </w:p>
        </w:tc>
        <w:tc>
          <w:tcPr>
            <w:tcW w:w="2126" w:type="dxa"/>
            <w:vAlign w:val="center"/>
          </w:tcPr>
          <w:p w:rsidR="00C41AC4" w:rsidRPr="00412DDB" w:rsidRDefault="0045121A" w:rsidP="009D6AA8">
            <w:pPr>
              <w:jc w:val="right"/>
              <w:rPr>
                <w:bCs/>
                <w:sz w:val="22"/>
                <w:szCs w:val="22"/>
              </w:rPr>
            </w:pPr>
            <w:r>
              <w:rPr>
                <w:bCs/>
                <w:sz w:val="22"/>
                <w:szCs w:val="22"/>
              </w:rPr>
              <w:t>47 615</w:t>
            </w:r>
          </w:p>
        </w:tc>
        <w:tc>
          <w:tcPr>
            <w:tcW w:w="1560" w:type="dxa"/>
            <w:vAlign w:val="center"/>
          </w:tcPr>
          <w:p w:rsidR="00C41AC4" w:rsidRPr="00412DDB" w:rsidRDefault="00F227A5" w:rsidP="009D6AA8">
            <w:pPr>
              <w:jc w:val="right"/>
              <w:rPr>
                <w:bCs/>
                <w:sz w:val="22"/>
                <w:szCs w:val="22"/>
              </w:rPr>
            </w:pPr>
            <w:r>
              <w:rPr>
                <w:bCs/>
                <w:sz w:val="22"/>
                <w:szCs w:val="22"/>
              </w:rPr>
              <w:t>47 615</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2</w:t>
            </w:r>
          </w:p>
        </w:tc>
        <w:tc>
          <w:tcPr>
            <w:tcW w:w="5917" w:type="dxa"/>
            <w:vAlign w:val="center"/>
          </w:tcPr>
          <w:p w:rsidR="00C41AC4" w:rsidRPr="00412DDB" w:rsidRDefault="00C41AC4">
            <w:pPr>
              <w:rPr>
                <w:bCs/>
                <w:sz w:val="22"/>
                <w:szCs w:val="22"/>
              </w:rPr>
            </w:pPr>
            <w:r w:rsidRPr="00412DDB">
              <w:rPr>
                <w:bCs/>
                <w:sz w:val="22"/>
                <w:szCs w:val="22"/>
              </w:rPr>
              <w:t>Расчеты с валютными и фондовыми биржами</w:t>
            </w:r>
          </w:p>
        </w:tc>
        <w:tc>
          <w:tcPr>
            <w:tcW w:w="2126" w:type="dxa"/>
            <w:vAlign w:val="center"/>
          </w:tcPr>
          <w:p w:rsidR="00C41AC4" w:rsidRPr="003C43CF" w:rsidRDefault="0045121A" w:rsidP="009D6AA8">
            <w:pPr>
              <w:jc w:val="right"/>
              <w:rPr>
                <w:bCs/>
                <w:sz w:val="22"/>
                <w:szCs w:val="22"/>
              </w:rPr>
            </w:pPr>
            <w:r>
              <w:rPr>
                <w:bCs/>
                <w:sz w:val="22"/>
                <w:szCs w:val="22"/>
              </w:rPr>
              <w:t>590</w:t>
            </w:r>
          </w:p>
        </w:tc>
        <w:tc>
          <w:tcPr>
            <w:tcW w:w="1560" w:type="dxa"/>
            <w:vAlign w:val="center"/>
          </w:tcPr>
          <w:p w:rsidR="00C41AC4" w:rsidRPr="00A460C7" w:rsidRDefault="0045121A" w:rsidP="009D6AA8">
            <w:pPr>
              <w:jc w:val="right"/>
              <w:rPr>
                <w:bCs/>
                <w:sz w:val="22"/>
                <w:szCs w:val="22"/>
              </w:rPr>
            </w:pPr>
            <w:r>
              <w:rPr>
                <w:bCs/>
                <w:sz w:val="22"/>
                <w:szCs w:val="22"/>
              </w:rPr>
              <w:t>0</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3</w:t>
            </w:r>
          </w:p>
        </w:tc>
        <w:tc>
          <w:tcPr>
            <w:tcW w:w="5917" w:type="dxa"/>
            <w:vAlign w:val="center"/>
          </w:tcPr>
          <w:p w:rsidR="00C41AC4" w:rsidRPr="00412DDB" w:rsidRDefault="00C41AC4">
            <w:pPr>
              <w:rPr>
                <w:bCs/>
                <w:sz w:val="22"/>
                <w:szCs w:val="22"/>
              </w:rPr>
            </w:pPr>
            <w:r w:rsidRPr="00412DDB">
              <w:rPr>
                <w:bCs/>
                <w:sz w:val="22"/>
                <w:szCs w:val="22"/>
              </w:rPr>
              <w:t>Расчеты по налогам и сборам</w:t>
            </w:r>
          </w:p>
        </w:tc>
        <w:tc>
          <w:tcPr>
            <w:tcW w:w="2126" w:type="dxa"/>
            <w:vAlign w:val="center"/>
          </w:tcPr>
          <w:p w:rsidR="00C41AC4" w:rsidRPr="003C43CF" w:rsidRDefault="0045121A" w:rsidP="009D6AA8">
            <w:pPr>
              <w:jc w:val="right"/>
              <w:rPr>
                <w:bCs/>
                <w:sz w:val="22"/>
                <w:szCs w:val="22"/>
              </w:rPr>
            </w:pPr>
            <w:r>
              <w:rPr>
                <w:bCs/>
                <w:sz w:val="22"/>
                <w:szCs w:val="22"/>
              </w:rPr>
              <w:t>423</w:t>
            </w:r>
          </w:p>
        </w:tc>
        <w:tc>
          <w:tcPr>
            <w:tcW w:w="1560" w:type="dxa"/>
            <w:vAlign w:val="center"/>
          </w:tcPr>
          <w:p w:rsidR="00C41AC4" w:rsidRPr="00A460C7" w:rsidRDefault="00F227A5" w:rsidP="009D6AA8">
            <w:pPr>
              <w:jc w:val="right"/>
              <w:rPr>
                <w:bCs/>
                <w:sz w:val="22"/>
                <w:szCs w:val="22"/>
              </w:rPr>
            </w:pPr>
            <w:r>
              <w:rPr>
                <w:bCs/>
                <w:sz w:val="22"/>
                <w:szCs w:val="22"/>
              </w:rPr>
              <w:t>239 547</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4</w:t>
            </w:r>
          </w:p>
        </w:tc>
        <w:tc>
          <w:tcPr>
            <w:tcW w:w="5917" w:type="dxa"/>
            <w:vAlign w:val="center"/>
          </w:tcPr>
          <w:p w:rsidR="00C41AC4" w:rsidRPr="00412DDB" w:rsidRDefault="00C41AC4">
            <w:pPr>
              <w:rPr>
                <w:bCs/>
                <w:sz w:val="22"/>
                <w:szCs w:val="22"/>
              </w:rPr>
            </w:pPr>
            <w:r w:rsidRPr="00412DDB">
              <w:rPr>
                <w:bCs/>
                <w:sz w:val="22"/>
                <w:szCs w:val="22"/>
              </w:rPr>
              <w:t>Задолженность перед персоналом, включая расчеты с р</w:t>
            </w:r>
            <w:r w:rsidRPr="00412DDB">
              <w:rPr>
                <w:bCs/>
                <w:sz w:val="22"/>
                <w:szCs w:val="22"/>
              </w:rPr>
              <w:t>а</w:t>
            </w:r>
            <w:r w:rsidRPr="00412DDB">
              <w:rPr>
                <w:bCs/>
                <w:sz w:val="22"/>
                <w:szCs w:val="22"/>
              </w:rPr>
              <w:t>ботниками по оплате труда и по подотчетным   суммам</w:t>
            </w:r>
          </w:p>
        </w:tc>
        <w:tc>
          <w:tcPr>
            <w:tcW w:w="2126" w:type="dxa"/>
            <w:vAlign w:val="center"/>
          </w:tcPr>
          <w:p w:rsidR="00C41AC4" w:rsidRPr="003C43CF" w:rsidRDefault="0045121A" w:rsidP="009D6AA8">
            <w:pPr>
              <w:jc w:val="right"/>
              <w:rPr>
                <w:bCs/>
                <w:sz w:val="22"/>
                <w:szCs w:val="22"/>
              </w:rPr>
            </w:pPr>
            <w:r>
              <w:rPr>
                <w:bCs/>
                <w:sz w:val="22"/>
                <w:szCs w:val="22"/>
              </w:rPr>
              <w:t>29 583</w:t>
            </w:r>
          </w:p>
        </w:tc>
        <w:tc>
          <w:tcPr>
            <w:tcW w:w="1560" w:type="dxa"/>
            <w:vAlign w:val="center"/>
          </w:tcPr>
          <w:p w:rsidR="00C41AC4" w:rsidRPr="00A460C7" w:rsidRDefault="00F227A5" w:rsidP="009D6AA8">
            <w:pPr>
              <w:jc w:val="right"/>
              <w:rPr>
                <w:bCs/>
                <w:sz w:val="22"/>
                <w:szCs w:val="22"/>
              </w:rPr>
            </w:pPr>
            <w:r>
              <w:rPr>
                <w:bCs/>
                <w:sz w:val="22"/>
                <w:szCs w:val="22"/>
              </w:rPr>
              <w:t>36 364</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5</w:t>
            </w:r>
          </w:p>
        </w:tc>
        <w:tc>
          <w:tcPr>
            <w:tcW w:w="5917" w:type="dxa"/>
            <w:vAlign w:val="center"/>
          </w:tcPr>
          <w:p w:rsidR="00C41AC4" w:rsidRPr="00412DDB" w:rsidRDefault="00C41AC4">
            <w:pPr>
              <w:rPr>
                <w:bCs/>
                <w:sz w:val="22"/>
                <w:szCs w:val="22"/>
              </w:rPr>
            </w:pPr>
            <w:r w:rsidRPr="00412DDB">
              <w:rPr>
                <w:bCs/>
                <w:sz w:val="22"/>
                <w:szCs w:val="22"/>
              </w:rPr>
              <w:t>Расчеты с поставщиками, подрядчиками и покупателями</w:t>
            </w:r>
          </w:p>
        </w:tc>
        <w:tc>
          <w:tcPr>
            <w:tcW w:w="2126" w:type="dxa"/>
            <w:vAlign w:val="center"/>
          </w:tcPr>
          <w:p w:rsidR="00C41AC4" w:rsidRPr="003C43CF" w:rsidRDefault="0045121A" w:rsidP="009D6AA8">
            <w:pPr>
              <w:jc w:val="right"/>
              <w:rPr>
                <w:bCs/>
                <w:sz w:val="22"/>
                <w:szCs w:val="22"/>
              </w:rPr>
            </w:pPr>
            <w:r>
              <w:rPr>
                <w:bCs/>
                <w:sz w:val="22"/>
                <w:szCs w:val="22"/>
              </w:rPr>
              <w:t>913 556</w:t>
            </w:r>
          </w:p>
        </w:tc>
        <w:tc>
          <w:tcPr>
            <w:tcW w:w="1560" w:type="dxa"/>
            <w:vAlign w:val="center"/>
          </w:tcPr>
          <w:p w:rsidR="00C41AC4" w:rsidRPr="00A460C7" w:rsidRDefault="00F227A5" w:rsidP="009D6AA8">
            <w:pPr>
              <w:jc w:val="right"/>
              <w:rPr>
                <w:bCs/>
                <w:sz w:val="22"/>
                <w:szCs w:val="22"/>
              </w:rPr>
            </w:pPr>
            <w:r>
              <w:rPr>
                <w:bCs/>
                <w:sz w:val="22"/>
                <w:szCs w:val="22"/>
              </w:rPr>
              <w:t>1 103 068</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6</w:t>
            </w:r>
          </w:p>
        </w:tc>
        <w:tc>
          <w:tcPr>
            <w:tcW w:w="5917" w:type="dxa"/>
            <w:vAlign w:val="center"/>
          </w:tcPr>
          <w:p w:rsidR="00C41AC4" w:rsidRPr="00412DDB" w:rsidRDefault="00C41AC4">
            <w:pPr>
              <w:rPr>
                <w:bCs/>
                <w:sz w:val="22"/>
                <w:szCs w:val="22"/>
              </w:rPr>
            </w:pPr>
            <w:r w:rsidRPr="00412DDB">
              <w:rPr>
                <w:bCs/>
                <w:sz w:val="22"/>
                <w:szCs w:val="22"/>
              </w:rPr>
              <w:t>Прочая дебиторская задолженность</w:t>
            </w:r>
          </w:p>
        </w:tc>
        <w:tc>
          <w:tcPr>
            <w:tcW w:w="2126" w:type="dxa"/>
            <w:vAlign w:val="center"/>
          </w:tcPr>
          <w:p w:rsidR="00C41AC4" w:rsidRPr="003C43CF" w:rsidRDefault="0045121A" w:rsidP="009D6AA8">
            <w:pPr>
              <w:jc w:val="right"/>
              <w:rPr>
                <w:bCs/>
                <w:sz w:val="22"/>
                <w:szCs w:val="22"/>
              </w:rPr>
            </w:pPr>
            <w:r>
              <w:rPr>
                <w:bCs/>
                <w:sz w:val="22"/>
                <w:szCs w:val="22"/>
              </w:rPr>
              <w:t>4 288 111</w:t>
            </w:r>
          </w:p>
        </w:tc>
        <w:tc>
          <w:tcPr>
            <w:tcW w:w="1560" w:type="dxa"/>
            <w:vAlign w:val="center"/>
          </w:tcPr>
          <w:p w:rsidR="00C41AC4" w:rsidRPr="00A460C7" w:rsidRDefault="00CA58BF">
            <w:pPr>
              <w:jc w:val="right"/>
              <w:rPr>
                <w:bCs/>
                <w:sz w:val="22"/>
                <w:szCs w:val="22"/>
              </w:rPr>
            </w:pPr>
            <w:r>
              <w:rPr>
                <w:bCs/>
                <w:sz w:val="22"/>
                <w:szCs w:val="22"/>
              </w:rPr>
              <w:t>5</w:t>
            </w:r>
            <w:r w:rsidR="00F227A5">
              <w:rPr>
                <w:bCs/>
                <w:sz w:val="22"/>
                <w:szCs w:val="22"/>
              </w:rPr>
              <w:t xml:space="preserve"> 972 347 </w:t>
            </w:r>
          </w:p>
        </w:tc>
      </w:tr>
      <w:tr w:rsidR="00C41AC4" w:rsidRPr="00412DDB" w:rsidTr="009D6AA8">
        <w:tc>
          <w:tcPr>
            <w:tcW w:w="570" w:type="dxa"/>
            <w:vAlign w:val="center"/>
          </w:tcPr>
          <w:p w:rsidR="00C41AC4" w:rsidRPr="00412DDB" w:rsidRDefault="00C41AC4" w:rsidP="009D6AA8">
            <w:pPr>
              <w:rPr>
                <w:bCs/>
                <w:sz w:val="22"/>
                <w:szCs w:val="22"/>
              </w:rPr>
            </w:pPr>
          </w:p>
        </w:tc>
        <w:tc>
          <w:tcPr>
            <w:tcW w:w="5917" w:type="dxa"/>
            <w:vAlign w:val="center"/>
          </w:tcPr>
          <w:p w:rsidR="00C41AC4" w:rsidRPr="00412DDB" w:rsidRDefault="00C41AC4">
            <w:pPr>
              <w:rPr>
                <w:bCs/>
                <w:sz w:val="22"/>
                <w:szCs w:val="22"/>
              </w:rPr>
            </w:pPr>
            <w:r w:rsidRPr="00412DDB">
              <w:rPr>
                <w:bCs/>
                <w:sz w:val="22"/>
                <w:szCs w:val="22"/>
              </w:rPr>
              <w:t>В том числе просроченная</w:t>
            </w:r>
          </w:p>
        </w:tc>
        <w:tc>
          <w:tcPr>
            <w:tcW w:w="2126" w:type="dxa"/>
            <w:vAlign w:val="center"/>
          </w:tcPr>
          <w:p w:rsidR="00C41AC4" w:rsidRPr="00412DDB" w:rsidRDefault="0045121A" w:rsidP="009D6AA8">
            <w:pPr>
              <w:jc w:val="right"/>
              <w:rPr>
                <w:bCs/>
                <w:sz w:val="22"/>
                <w:szCs w:val="22"/>
              </w:rPr>
            </w:pPr>
            <w:r>
              <w:rPr>
                <w:bCs/>
                <w:sz w:val="22"/>
                <w:szCs w:val="22"/>
              </w:rPr>
              <w:t>232 145</w:t>
            </w:r>
          </w:p>
        </w:tc>
        <w:tc>
          <w:tcPr>
            <w:tcW w:w="1560" w:type="dxa"/>
            <w:vAlign w:val="center"/>
          </w:tcPr>
          <w:p w:rsidR="00C41AC4" w:rsidRPr="00412DDB" w:rsidRDefault="00475425" w:rsidP="009D6AA8">
            <w:pPr>
              <w:jc w:val="right"/>
              <w:rPr>
                <w:bCs/>
                <w:sz w:val="22"/>
                <w:szCs w:val="22"/>
              </w:rPr>
            </w:pPr>
            <w:r>
              <w:rPr>
                <w:bCs/>
                <w:sz w:val="22"/>
                <w:szCs w:val="22"/>
              </w:rPr>
              <w:t>283 461</w:t>
            </w:r>
          </w:p>
        </w:tc>
      </w:tr>
      <w:tr w:rsidR="00C41AC4" w:rsidRPr="00412DDB" w:rsidTr="009D6AA8">
        <w:tc>
          <w:tcPr>
            <w:tcW w:w="570" w:type="dxa"/>
            <w:vAlign w:val="center"/>
          </w:tcPr>
          <w:p w:rsidR="00C41AC4" w:rsidRPr="00412DDB" w:rsidRDefault="00C41AC4" w:rsidP="009D6AA8">
            <w:pPr>
              <w:rPr>
                <w:bCs/>
                <w:sz w:val="22"/>
                <w:szCs w:val="22"/>
              </w:rPr>
            </w:pPr>
          </w:p>
        </w:tc>
        <w:tc>
          <w:tcPr>
            <w:tcW w:w="5917" w:type="dxa"/>
            <w:vAlign w:val="center"/>
          </w:tcPr>
          <w:p w:rsidR="00C41AC4" w:rsidRPr="00412DDB" w:rsidRDefault="00C41AC4">
            <w:pPr>
              <w:rPr>
                <w:bCs/>
                <w:sz w:val="22"/>
                <w:szCs w:val="22"/>
              </w:rPr>
            </w:pPr>
            <w:r w:rsidRPr="00412DDB">
              <w:rPr>
                <w:bCs/>
                <w:sz w:val="22"/>
                <w:szCs w:val="22"/>
              </w:rPr>
              <w:t>Всего:</w:t>
            </w:r>
          </w:p>
        </w:tc>
        <w:tc>
          <w:tcPr>
            <w:tcW w:w="2126" w:type="dxa"/>
            <w:vAlign w:val="center"/>
          </w:tcPr>
          <w:p w:rsidR="00C41AC4" w:rsidRPr="00AE6657" w:rsidRDefault="0045121A" w:rsidP="009D6AA8">
            <w:pPr>
              <w:jc w:val="right"/>
              <w:rPr>
                <w:bCs/>
                <w:sz w:val="22"/>
                <w:szCs w:val="22"/>
              </w:rPr>
            </w:pPr>
            <w:r>
              <w:rPr>
                <w:bCs/>
                <w:sz w:val="22"/>
                <w:szCs w:val="22"/>
              </w:rPr>
              <w:t>5 279 878</w:t>
            </w:r>
          </w:p>
        </w:tc>
        <w:tc>
          <w:tcPr>
            <w:tcW w:w="1560" w:type="dxa"/>
            <w:vAlign w:val="center"/>
          </w:tcPr>
          <w:p w:rsidR="00C41AC4" w:rsidRPr="00A460C7" w:rsidRDefault="00475425" w:rsidP="009D6AA8">
            <w:pPr>
              <w:jc w:val="right"/>
              <w:rPr>
                <w:bCs/>
                <w:sz w:val="22"/>
                <w:szCs w:val="22"/>
              </w:rPr>
            </w:pPr>
            <w:r>
              <w:rPr>
                <w:bCs/>
                <w:sz w:val="22"/>
                <w:szCs w:val="22"/>
              </w:rPr>
              <w:t>7 398 941</w:t>
            </w:r>
          </w:p>
        </w:tc>
      </w:tr>
      <w:tr w:rsidR="00C41AC4" w:rsidRPr="00412DDB" w:rsidTr="009D6AA8">
        <w:tc>
          <w:tcPr>
            <w:tcW w:w="570" w:type="dxa"/>
            <w:vAlign w:val="center"/>
          </w:tcPr>
          <w:p w:rsidR="00C41AC4" w:rsidRPr="00412DDB" w:rsidRDefault="00C41AC4" w:rsidP="009D6AA8">
            <w:pPr>
              <w:rPr>
                <w:bCs/>
                <w:sz w:val="22"/>
                <w:szCs w:val="22"/>
              </w:rPr>
            </w:pPr>
          </w:p>
        </w:tc>
        <w:tc>
          <w:tcPr>
            <w:tcW w:w="5917" w:type="dxa"/>
            <w:vAlign w:val="center"/>
          </w:tcPr>
          <w:p w:rsidR="00C41AC4" w:rsidRPr="00412DDB" w:rsidRDefault="00C41AC4" w:rsidP="009D6AA8">
            <w:pPr>
              <w:rPr>
                <w:bCs/>
                <w:sz w:val="22"/>
                <w:szCs w:val="22"/>
              </w:rPr>
            </w:pPr>
            <w:r w:rsidRPr="00412DDB">
              <w:rPr>
                <w:bCs/>
                <w:sz w:val="22"/>
                <w:szCs w:val="22"/>
              </w:rPr>
              <w:t>В том числе просроченная</w:t>
            </w:r>
          </w:p>
        </w:tc>
        <w:tc>
          <w:tcPr>
            <w:tcW w:w="2126" w:type="dxa"/>
            <w:vAlign w:val="center"/>
          </w:tcPr>
          <w:p w:rsidR="00C41AC4" w:rsidRPr="00412DDB" w:rsidRDefault="0045121A">
            <w:pPr>
              <w:jc w:val="right"/>
              <w:rPr>
                <w:bCs/>
                <w:sz w:val="22"/>
                <w:szCs w:val="22"/>
              </w:rPr>
            </w:pPr>
            <w:r>
              <w:rPr>
                <w:bCs/>
                <w:sz w:val="22"/>
                <w:szCs w:val="22"/>
              </w:rPr>
              <w:t>232 145</w:t>
            </w:r>
          </w:p>
        </w:tc>
        <w:tc>
          <w:tcPr>
            <w:tcW w:w="1560" w:type="dxa"/>
            <w:vAlign w:val="center"/>
          </w:tcPr>
          <w:p w:rsidR="00C41AC4" w:rsidRPr="00412DDB" w:rsidRDefault="00475425">
            <w:pPr>
              <w:jc w:val="right"/>
              <w:rPr>
                <w:bCs/>
                <w:sz w:val="22"/>
                <w:szCs w:val="22"/>
              </w:rPr>
            </w:pPr>
            <w:r>
              <w:rPr>
                <w:bCs/>
                <w:sz w:val="22"/>
                <w:szCs w:val="22"/>
              </w:rPr>
              <w:t>283 461</w:t>
            </w:r>
          </w:p>
        </w:tc>
      </w:tr>
    </w:tbl>
    <w:p w:rsidR="00C41AC4" w:rsidRPr="00412DDB" w:rsidRDefault="00C41AC4" w:rsidP="00C41AC4">
      <w:pPr>
        <w:pStyle w:val="em-4"/>
        <w:rPr>
          <w:bCs/>
          <w:iCs/>
        </w:rPr>
      </w:pPr>
    </w:p>
    <w:p w:rsidR="00733BC4" w:rsidRPr="00412DDB" w:rsidRDefault="00733BC4" w:rsidP="00AC0641">
      <w:pPr>
        <w:pStyle w:val="em-4"/>
      </w:pPr>
    </w:p>
    <w:p w:rsidR="00B37CA9" w:rsidRPr="00412DDB" w:rsidRDefault="00B37CA9" w:rsidP="00AC0641">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rsidR="00B140EC">
        <w:t>–</w:t>
      </w:r>
      <w:r w:rsidRPr="00412DDB">
        <w:t xml:space="preserve"> эмитента за отчетный период</w:t>
      </w:r>
      <w:r w:rsidRPr="00412DDB">
        <w:rPr>
          <w:rStyle w:val="af0"/>
          <w:vanish/>
        </w:rPr>
        <w:footnoteReference w:id="80"/>
      </w:r>
      <w:r w:rsidRPr="00412DDB">
        <w:t>:</w:t>
      </w:r>
      <w:r w:rsidR="00F539A8" w:rsidRPr="00412DDB">
        <w:t xml:space="preserve"> отсутствует</w:t>
      </w:r>
    </w:p>
    <w:p w:rsidR="00AC0641" w:rsidRPr="00412DDB" w:rsidRDefault="00AC0641" w:rsidP="00AC0641">
      <w:pPr>
        <w:pStyle w:val="em-4"/>
      </w:pPr>
    </w:p>
    <w:p w:rsidR="00AC0641" w:rsidRPr="00412DDB" w:rsidRDefault="00AC0641" w:rsidP="00AC0641">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AC0641" w:rsidRPr="00412DDB" w:rsidTr="006F74E8">
        <w:tc>
          <w:tcPr>
            <w:tcW w:w="3780" w:type="dxa"/>
          </w:tcPr>
          <w:p w:rsidR="00AC0641" w:rsidRPr="00412DDB" w:rsidRDefault="00AC0641" w:rsidP="00F237F6">
            <w:pPr>
              <w:pStyle w:val="em-4"/>
              <w:ind w:firstLine="0"/>
            </w:pPr>
            <w:r w:rsidRPr="00412DDB">
              <w:t>фамилия, имя, отчество:</w:t>
            </w:r>
          </w:p>
        </w:tc>
        <w:tc>
          <w:tcPr>
            <w:tcW w:w="6427" w:type="dxa"/>
            <w:gridSpan w:val="2"/>
          </w:tcPr>
          <w:p w:rsidR="00AC0641" w:rsidRPr="00412DDB" w:rsidRDefault="00B140EC" w:rsidP="00F237F6">
            <w:pPr>
              <w:pStyle w:val="em-4"/>
              <w:ind w:firstLine="0"/>
            </w:pPr>
            <w:r>
              <w:t>–</w:t>
            </w:r>
          </w:p>
        </w:tc>
      </w:tr>
      <w:tr w:rsidR="00AC0641" w:rsidRPr="00412DDB" w:rsidTr="006F74E8">
        <w:tc>
          <w:tcPr>
            <w:tcW w:w="3780" w:type="dxa"/>
            <w:tcBorders>
              <w:bottom w:val="single" w:sz="4" w:space="0" w:color="auto"/>
            </w:tcBorders>
          </w:tcPr>
          <w:p w:rsidR="00AC0641" w:rsidRPr="00412DDB" w:rsidRDefault="00AC0641" w:rsidP="00F237F6">
            <w:pPr>
              <w:pStyle w:val="em-4"/>
              <w:ind w:firstLine="0"/>
            </w:pPr>
            <w:r w:rsidRPr="00412DDB">
              <w:t>сумма задолженности</w:t>
            </w:r>
          </w:p>
        </w:tc>
        <w:tc>
          <w:tcPr>
            <w:tcW w:w="4320" w:type="dxa"/>
            <w:tcBorders>
              <w:bottom w:val="single" w:sz="4" w:space="0" w:color="auto"/>
            </w:tcBorders>
          </w:tcPr>
          <w:p w:rsidR="00AC0641" w:rsidRPr="00412DDB" w:rsidRDefault="00B140EC" w:rsidP="00F237F6">
            <w:pPr>
              <w:pStyle w:val="em-4"/>
              <w:ind w:firstLine="0"/>
            </w:pPr>
            <w:r>
              <w:t>–</w:t>
            </w:r>
          </w:p>
        </w:tc>
        <w:tc>
          <w:tcPr>
            <w:tcW w:w="2107" w:type="dxa"/>
            <w:tcBorders>
              <w:bottom w:val="single" w:sz="4" w:space="0" w:color="auto"/>
            </w:tcBorders>
          </w:tcPr>
          <w:p w:rsidR="00AC0641" w:rsidRPr="00412DDB" w:rsidRDefault="00AC0641" w:rsidP="00F237F6">
            <w:pPr>
              <w:pStyle w:val="em-4"/>
              <w:ind w:firstLine="0"/>
            </w:pPr>
            <w:r w:rsidRPr="00412DDB">
              <w:t>руб.</w:t>
            </w:r>
          </w:p>
        </w:tc>
      </w:tr>
      <w:tr w:rsidR="00A4220C" w:rsidRPr="00412DDB" w:rsidTr="006F74E8">
        <w:tc>
          <w:tcPr>
            <w:tcW w:w="3780" w:type="dxa"/>
            <w:tcBorders>
              <w:bottom w:val="nil"/>
            </w:tcBorders>
          </w:tcPr>
          <w:p w:rsidR="00A4220C" w:rsidRPr="00412DDB" w:rsidRDefault="00A4220C" w:rsidP="00F237F6">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A4220C" w:rsidRPr="00412DDB" w:rsidRDefault="00B140EC" w:rsidP="00F237F6">
            <w:pPr>
              <w:pStyle w:val="em-4"/>
              <w:ind w:firstLine="0"/>
              <w:jc w:val="center"/>
              <w:rPr>
                <w:vanish/>
              </w:rPr>
            </w:pPr>
            <w:r>
              <w:rPr>
                <w:vanish/>
              </w:rPr>
              <w:t>–</w:t>
            </w:r>
          </w:p>
        </w:tc>
      </w:tr>
      <w:tr w:rsidR="00A4220C" w:rsidRPr="00412DDB" w:rsidTr="006F74E8">
        <w:trPr>
          <w:hidden/>
        </w:trPr>
        <w:tc>
          <w:tcPr>
            <w:tcW w:w="10207" w:type="dxa"/>
            <w:gridSpan w:val="3"/>
            <w:tcBorders>
              <w:top w:val="nil"/>
            </w:tcBorders>
          </w:tcPr>
          <w:p w:rsidR="00A4220C" w:rsidRPr="00412DDB" w:rsidRDefault="00A4220C" w:rsidP="00F237F6">
            <w:pPr>
              <w:pStyle w:val="em-4"/>
              <w:ind w:firstLine="0"/>
              <w:jc w:val="center"/>
              <w:rPr>
                <w:vanish/>
                <w:sz w:val="2"/>
                <w:szCs w:val="2"/>
              </w:rPr>
            </w:pPr>
          </w:p>
        </w:tc>
      </w:tr>
      <w:tr w:rsidR="00AC0641" w:rsidRPr="00412DDB" w:rsidTr="006F74E8">
        <w:trPr>
          <w:hidden/>
        </w:trPr>
        <w:tc>
          <w:tcPr>
            <w:tcW w:w="3780" w:type="dxa"/>
          </w:tcPr>
          <w:p w:rsidR="00AC0641" w:rsidRPr="00412DDB" w:rsidRDefault="00AC0641" w:rsidP="00F237F6">
            <w:pPr>
              <w:pStyle w:val="em-4"/>
              <w:ind w:firstLine="0"/>
              <w:rPr>
                <w:vanish/>
              </w:rPr>
            </w:pPr>
          </w:p>
        </w:tc>
        <w:tc>
          <w:tcPr>
            <w:tcW w:w="6427" w:type="dxa"/>
            <w:gridSpan w:val="2"/>
          </w:tcPr>
          <w:p w:rsidR="00AC0641" w:rsidRPr="00412DDB" w:rsidRDefault="000C7A1E" w:rsidP="00F237F6">
            <w:pPr>
              <w:pStyle w:val="em-4"/>
              <w:ind w:firstLine="0"/>
              <w:jc w:val="center"/>
              <w:rPr>
                <w:vanish/>
              </w:rPr>
            </w:pPr>
            <w:r w:rsidRPr="00412DDB">
              <w:rPr>
                <w:vanish/>
                <w:sz w:val="16"/>
                <w:szCs w:val="16"/>
              </w:rPr>
              <w:t>(процентная ставка, штрафные санкции, пени)</w:t>
            </w:r>
          </w:p>
        </w:tc>
      </w:tr>
    </w:tbl>
    <w:p w:rsidR="00AC0641" w:rsidRPr="00412DDB" w:rsidRDefault="00AC0641" w:rsidP="00AC0641">
      <w:pPr>
        <w:pStyle w:val="em-4"/>
      </w:pPr>
    </w:p>
    <w:tbl>
      <w:tblPr>
        <w:tblW w:w="0" w:type="auto"/>
        <w:tblInd w:w="-34" w:type="dxa"/>
        <w:tblLook w:val="01E0" w:firstRow="1" w:lastRow="1" w:firstColumn="1" w:lastColumn="1" w:noHBand="0" w:noVBand="0"/>
      </w:tblPr>
      <w:tblGrid>
        <w:gridCol w:w="1908"/>
        <w:gridCol w:w="1353"/>
        <w:gridCol w:w="1332"/>
        <w:gridCol w:w="5614"/>
      </w:tblGrid>
      <w:tr w:rsidR="000C7A1E" w:rsidRPr="00412DDB" w:rsidTr="006F74E8">
        <w:tc>
          <w:tcPr>
            <w:tcW w:w="1908" w:type="dxa"/>
          </w:tcPr>
          <w:p w:rsidR="000C7A1E" w:rsidRPr="00412DDB" w:rsidRDefault="000C7A1E" w:rsidP="00F237F6">
            <w:pPr>
              <w:pStyle w:val="em-4"/>
              <w:ind w:firstLine="0"/>
            </w:pPr>
            <w:r w:rsidRPr="00412DDB">
              <w:t>Данный дебитор</w:t>
            </w:r>
          </w:p>
        </w:tc>
        <w:tc>
          <w:tcPr>
            <w:tcW w:w="1353" w:type="dxa"/>
          </w:tcPr>
          <w:p w:rsidR="000C7A1E" w:rsidRPr="00412DDB" w:rsidRDefault="00B140EC" w:rsidP="00F237F6">
            <w:pPr>
              <w:pStyle w:val="em-4"/>
              <w:ind w:firstLine="0"/>
            </w:pPr>
            <w:r>
              <w:t>–</w:t>
            </w:r>
          </w:p>
        </w:tc>
        <w:tc>
          <w:tcPr>
            <w:tcW w:w="6946" w:type="dxa"/>
            <w:gridSpan w:val="2"/>
          </w:tcPr>
          <w:p w:rsidR="000C7A1E" w:rsidRPr="00412DDB" w:rsidRDefault="000C7A1E" w:rsidP="00F237F6">
            <w:pPr>
              <w:pStyle w:val="em-4"/>
              <w:ind w:firstLine="0"/>
            </w:pPr>
            <w:r w:rsidRPr="00412DDB">
              <w:t xml:space="preserve">аффилированным лицом кредитной  организации </w:t>
            </w:r>
            <w:r w:rsidR="006F74E8" w:rsidRPr="00412DDB">
              <w:t>–эмитента:</w:t>
            </w:r>
          </w:p>
        </w:tc>
      </w:tr>
      <w:tr w:rsidR="000C7A1E" w:rsidRPr="00412DDB" w:rsidTr="006F74E8">
        <w:tc>
          <w:tcPr>
            <w:tcW w:w="1908" w:type="dxa"/>
          </w:tcPr>
          <w:p w:rsidR="000C7A1E" w:rsidRPr="00412DDB" w:rsidRDefault="000C7A1E" w:rsidP="000C7A1E">
            <w:pPr>
              <w:pStyle w:val="em-6"/>
            </w:pPr>
          </w:p>
        </w:tc>
        <w:tc>
          <w:tcPr>
            <w:tcW w:w="1353" w:type="dxa"/>
          </w:tcPr>
          <w:p w:rsidR="000C7A1E" w:rsidRPr="00412DDB" w:rsidRDefault="000C7A1E" w:rsidP="00F237F6">
            <w:pPr>
              <w:pStyle w:val="em-6"/>
              <w:ind w:firstLine="0"/>
              <w:jc w:val="center"/>
            </w:pPr>
            <w:r w:rsidRPr="00412DDB">
              <w:t xml:space="preserve">(указывается: является </w:t>
            </w:r>
            <w:r w:rsidRPr="00412DDB">
              <w:br/>
              <w:t>или не является)</w:t>
            </w:r>
          </w:p>
        </w:tc>
        <w:tc>
          <w:tcPr>
            <w:tcW w:w="6946" w:type="dxa"/>
            <w:gridSpan w:val="2"/>
          </w:tcPr>
          <w:p w:rsidR="000C7A1E" w:rsidRPr="00412DDB" w:rsidRDefault="000C7A1E" w:rsidP="000C7A1E">
            <w:pPr>
              <w:pStyle w:val="em-6"/>
            </w:pPr>
          </w:p>
        </w:tc>
      </w:tr>
      <w:tr w:rsidR="000C7A1E" w:rsidRPr="00412DDB" w:rsidTr="006F74E8">
        <w:tc>
          <w:tcPr>
            <w:tcW w:w="10207" w:type="dxa"/>
            <w:gridSpan w:val="4"/>
          </w:tcPr>
          <w:p w:rsidR="000C7A1E" w:rsidRPr="00412DDB" w:rsidRDefault="000C7A1E" w:rsidP="00F237F6">
            <w:pPr>
              <w:pStyle w:val="prilozhenie"/>
              <w:spacing w:line="240" w:lineRule="atLeast"/>
              <w:ind w:firstLine="0"/>
            </w:pP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участия аффилированного лица в уста</w:t>
            </w:r>
            <w:r w:rsidRPr="00412DDB">
              <w:t>в</w:t>
            </w:r>
            <w:r w:rsidRPr="00412DDB">
              <w:t>ном капитале кредитной организации –эмитента</w:t>
            </w:r>
          </w:p>
        </w:tc>
        <w:tc>
          <w:tcPr>
            <w:tcW w:w="5614" w:type="dxa"/>
          </w:tcPr>
          <w:p w:rsidR="000C7A1E" w:rsidRPr="00412DDB" w:rsidRDefault="00B140EC" w:rsidP="00F237F6">
            <w:pPr>
              <w:pStyle w:val="em-4"/>
              <w:ind w:firstLine="0"/>
            </w:pPr>
            <w:r>
              <w:t>–</w:t>
            </w: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обыкновенных акций кредитной орган</w:t>
            </w:r>
            <w:r w:rsidRPr="00412DDB">
              <w:t>и</w:t>
            </w:r>
            <w:r w:rsidRPr="00412DDB">
              <w:t xml:space="preserve">зации </w:t>
            </w:r>
            <w:r w:rsidR="00B140EC">
              <w:t>–</w:t>
            </w:r>
            <w:r w:rsidRPr="00412DDB">
              <w:t xml:space="preserve"> эмитента, принадлежащих аффилир</w:t>
            </w:r>
            <w:r w:rsidRPr="00412DDB">
              <w:t>о</w:t>
            </w:r>
            <w:r w:rsidRPr="00412DDB">
              <w:t>ванному лицу</w:t>
            </w:r>
          </w:p>
        </w:tc>
        <w:tc>
          <w:tcPr>
            <w:tcW w:w="5614" w:type="dxa"/>
          </w:tcPr>
          <w:p w:rsidR="000C7A1E" w:rsidRPr="00412DDB" w:rsidRDefault="00B140EC" w:rsidP="00F237F6">
            <w:pPr>
              <w:pStyle w:val="em-4"/>
              <w:ind w:firstLine="0"/>
            </w:pPr>
            <w:r>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rsidR="00B140EC">
              <w:t>–</w:t>
            </w:r>
            <w:r w:rsidRPr="00412DDB">
              <w:t xml:space="preserve"> эмитенте, его дочерних и зависимых обществах, основном (материнском) обществе, управл</w:t>
            </w:r>
            <w:r w:rsidRPr="00412DDB">
              <w:t>я</w:t>
            </w:r>
            <w:r w:rsidRPr="00412DDB">
              <w:t>ющей организации:</w:t>
            </w:r>
            <w:r w:rsidR="00037BEF" w:rsidRPr="00412DDB">
              <w:t xml:space="preserve">   </w:t>
            </w:r>
            <w:r w:rsidR="00B140EC">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
        </w:tc>
      </w:tr>
    </w:tbl>
    <w:p w:rsidR="000C7A1E" w:rsidRPr="00412DDB" w:rsidRDefault="000C7A1E" w:rsidP="000C7A1E">
      <w:pPr>
        <w:pStyle w:val="em-4"/>
      </w:pPr>
    </w:p>
    <w:p w:rsidR="00B37CA9" w:rsidRPr="00412DDB" w:rsidRDefault="00B37CA9" w:rsidP="008423F0">
      <w:pPr>
        <w:pStyle w:val="em-4"/>
      </w:pPr>
      <w:r w:rsidRPr="00412DDB">
        <w:t>Для 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6F74E8">
        <w:tc>
          <w:tcPr>
            <w:tcW w:w="4137" w:type="dxa"/>
          </w:tcPr>
          <w:p w:rsidR="008423F0" w:rsidRPr="00412DDB" w:rsidRDefault="008423F0" w:rsidP="00F237F6">
            <w:pPr>
              <w:pStyle w:val="em-4"/>
              <w:ind w:firstLine="0"/>
            </w:pPr>
            <w:r w:rsidRPr="00412DDB">
              <w:t>Полное фирменное наименование:</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Сокращенное фирменное 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4209C1">
            <w:pPr>
              <w:pStyle w:val="em-4"/>
              <w:ind w:firstLine="0"/>
            </w:pPr>
            <w:r w:rsidRPr="00412DDB">
              <w:t>сумма задолженности</w:t>
            </w:r>
            <w:r w:rsidR="006748DB" w:rsidRPr="00412DDB">
              <w:t xml:space="preserve"> на </w:t>
            </w:r>
          </w:p>
        </w:tc>
        <w:tc>
          <w:tcPr>
            <w:tcW w:w="4143" w:type="dxa"/>
          </w:tcPr>
          <w:p w:rsidR="008423F0" w:rsidRPr="00412DDB" w:rsidRDefault="00B140EC" w:rsidP="0098335C">
            <w:pPr>
              <w:pStyle w:val="em-4"/>
              <w:ind w:firstLine="0"/>
            </w:pPr>
            <w:r>
              <w:t>–</w:t>
            </w:r>
          </w:p>
        </w:tc>
        <w:tc>
          <w:tcPr>
            <w:tcW w:w="1927" w:type="dxa"/>
          </w:tcPr>
          <w:p w:rsidR="008423F0" w:rsidRPr="00412DDB" w:rsidRDefault="009B22C6" w:rsidP="00F237F6">
            <w:pPr>
              <w:pStyle w:val="em-4"/>
              <w:ind w:firstLine="0"/>
            </w:pPr>
            <w:r>
              <w:t>Тыс. руб.</w:t>
            </w:r>
          </w:p>
        </w:tc>
      </w:tr>
      <w:tr w:rsidR="00F540AF" w:rsidRPr="00412DDB" w:rsidTr="006F74E8">
        <w:tc>
          <w:tcPr>
            <w:tcW w:w="4137" w:type="dxa"/>
          </w:tcPr>
          <w:p w:rsidR="00F540AF" w:rsidRPr="00412DDB" w:rsidRDefault="00F540AF" w:rsidP="004209C1">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F540AF" w:rsidRPr="00412DDB" w:rsidRDefault="00F540AF" w:rsidP="00F237F6">
            <w:pPr>
              <w:pStyle w:val="em-4"/>
              <w:ind w:firstLine="0"/>
            </w:pPr>
          </w:p>
        </w:tc>
      </w:tr>
      <w:tr w:rsidR="008423F0" w:rsidRPr="00412DDB" w:rsidTr="006F74E8">
        <w:trPr>
          <w:hidden/>
        </w:trPr>
        <w:tc>
          <w:tcPr>
            <w:tcW w:w="10207" w:type="dxa"/>
            <w:gridSpan w:val="3"/>
          </w:tcPr>
          <w:p w:rsidR="008423F0" w:rsidRPr="00412DDB" w:rsidRDefault="008423F0" w:rsidP="00F237F6">
            <w:pPr>
              <w:pStyle w:val="em-4"/>
              <w:ind w:firstLine="0"/>
              <w:jc w:val="right"/>
              <w:rPr>
                <w:vanish/>
                <w:sz w:val="16"/>
                <w:szCs w:val="16"/>
              </w:rPr>
            </w:pPr>
            <w:r w:rsidRPr="00412DDB">
              <w:rPr>
                <w:vanish/>
                <w:sz w:val="16"/>
                <w:szCs w:val="16"/>
              </w:rPr>
              <w:t>(процентная ставка, штрафные санкции, пени)</w:t>
            </w:r>
          </w:p>
        </w:tc>
      </w:tr>
    </w:tbl>
    <w:p w:rsidR="008423F0" w:rsidRPr="00412DDB" w:rsidRDefault="008423F0" w:rsidP="008423F0">
      <w:pPr>
        <w:pStyle w:val="em-4"/>
      </w:pPr>
    </w:p>
    <w:tbl>
      <w:tblPr>
        <w:tblW w:w="10917" w:type="dxa"/>
        <w:tblLook w:val="01E0" w:firstRow="1" w:lastRow="1" w:firstColumn="1" w:lastColumn="1" w:noHBand="0" w:noVBand="0"/>
      </w:tblPr>
      <w:tblGrid>
        <w:gridCol w:w="1260"/>
        <w:gridCol w:w="1461"/>
        <w:gridCol w:w="4839"/>
        <w:gridCol w:w="2613"/>
        <w:gridCol w:w="744"/>
      </w:tblGrid>
      <w:tr w:rsidR="008423F0" w:rsidRPr="00412DDB" w:rsidTr="0089465B">
        <w:tc>
          <w:tcPr>
            <w:tcW w:w="1260" w:type="dxa"/>
          </w:tcPr>
          <w:p w:rsidR="008423F0" w:rsidRPr="00412DDB" w:rsidRDefault="008423F0" w:rsidP="00F237F6">
            <w:pPr>
              <w:pStyle w:val="em-4"/>
              <w:ind w:firstLine="0"/>
            </w:pPr>
            <w:r w:rsidRPr="00412DDB">
              <w:t>Данный дебитор</w:t>
            </w:r>
          </w:p>
        </w:tc>
        <w:tc>
          <w:tcPr>
            <w:tcW w:w="1461" w:type="dxa"/>
          </w:tcPr>
          <w:p w:rsidR="008423F0" w:rsidRPr="00412DDB" w:rsidRDefault="00B140EC" w:rsidP="00F237F6">
            <w:pPr>
              <w:pStyle w:val="em-4"/>
              <w:ind w:firstLine="0"/>
            </w:pPr>
            <w:r>
              <w:t>–</w:t>
            </w:r>
          </w:p>
        </w:tc>
        <w:tc>
          <w:tcPr>
            <w:tcW w:w="8196" w:type="dxa"/>
            <w:gridSpan w:val="3"/>
          </w:tcPr>
          <w:p w:rsidR="008423F0" w:rsidRPr="00412DDB" w:rsidRDefault="008423F0" w:rsidP="00F237F6">
            <w:pPr>
              <w:pStyle w:val="em-4"/>
              <w:ind w:firstLine="0"/>
            </w:pPr>
            <w:r w:rsidRPr="00412DDB">
              <w:t xml:space="preserve">аффилированным лицом кредитной  организации </w:t>
            </w:r>
            <w:r w:rsidR="0089465B" w:rsidRPr="00412DDB">
              <w:t>–эмитента:</w:t>
            </w:r>
          </w:p>
        </w:tc>
      </w:tr>
      <w:tr w:rsidR="008423F0" w:rsidRPr="00412DDB" w:rsidTr="0089465B">
        <w:tc>
          <w:tcPr>
            <w:tcW w:w="1260" w:type="dxa"/>
          </w:tcPr>
          <w:p w:rsidR="008423F0" w:rsidRPr="00412DDB" w:rsidRDefault="008423F0" w:rsidP="00746BE4">
            <w:pPr>
              <w:pStyle w:val="em-6"/>
            </w:pPr>
          </w:p>
        </w:tc>
        <w:tc>
          <w:tcPr>
            <w:tcW w:w="1461" w:type="dxa"/>
          </w:tcPr>
          <w:p w:rsidR="008423F0" w:rsidRPr="00412DDB" w:rsidRDefault="008423F0" w:rsidP="00F237F6">
            <w:pPr>
              <w:pStyle w:val="em-6"/>
              <w:ind w:firstLine="0"/>
              <w:jc w:val="center"/>
            </w:pPr>
            <w:r w:rsidRPr="00412DDB">
              <w:t xml:space="preserve">(указывается: является </w:t>
            </w:r>
            <w:r w:rsidRPr="00412DDB">
              <w:br/>
              <w:t>или не является)</w:t>
            </w:r>
          </w:p>
        </w:tc>
        <w:tc>
          <w:tcPr>
            <w:tcW w:w="8196" w:type="dxa"/>
            <w:gridSpan w:val="3"/>
          </w:tcPr>
          <w:p w:rsidR="008423F0" w:rsidRPr="00412DDB" w:rsidRDefault="008423F0" w:rsidP="00746BE4">
            <w:pPr>
              <w:pStyle w:val="em-6"/>
            </w:pPr>
          </w:p>
        </w:tc>
      </w:tr>
      <w:tr w:rsidR="008423F0" w:rsidRPr="00412DDB" w:rsidTr="0089465B">
        <w:tc>
          <w:tcPr>
            <w:tcW w:w="10917" w:type="dxa"/>
            <w:gridSpan w:val="5"/>
          </w:tcPr>
          <w:p w:rsidR="008423F0" w:rsidRPr="00412DDB" w:rsidRDefault="008423F0" w:rsidP="00F237F6">
            <w:pPr>
              <w:pStyle w:val="prilozhenie"/>
              <w:spacing w:line="240" w:lineRule="atLeast"/>
              <w:ind w:firstLine="0"/>
            </w:pP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w:t>
            </w:r>
            <w:r w:rsidRPr="00412DDB">
              <w:t>и</w:t>
            </w:r>
            <w:r w:rsidRPr="00412DDB">
              <w:t>лированного лица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участия аффилированного лица в уставном капитале кредитной орган</w:t>
            </w:r>
            <w:r w:rsidRPr="00412DDB">
              <w:t>и</w:t>
            </w:r>
            <w:r w:rsidRPr="00412DDB">
              <w:t>зации –эмитента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обыкновенных акций кредитной организации </w:t>
            </w:r>
            <w:r w:rsidR="00B140EC">
              <w:t>–</w:t>
            </w:r>
            <w:r w:rsidRPr="00412DDB">
              <w:t xml:space="preserve"> эмитента, принадлеж</w:t>
            </w:r>
            <w:r w:rsidRPr="00412DDB">
              <w:t>а</w:t>
            </w:r>
            <w:r w:rsidRPr="00412DDB">
              <w:t>щих аффилированному лицу</w:t>
            </w:r>
          </w:p>
        </w:tc>
        <w:tc>
          <w:tcPr>
            <w:tcW w:w="2613" w:type="dxa"/>
          </w:tcPr>
          <w:p w:rsidR="008423F0" w:rsidRPr="00412DDB" w:rsidRDefault="00B140EC" w:rsidP="00037BEF">
            <w:pPr>
              <w:pStyle w:val="em-4"/>
              <w:ind w:firstLine="0"/>
              <w:jc w:val="center"/>
            </w:pPr>
            <w:r>
              <w:t>–</w:t>
            </w:r>
          </w:p>
        </w:tc>
      </w:tr>
    </w:tbl>
    <w:p w:rsidR="008423F0" w:rsidRPr="00412DDB" w:rsidRDefault="008423F0" w:rsidP="008423F0">
      <w:pPr>
        <w:pStyle w:val="em-4"/>
      </w:pPr>
    </w:p>
    <w:p w:rsidR="00B37CA9" w:rsidRPr="00412DDB" w:rsidRDefault="00B37CA9" w:rsidP="008423F0">
      <w:pPr>
        <w:pStyle w:val="em-4"/>
      </w:pPr>
      <w:r w:rsidRPr="00412DDB">
        <w:t>Для некоммерческих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89465B">
        <w:tc>
          <w:tcPr>
            <w:tcW w:w="4137" w:type="dxa"/>
          </w:tcPr>
          <w:p w:rsidR="008423F0" w:rsidRPr="00412DDB" w:rsidRDefault="008423F0" w:rsidP="00F237F6">
            <w:pPr>
              <w:pStyle w:val="em-4"/>
              <w:ind w:firstLine="0"/>
            </w:pPr>
            <w:r w:rsidRPr="00412DDB">
              <w:t>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сумма задолженности</w:t>
            </w:r>
          </w:p>
        </w:tc>
        <w:tc>
          <w:tcPr>
            <w:tcW w:w="4143" w:type="dxa"/>
          </w:tcPr>
          <w:p w:rsidR="008423F0" w:rsidRPr="00412DDB" w:rsidRDefault="00B140EC" w:rsidP="00037BEF">
            <w:pPr>
              <w:pStyle w:val="em-4"/>
              <w:ind w:firstLine="0"/>
              <w:jc w:val="center"/>
            </w:pPr>
            <w:r>
              <w:t>–</w:t>
            </w:r>
          </w:p>
        </w:tc>
        <w:tc>
          <w:tcPr>
            <w:tcW w:w="1927" w:type="dxa"/>
          </w:tcPr>
          <w:p w:rsidR="008423F0" w:rsidRPr="00412DDB" w:rsidRDefault="008423F0" w:rsidP="00037BEF">
            <w:pPr>
              <w:pStyle w:val="em-4"/>
              <w:ind w:firstLine="0"/>
              <w:jc w:val="center"/>
            </w:pPr>
            <w:r w:rsidRPr="00412DDB">
              <w:t>руб.</w:t>
            </w:r>
          </w:p>
        </w:tc>
      </w:tr>
      <w:tr w:rsidR="008423F0" w:rsidRPr="00412DDB" w:rsidTr="0089465B">
        <w:tc>
          <w:tcPr>
            <w:tcW w:w="4137" w:type="dxa"/>
          </w:tcPr>
          <w:p w:rsidR="008423F0" w:rsidRPr="00412DDB" w:rsidRDefault="008423F0" w:rsidP="00F237F6">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8423F0" w:rsidRPr="00412DDB" w:rsidRDefault="00B140EC" w:rsidP="00037BEF">
            <w:pPr>
              <w:pStyle w:val="em-4"/>
              <w:ind w:firstLine="0"/>
              <w:jc w:val="center"/>
            </w:pPr>
            <w:r>
              <w:t>–</w:t>
            </w:r>
          </w:p>
        </w:tc>
      </w:tr>
      <w:tr w:rsidR="008423F0" w:rsidRPr="00412DDB" w:rsidTr="0089465B">
        <w:trPr>
          <w:hidden/>
        </w:trPr>
        <w:tc>
          <w:tcPr>
            <w:tcW w:w="10207" w:type="dxa"/>
            <w:gridSpan w:val="3"/>
          </w:tcPr>
          <w:p w:rsidR="008423F0" w:rsidRPr="00412DDB" w:rsidRDefault="008423F0" w:rsidP="00F237F6">
            <w:pPr>
              <w:pStyle w:val="em-4"/>
              <w:ind w:firstLine="0"/>
              <w:jc w:val="right"/>
            </w:pPr>
            <w:r w:rsidRPr="00412DDB">
              <w:rPr>
                <w:vanish/>
                <w:sz w:val="16"/>
                <w:szCs w:val="16"/>
              </w:rPr>
              <w:t>(процентная ставка, штрафные санкции, пени)</w:t>
            </w:r>
          </w:p>
        </w:tc>
      </w:tr>
    </w:tbl>
    <w:p w:rsidR="007345C8" w:rsidRPr="00412DDB" w:rsidRDefault="007345C8" w:rsidP="007345C8">
      <w:pPr>
        <w:pStyle w:val="em-4"/>
      </w:pPr>
    </w:p>
    <w:tbl>
      <w:tblPr>
        <w:tblW w:w="10492" w:type="dxa"/>
        <w:tblLook w:val="01E0" w:firstRow="1" w:lastRow="1" w:firstColumn="1" w:lastColumn="1" w:noHBand="0" w:noVBand="0"/>
      </w:tblPr>
      <w:tblGrid>
        <w:gridCol w:w="1908"/>
        <w:gridCol w:w="1461"/>
        <w:gridCol w:w="3399"/>
        <w:gridCol w:w="3405"/>
        <w:gridCol w:w="319"/>
      </w:tblGrid>
      <w:tr w:rsidR="007345C8" w:rsidRPr="00412DDB" w:rsidTr="0089465B">
        <w:tc>
          <w:tcPr>
            <w:tcW w:w="1908" w:type="dxa"/>
          </w:tcPr>
          <w:p w:rsidR="007345C8" w:rsidRPr="00412DDB" w:rsidRDefault="007345C8" w:rsidP="00F237F6">
            <w:pPr>
              <w:pStyle w:val="em-4"/>
              <w:ind w:firstLine="0"/>
            </w:pPr>
            <w:r w:rsidRPr="00412DDB">
              <w:t>Данный дебитор</w:t>
            </w:r>
          </w:p>
        </w:tc>
        <w:tc>
          <w:tcPr>
            <w:tcW w:w="1461" w:type="dxa"/>
          </w:tcPr>
          <w:p w:rsidR="007345C8" w:rsidRPr="00412DDB" w:rsidRDefault="00B140EC" w:rsidP="00F237F6">
            <w:pPr>
              <w:pStyle w:val="em-4"/>
              <w:ind w:firstLine="0"/>
            </w:pPr>
            <w:r>
              <w:t>–</w:t>
            </w:r>
          </w:p>
        </w:tc>
        <w:tc>
          <w:tcPr>
            <w:tcW w:w="7123" w:type="dxa"/>
            <w:gridSpan w:val="3"/>
          </w:tcPr>
          <w:p w:rsidR="007345C8" w:rsidRPr="00412DDB" w:rsidRDefault="007345C8" w:rsidP="00F237F6">
            <w:pPr>
              <w:pStyle w:val="em-4"/>
              <w:ind w:firstLine="0"/>
            </w:pPr>
            <w:r w:rsidRPr="00412DDB">
              <w:t xml:space="preserve">аффилированным лицом кредитной  организации </w:t>
            </w:r>
            <w:r w:rsidR="0089465B" w:rsidRPr="00412DDB">
              <w:t>–эмитента:</w:t>
            </w:r>
          </w:p>
        </w:tc>
      </w:tr>
      <w:tr w:rsidR="007345C8" w:rsidRPr="00412DDB" w:rsidTr="0089465B">
        <w:tc>
          <w:tcPr>
            <w:tcW w:w="1908" w:type="dxa"/>
          </w:tcPr>
          <w:p w:rsidR="007345C8" w:rsidRPr="00412DDB" w:rsidRDefault="007345C8" w:rsidP="00746BE4">
            <w:pPr>
              <w:pStyle w:val="em-6"/>
            </w:pPr>
          </w:p>
        </w:tc>
        <w:tc>
          <w:tcPr>
            <w:tcW w:w="1461" w:type="dxa"/>
          </w:tcPr>
          <w:p w:rsidR="007345C8" w:rsidRPr="00412DDB" w:rsidRDefault="007345C8" w:rsidP="00F237F6">
            <w:pPr>
              <w:pStyle w:val="em-6"/>
              <w:ind w:firstLine="0"/>
              <w:jc w:val="center"/>
            </w:pPr>
            <w:r w:rsidRPr="00412DDB">
              <w:t xml:space="preserve">(указывается: является </w:t>
            </w:r>
            <w:r w:rsidRPr="00412DDB">
              <w:br/>
              <w:t>или не является)</w:t>
            </w:r>
          </w:p>
        </w:tc>
        <w:tc>
          <w:tcPr>
            <w:tcW w:w="7123" w:type="dxa"/>
            <w:gridSpan w:val="3"/>
          </w:tcPr>
          <w:p w:rsidR="007345C8" w:rsidRPr="00412DDB" w:rsidRDefault="007345C8" w:rsidP="00746BE4">
            <w:pPr>
              <w:pStyle w:val="em-6"/>
            </w:pPr>
          </w:p>
        </w:tc>
      </w:tr>
      <w:tr w:rsidR="007345C8" w:rsidRPr="00412DDB" w:rsidTr="0089465B">
        <w:tc>
          <w:tcPr>
            <w:tcW w:w="10492" w:type="dxa"/>
            <w:gridSpan w:val="5"/>
          </w:tcPr>
          <w:p w:rsidR="007345C8" w:rsidRPr="00412DDB" w:rsidRDefault="007345C8" w:rsidP="00F237F6">
            <w:pPr>
              <w:pStyle w:val="prilozhenie"/>
              <w:spacing w:line="240" w:lineRule="atLeast"/>
              <w:ind w:firstLine="0"/>
            </w:pP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доля участия аффилированного лица в уставном капитале кредитной организации –эмитента</w:t>
            </w:r>
          </w:p>
        </w:tc>
        <w:tc>
          <w:tcPr>
            <w:tcW w:w="3405" w:type="dxa"/>
          </w:tcPr>
          <w:p w:rsidR="007345C8" w:rsidRPr="00412DDB" w:rsidRDefault="00B140EC" w:rsidP="00037BEF">
            <w:pPr>
              <w:pStyle w:val="em-4"/>
              <w:ind w:firstLine="0"/>
              <w:jc w:val="center"/>
            </w:pPr>
            <w:r>
              <w:t>–</w:t>
            </w: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обыкновенных акций кредитной организации </w:t>
            </w:r>
            <w:r w:rsidR="00B140EC">
              <w:t>–</w:t>
            </w:r>
            <w:r w:rsidRPr="00412DDB">
              <w:t xml:space="preserve"> эмитента, пр</w:t>
            </w:r>
            <w:r w:rsidRPr="00412DDB">
              <w:t>и</w:t>
            </w:r>
            <w:r w:rsidRPr="00412DDB">
              <w:t>надлежащих аффилированному лицу</w:t>
            </w:r>
          </w:p>
        </w:tc>
        <w:tc>
          <w:tcPr>
            <w:tcW w:w="3405" w:type="dxa"/>
          </w:tcPr>
          <w:p w:rsidR="007345C8" w:rsidRPr="00412DDB" w:rsidRDefault="00B140EC" w:rsidP="00037BEF">
            <w:pPr>
              <w:pStyle w:val="em-4"/>
              <w:ind w:firstLine="0"/>
              <w:jc w:val="center"/>
            </w:pPr>
            <w:r>
              <w:t>–</w:t>
            </w:r>
          </w:p>
        </w:tc>
      </w:tr>
    </w:tbl>
    <w:p w:rsidR="007345C8" w:rsidRPr="00412DDB" w:rsidRDefault="007345C8" w:rsidP="008423F0">
      <w:pPr>
        <w:pStyle w:val="em-4"/>
      </w:pPr>
    </w:p>
    <w:p w:rsidR="00B37CA9" w:rsidRPr="00412DDB" w:rsidRDefault="00B37CA9" w:rsidP="00961366">
      <w:pPr>
        <w:pStyle w:val="em-"/>
      </w:pPr>
      <w:bookmarkStart w:id="421" w:name="_Toc482611748"/>
      <w:r w:rsidRPr="00412DDB">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421"/>
    </w:p>
    <w:p w:rsidR="00B37CA9" w:rsidRPr="00412DDB" w:rsidRDefault="00B37CA9" w:rsidP="00B37CA9">
      <w:pPr>
        <w:ind w:firstLine="720"/>
        <w:rPr>
          <w:b/>
          <w:bCs/>
        </w:rPr>
      </w:pPr>
    </w:p>
    <w:p w:rsidR="00B37CA9" w:rsidRPr="00412DDB" w:rsidRDefault="00B37CA9" w:rsidP="00961366">
      <w:pPr>
        <w:pStyle w:val="em-1"/>
      </w:pPr>
      <w:bookmarkStart w:id="422" w:name="_Toc482611749"/>
      <w:r w:rsidRPr="00412DDB">
        <w:t xml:space="preserve">7.1. Годовая бухгалтерская (финансовая) отчетность кредитной организации </w:t>
      </w:r>
      <w:r w:rsidR="00B140EC">
        <w:t>–</w:t>
      </w:r>
      <w:r w:rsidRPr="00412DDB">
        <w:t xml:space="preserve"> эмитента</w:t>
      </w:r>
      <w:bookmarkEnd w:id="422"/>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1"/>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пп</w:t>
            </w:r>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2"/>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B826BF" w:rsidRPr="00412DDB" w:rsidRDefault="00CA58BF">
            <w:pPr>
              <w:pStyle w:val="af1"/>
              <w:ind w:firstLine="0"/>
              <w:rPr>
                <w:sz w:val="22"/>
                <w:szCs w:val="22"/>
              </w:rPr>
            </w:pPr>
            <w:r>
              <w:rPr>
                <w:sz w:val="22"/>
                <w:szCs w:val="22"/>
              </w:rPr>
              <w:t xml:space="preserve">Годовая бухгалтерская отчетность была представлена </w:t>
            </w:r>
            <w:r>
              <w:rPr>
                <w:sz w:val="22"/>
                <w:szCs w:val="22"/>
              </w:rPr>
              <w:lastRenderedPageBreak/>
              <w:t>в Приложении 1 к отчету за 1-квартал 2018 года</w:t>
            </w:r>
          </w:p>
        </w:tc>
        <w:tc>
          <w:tcPr>
            <w:tcW w:w="4111" w:type="dxa"/>
            <w:tcBorders>
              <w:top w:val="single" w:sz="4" w:space="0" w:color="auto"/>
              <w:left w:val="single" w:sz="4" w:space="0" w:color="auto"/>
              <w:bottom w:val="single" w:sz="4" w:space="0" w:color="auto"/>
              <w:right w:val="single" w:sz="4" w:space="0" w:color="auto"/>
            </w:tcBorders>
          </w:tcPr>
          <w:p w:rsidR="00B826BF" w:rsidRPr="00412DDB" w:rsidRDefault="00CA58BF" w:rsidP="009D6AA8">
            <w:pPr>
              <w:pStyle w:val="af1"/>
              <w:ind w:firstLine="0"/>
              <w:jc w:val="center"/>
              <w:rPr>
                <w:sz w:val="22"/>
                <w:szCs w:val="22"/>
              </w:rPr>
            </w:pPr>
            <w:r>
              <w:rPr>
                <w:sz w:val="22"/>
                <w:szCs w:val="22"/>
              </w:rPr>
              <w:lastRenderedPageBreak/>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б) Отчетность, составленная в соответствии с международно</w:t>
      </w:r>
      <w:r w:rsidR="004E316B" w:rsidRPr="00412DDB">
        <w:t xml:space="preserve"> </w:t>
      </w:r>
      <w:r w:rsidRPr="00412DDB">
        <w:t>признанными правилами</w:t>
      </w:r>
      <w:r w:rsidRPr="00412DDB">
        <w:rPr>
          <w:rStyle w:val="af0"/>
          <w:vanish/>
        </w:rPr>
        <w:footnoteReference w:id="83"/>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пп</w:t>
            </w:r>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84"/>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CF032D" w:rsidRPr="00CF032D" w:rsidTr="0089465B">
        <w:tc>
          <w:tcPr>
            <w:tcW w:w="645" w:type="dxa"/>
          </w:tcPr>
          <w:p w:rsidR="00C41AC4" w:rsidRPr="00CF032D" w:rsidRDefault="00C41AC4" w:rsidP="00066DBF">
            <w:pPr>
              <w:pStyle w:val="af1"/>
              <w:ind w:firstLine="0"/>
              <w:rPr>
                <w:sz w:val="22"/>
                <w:szCs w:val="22"/>
              </w:rPr>
            </w:pPr>
          </w:p>
        </w:tc>
        <w:tc>
          <w:tcPr>
            <w:tcW w:w="5417" w:type="dxa"/>
          </w:tcPr>
          <w:p w:rsidR="00C41AC4" w:rsidRPr="00CF032D" w:rsidRDefault="00231266" w:rsidP="00231266">
            <w:pPr>
              <w:pStyle w:val="af1"/>
              <w:ind w:firstLine="0"/>
              <w:rPr>
                <w:sz w:val="22"/>
                <w:szCs w:val="22"/>
              </w:rPr>
            </w:pPr>
            <w:r w:rsidRPr="00231266">
              <w:rPr>
                <w:sz w:val="22"/>
                <w:szCs w:val="22"/>
              </w:rPr>
              <w:t xml:space="preserve">Годовая </w:t>
            </w:r>
            <w:r>
              <w:rPr>
                <w:sz w:val="22"/>
                <w:szCs w:val="22"/>
              </w:rPr>
              <w:t xml:space="preserve">консолидированная </w:t>
            </w:r>
            <w:r w:rsidRPr="00231266">
              <w:rPr>
                <w:sz w:val="22"/>
                <w:szCs w:val="22"/>
              </w:rPr>
              <w:t xml:space="preserve"> </w:t>
            </w:r>
            <w:r>
              <w:rPr>
                <w:sz w:val="22"/>
                <w:szCs w:val="22"/>
              </w:rPr>
              <w:t xml:space="preserve">финансовая </w:t>
            </w:r>
            <w:r w:rsidRPr="00231266">
              <w:rPr>
                <w:sz w:val="22"/>
                <w:szCs w:val="22"/>
              </w:rPr>
              <w:t xml:space="preserve">отчетность была представлена в Приложении </w:t>
            </w:r>
            <w:r>
              <w:rPr>
                <w:sz w:val="22"/>
                <w:szCs w:val="22"/>
              </w:rPr>
              <w:t>2</w:t>
            </w:r>
            <w:r w:rsidRPr="00231266">
              <w:rPr>
                <w:sz w:val="22"/>
                <w:szCs w:val="22"/>
              </w:rPr>
              <w:t xml:space="preserve"> к отчету за 1-квартал 2018 года</w:t>
            </w:r>
          </w:p>
        </w:tc>
        <w:tc>
          <w:tcPr>
            <w:tcW w:w="4111" w:type="dxa"/>
          </w:tcPr>
          <w:p w:rsidR="00C41AC4" w:rsidRPr="00CF032D" w:rsidRDefault="00571C7E" w:rsidP="00CF032D">
            <w:pPr>
              <w:pStyle w:val="af1"/>
              <w:ind w:firstLine="0"/>
              <w:jc w:val="center"/>
              <w:rPr>
                <w:sz w:val="22"/>
                <w:szCs w:val="22"/>
              </w:rPr>
            </w:pPr>
            <w:r>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231266" w:rsidP="00066DBF">
            <w:pPr>
              <w:pStyle w:val="em-4"/>
            </w:pPr>
            <w:r>
              <w:t>МСФО</w:t>
            </w:r>
          </w:p>
        </w:tc>
      </w:tr>
    </w:tbl>
    <w:p w:rsidR="00C41AC4" w:rsidRPr="00412DDB" w:rsidRDefault="00C41AC4" w:rsidP="00961366">
      <w:pPr>
        <w:pStyle w:val="em-4"/>
      </w:pPr>
    </w:p>
    <w:p w:rsidR="00B37CA9" w:rsidRPr="00412DDB" w:rsidRDefault="00B37CA9" w:rsidP="00961366">
      <w:pPr>
        <w:pStyle w:val="em-1"/>
      </w:pPr>
      <w:bookmarkStart w:id="423" w:name="_Toc482611750"/>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423"/>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412DDB" w:rsidRDefault="0098335C" w:rsidP="0098335C">
      <w:pPr>
        <w:pStyle w:val="em-4"/>
        <w:rPr>
          <w:sz w:val="24"/>
        </w:rPr>
      </w:pPr>
      <w:r w:rsidRPr="00412DDB">
        <w:rPr>
          <w:rFonts w:ascii="Courier New" w:hAnsi="Courier New" w:cs="Courier New"/>
          <w:sz w:val="14"/>
          <w:szCs w:val="14"/>
        </w:rPr>
        <w:t xml:space="preserve"> </w:t>
      </w:r>
      <w:r w:rsidRPr="00412DDB">
        <w:rPr>
          <w:sz w:val="24"/>
        </w:rPr>
        <w:t>а) Отчетность, составленная в соответствии с требованиями законодательства Российской Федерации</w:t>
      </w:r>
      <w:r w:rsidRPr="00412DDB">
        <w:rPr>
          <w:rStyle w:val="af0"/>
          <w:vanish/>
          <w:sz w:val="24"/>
        </w:rPr>
        <w:footnoteReference w:id="85"/>
      </w:r>
      <w:r w:rsidRPr="00412DDB">
        <w:rPr>
          <w:sz w:val="24"/>
        </w:rPr>
        <w:t>:</w:t>
      </w:r>
    </w:p>
    <w:p w:rsidR="00C41AC4" w:rsidRPr="00412DDB" w:rsidRDefault="00C41AC4" w:rsidP="00C41AC4">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 пп</w:t>
            </w:r>
          </w:p>
        </w:tc>
        <w:tc>
          <w:tcPr>
            <w:tcW w:w="5417"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p>
          <w:p w:rsidR="00C41AC4" w:rsidRPr="00412DDB" w:rsidRDefault="00C41AC4" w:rsidP="009458E0">
            <w:pPr>
              <w:pStyle w:val="af1"/>
              <w:ind w:firstLine="0"/>
              <w:jc w:val="center"/>
              <w:rPr>
                <w:sz w:val="22"/>
                <w:szCs w:val="22"/>
              </w:rPr>
            </w:pPr>
            <w:r w:rsidRPr="00412DDB">
              <w:rPr>
                <w:sz w:val="22"/>
                <w:szCs w:val="22"/>
              </w:rPr>
              <w:t>иного документа</w:t>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5" w:type="dxa"/>
          </w:tcPr>
          <w:p w:rsidR="00C41AC4" w:rsidRPr="00412DDB" w:rsidRDefault="00C41AC4" w:rsidP="00066DBF">
            <w:pPr>
              <w:pStyle w:val="af1"/>
              <w:ind w:firstLine="0"/>
              <w:jc w:val="center"/>
              <w:rPr>
                <w:sz w:val="22"/>
                <w:szCs w:val="22"/>
              </w:rPr>
            </w:pPr>
            <w:r w:rsidRPr="00412DDB">
              <w:rPr>
                <w:sz w:val="22"/>
                <w:szCs w:val="22"/>
              </w:rPr>
              <w:t>1</w:t>
            </w:r>
          </w:p>
        </w:tc>
        <w:tc>
          <w:tcPr>
            <w:tcW w:w="5417"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FD031A" w:rsidRPr="00412DDB" w:rsidTr="0089465B">
        <w:tc>
          <w:tcPr>
            <w:tcW w:w="645" w:type="dxa"/>
          </w:tcPr>
          <w:p w:rsidR="00FD031A" w:rsidRPr="00412DDB" w:rsidRDefault="00FD031A" w:rsidP="00066DBF">
            <w:pPr>
              <w:pStyle w:val="af1"/>
              <w:ind w:firstLine="0"/>
              <w:rPr>
                <w:sz w:val="22"/>
                <w:szCs w:val="22"/>
              </w:rPr>
            </w:pPr>
            <w:r w:rsidRPr="00412DDB">
              <w:rPr>
                <w:sz w:val="22"/>
                <w:szCs w:val="22"/>
              </w:rPr>
              <w:t>1</w:t>
            </w:r>
          </w:p>
        </w:tc>
        <w:tc>
          <w:tcPr>
            <w:tcW w:w="5417" w:type="dxa"/>
          </w:tcPr>
          <w:p w:rsidR="00FD031A" w:rsidRPr="00412DDB" w:rsidRDefault="00FD031A">
            <w:pPr>
              <w:pStyle w:val="af1"/>
              <w:ind w:firstLine="0"/>
              <w:rPr>
                <w:sz w:val="22"/>
                <w:szCs w:val="22"/>
              </w:rPr>
            </w:pPr>
            <w:r w:rsidRPr="00412DDB">
              <w:rPr>
                <w:sz w:val="22"/>
                <w:szCs w:val="22"/>
              </w:rPr>
              <w:t xml:space="preserve">Бухгалтерский баланс (публикуемая форма) на  01 </w:t>
            </w:r>
            <w:r w:rsidR="00475425">
              <w:rPr>
                <w:sz w:val="22"/>
                <w:szCs w:val="22"/>
              </w:rPr>
              <w:t>о</w:t>
            </w:r>
            <w:r w:rsidR="00475425">
              <w:rPr>
                <w:sz w:val="22"/>
                <w:szCs w:val="22"/>
              </w:rPr>
              <w:t>к</w:t>
            </w:r>
            <w:r w:rsidR="00475425">
              <w:rPr>
                <w:sz w:val="22"/>
                <w:szCs w:val="22"/>
              </w:rPr>
              <w:t>тября</w:t>
            </w:r>
            <w:r w:rsidR="00475425" w:rsidRPr="00412DDB">
              <w:rPr>
                <w:sz w:val="22"/>
                <w:szCs w:val="22"/>
              </w:rPr>
              <w:t xml:space="preserve"> </w:t>
            </w:r>
            <w:r w:rsidR="0045121A" w:rsidRPr="00412DDB">
              <w:rPr>
                <w:sz w:val="22"/>
                <w:szCs w:val="22"/>
              </w:rPr>
              <w:t>201</w:t>
            </w:r>
            <w:r w:rsidR="0045121A">
              <w:rPr>
                <w:sz w:val="22"/>
                <w:szCs w:val="22"/>
              </w:rPr>
              <w:t>8</w:t>
            </w:r>
            <w:r w:rsidR="0045121A" w:rsidRPr="00412DDB">
              <w:rPr>
                <w:sz w:val="22"/>
                <w:szCs w:val="22"/>
              </w:rPr>
              <w:t xml:space="preserve"> </w:t>
            </w:r>
            <w:r w:rsidRPr="00412DDB">
              <w:rPr>
                <w:sz w:val="22"/>
                <w:szCs w:val="22"/>
              </w:rPr>
              <w:t>года</w:t>
            </w:r>
          </w:p>
        </w:tc>
        <w:tc>
          <w:tcPr>
            <w:tcW w:w="4111" w:type="dxa"/>
          </w:tcPr>
          <w:p w:rsidR="00FD031A" w:rsidRPr="009458E0" w:rsidRDefault="00CA58BF">
            <w:pPr>
              <w:pStyle w:val="af1"/>
              <w:ind w:firstLine="0"/>
              <w:jc w:val="left"/>
              <w:rPr>
                <w:sz w:val="22"/>
              </w:rPr>
            </w:pPr>
            <w:r>
              <w:rPr>
                <w:sz w:val="22"/>
              </w:rPr>
              <w:t>Приложение 1</w:t>
            </w:r>
          </w:p>
        </w:tc>
      </w:tr>
      <w:tr w:rsidR="00B60192" w:rsidRPr="00412DDB" w:rsidTr="0089465B">
        <w:tc>
          <w:tcPr>
            <w:tcW w:w="645" w:type="dxa"/>
          </w:tcPr>
          <w:p w:rsidR="00B60192" w:rsidRPr="00412DDB" w:rsidRDefault="00B60192" w:rsidP="00066DBF">
            <w:pPr>
              <w:pStyle w:val="af1"/>
              <w:ind w:firstLine="0"/>
              <w:rPr>
                <w:sz w:val="22"/>
                <w:szCs w:val="22"/>
              </w:rPr>
            </w:pPr>
            <w:r w:rsidRPr="00412DDB">
              <w:rPr>
                <w:sz w:val="22"/>
                <w:szCs w:val="22"/>
              </w:rPr>
              <w:t>2</w:t>
            </w:r>
          </w:p>
        </w:tc>
        <w:tc>
          <w:tcPr>
            <w:tcW w:w="5417" w:type="dxa"/>
          </w:tcPr>
          <w:p w:rsidR="00B60192" w:rsidRPr="00412DDB" w:rsidRDefault="00B60192">
            <w:pPr>
              <w:pStyle w:val="af1"/>
              <w:ind w:firstLine="0"/>
              <w:rPr>
                <w:sz w:val="22"/>
                <w:szCs w:val="22"/>
              </w:rPr>
            </w:pPr>
            <w:r w:rsidRPr="00412DDB">
              <w:rPr>
                <w:sz w:val="22"/>
                <w:szCs w:val="22"/>
              </w:rPr>
              <w:t xml:space="preserve">Отчет о </w:t>
            </w:r>
            <w:r>
              <w:rPr>
                <w:sz w:val="22"/>
                <w:szCs w:val="22"/>
              </w:rPr>
              <w:t xml:space="preserve">финансовых результатах (публикуемая форма) за </w:t>
            </w:r>
            <w:r w:rsidR="00475425">
              <w:rPr>
                <w:sz w:val="22"/>
                <w:szCs w:val="22"/>
              </w:rPr>
              <w:t xml:space="preserve">9 </w:t>
            </w:r>
            <w:r w:rsidR="00CA58BF">
              <w:rPr>
                <w:sz w:val="22"/>
                <w:szCs w:val="22"/>
              </w:rPr>
              <w:t>месяцев</w:t>
            </w:r>
            <w:r w:rsidRPr="00412DDB">
              <w:rPr>
                <w:sz w:val="22"/>
                <w:szCs w:val="22"/>
              </w:rPr>
              <w:t xml:space="preserve"> </w:t>
            </w:r>
            <w:r w:rsidR="0045121A" w:rsidRPr="00412DDB">
              <w:rPr>
                <w:sz w:val="22"/>
                <w:szCs w:val="22"/>
              </w:rPr>
              <w:t>201</w:t>
            </w:r>
            <w:r w:rsidR="0045121A">
              <w:rPr>
                <w:sz w:val="22"/>
                <w:szCs w:val="22"/>
              </w:rPr>
              <w:t>8</w:t>
            </w:r>
            <w:r w:rsidR="0045121A" w:rsidRPr="00412DDB">
              <w:rPr>
                <w:sz w:val="22"/>
                <w:szCs w:val="22"/>
              </w:rPr>
              <w:t xml:space="preserve"> </w:t>
            </w:r>
            <w:r w:rsidRPr="00412DDB">
              <w:rPr>
                <w:sz w:val="22"/>
                <w:szCs w:val="22"/>
              </w:rPr>
              <w:t>года</w:t>
            </w:r>
          </w:p>
        </w:tc>
        <w:tc>
          <w:tcPr>
            <w:tcW w:w="4111" w:type="dxa"/>
          </w:tcPr>
          <w:p w:rsidR="00B60192" w:rsidRPr="009458E0"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3</w:t>
            </w:r>
          </w:p>
        </w:tc>
        <w:tc>
          <w:tcPr>
            <w:tcW w:w="5417" w:type="dxa"/>
          </w:tcPr>
          <w:p w:rsidR="00CA58BF" w:rsidRPr="00412DDB" w:rsidRDefault="00CA58BF">
            <w:pPr>
              <w:pStyle w:val="af1"/>
              <w:ind w:firstLine="0"/>
              <w:rPr>
                <w:sz w:val="22"/>
                <w:szCs w:val="22"/>
              </w:rPr>
            </w:pPr>
            <w:r w:rsidRPr="00D82176">
              <w:rPr>
                <w:sz w:val="22"/>
                <w:szCs w:val="22"/>
              </w:rPr>
              <w:t>Отчет о движении денежных средств за</w:t>
            </w:r>
            <w:r>
              <w:rPr>
                <w:sz w:val="22"/>
                <w:szCs w:val="22"/>
              </w:rPr>
              <w:t xml:space="preserve"> </w:t>
            </w:r>
            <w:r w:rsidR="00475425">
              <w:rPr>
                <w:sz w:val="22"/>
                <w:szCs w:val="22"/>
              </w:rPr>
              <w:t xml:space="preserve">9 </w:t>
            </w:r>
            <w:r>
              <w:rPr>
                <w:sz w:val="22"/>
                <w:szCs w:val="22"/>
              </w:rPr>
              <w:t>месяцев</w:t>
            </w:r>
            <w:r w:rsidRPr="00D82176">
              <w:rPr>
                <w:sz w:val="22"/>
                <w:szCs w:val="22"/>
              </w:rPr>
              <w:t xml:space="preserve"> 201</w:t>
            </w:r>
            <w:r>
              <w:rPr>
                <w:sz w:val="22"/>
                <w:szCs w:val="22"/>
              </w:rPr>
              <w:t>8</w:t>
            </w:r>
            <w:r w:rsidRPr="00D82176">
              <w:rPr>
                <w:sz w:val="22"/>
                <w:szCs w:val="22"/>
              </w:rPr>
              <w:t xml:space="preserve"> года</w:t>
            </w:r>
          </w:p>
        </w:tc>
        <w:tc>
          <w:tcPr>
            <w:tcW w:w="4111" w:type="dxa"/>
          </w:tcPr>
          <w:p w:rsidR="00CA58BF"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4</w:t>
            </w:r>
          </w:p>
        </w:tc>
        <w:tc>
          <w:tcPr>
            <w:tcW w:w="5417" w:type="dxa"/>
          </w:tcPr>
          <w:p w:rsidR="00CA58BF" w:rsidRPr="00D82176" w:rsidRDefault="00CA58BF">
            <w:pPr>
              <w:pStyle w:val="af1"/>
              <w:ind w:firstLine="0"/>
              <w:rPr>
                <w:sz w:val="22"/>
                <w:szCs w:val="22"/>
              </w:rPr>
            </w:pPr>
            <w:r w:rsidRPr="00D82176">
              <w:rPr>
                <w:sz w:val="22"/>
                <w:szCs w:val="22"/>
              </w:rPr>
              <w:t>Отчет об уровне достаточности капитала, величине резервов на покрытие сомнительных ссуд и иных а</w:t>
            </w:r>
            <w:r w:rsidRPr="00D82176">
              <w:rPr>
                <w:sz w:val="22"/>
                <w:szCs w:val="22"/>
              </w:rPr>
              <w:t>к</w:t>
            </w:r>
            <w:r w:rsidRPr="00D82176">
              <w:rPr>
                <w:sz w:val="22"/>
                <w:szCs w:val="22"/>
              </w:rPr>
              <w:t xml:space="preserve">тивов (публикуемая форма) на 01 </w:t>
            </w:r>
            <w:r w:rsidR="00475425">
              <w:rPr>
                <w:sz w:val="22"/>
                <w:szCs w:val="22"/>
              </w:rPr>
              <w:t>октября</w:t>
            </w:r>
            <w:r w:rsidR="00475425" w:rsidRPr="00D82176">
              <w:rPr>
                <w:sz w:val="22"/>
                <w:szCs w:val="22"/>
              </w:rPr>
              <w:t xml:space="preserve"> </w:t>
            </w:r>
            <w:r w:rsidRPr="00D82176">
              <w:rPr>
                <w:sz w:val="22"/>
                <w:szCs w:val="22"/>
              </w:rPr>
              <w:t>201</w:t>
            </w:r>
            <w:r>
              <w:rPr>
                <w:sz w:val="22"/>
                <w:szCs w:val="22"/>
              </w:rPr>
              <w:t>8</w:t>
            </w:r>
            <w:r w:rsidRPr="00D82176">
              <w:rPr>
                <w:sz w:val="22"/>
                <w:szCs w:val="22"/>
              </w:rPr>
              <w:t xml:space="preserve"> года</w:t>
            </w:r>
          </w:p>
        </w:tc>
        <w:tc>
          <w:tcPr>
            <w:tcW w:w="4111" w:type="dxa"/>
          </w:tcPr>
          <w:p w:rsidR="00CA58BF"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5</w:t>
            </w:r>
          </w:p>
        </w:tc>
        <w:tc>
          <w:tcPr>
            <w:tcW w:w="5417" w:type="dxa"/>
          </w:tcPr>
          <w:p w:rsidR="00CA58BF" w:rsidRPr="00D82176" w:rsidRDefault="00CA58BF">
            <w:pPr>
              <w:pStyle w:val="af1"/>
              <w:ind w:firstLine="0"/>
              <w:rPr>
                <w:sz w:val="22"/>
                <w:szCs w:val="22"/>
              </w:rPr>
            </w:pPr>
            <w:r w:rsidRPr="00D82176">
              <w:rPr>
                <w:sz w:val="22"/>
              </w:rPr>
              <w:t xml:space="preserve">Сведения об обязательных нормативах (публикуемая форма) на 01 </w:t>
            </w:r>
            <w:r w:rsidR="00475425">
              <w:rPr>
                <w:sz w:val="22"/>
              </w:rPr>
              <w:t>октября</w:t>
            </w:r>
            <w:r w:rsidR="00475425" w:rsidRPr="00D82176">
              <w:rPr>
                <w:sz w:val="22"/>
              </w:rPr>
              <w:t xml:space="preserve"> </w:t>
            </w:r>
            <w:r w:rsidRPr="00D82176">
              <w:rPr>
                <w:sz w:val="22"/>
              </w:rPr>
              <w:t>201</w:t>
            </w:r>
            <w:r>
              <w:rPr>
                <w:sz w:val="22"/>
              </w:rPr>
              <w:t>8</w:t>
            </w:r>
            <w:r w:rsidRPr="00D82176">
              <w:rPr>
                <w:sz w:val="22"/>
              </w:rPr>
              <w:t xml:space="preserve"> года</w:t>
            </w:r>
          </w:p>
        </w:tc>
        <w:tc>
          <w:tcPr>
            <w:tcW w:w="4111" w:type="dxa"/>
          </w:tcPr>
          <w:p w:rsidR="00CA58BF"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6</w:t>
            </w:r>
          </w:p>
        </w:tc>
        <w:tc>
          <w:tcPr>
            <w:tcW w:w="5417" w:type="dxa"/>
          </w:tcPr>
          <w:p w:rsidR="00CA58BF" w:rsidRPr="00D82176" w:rsidRDefault="00CA58BF" w:rsidP="00CA58BF">
            <w:pPr>
              <w:pStyle w:val="af1"/>
              <w:ind w:firstLine="0"/>
              <w:rPr>
                <w:sz w:val="22"/>
              </w:rPr>
            </w:pPr>
            <w:r w:rsidRPr="00D82176">
              <w:rPr>
                <w:sz w:val="22"/>
              </w:rPr>
              <w:t>Пояснительная записка</w:t>
            </w:r>
          </w:p>
        </w:tc>
        <w:tc>
          <w:tcPr>
            <w:tcW w:w="4111" w:type="dxa"/>
          </w:tcPr>
          <w:p w:rsidR="00CA58BF" w:rsidRDefault="00CA58BF">
            <w:pPr>
              <w:pStyle w:val="af1"/>
              <w:ind w:firstLine="0"/>
              <w:jc w:val="left"/>
              <w:rPr>
                <w:sz w:val="22"/>
              </w:rPr>
            </w:pPr>
            <w:r>
              <w:rPr>
                <w:sz w:val="22"/>
              </w:rPr>
              <w:t>Приложение 1</w:t>
            </w:r>
          </w:p>
        </w:tc>
      </w:tr>
    </w:tbl>
    <w:p w:rsidR="00733BC4" w:rsidRPr="00412DDB" w:rsidRDefault="00733BC4" w:rsidP="0098335C">
      <w:pPr>
        <w:pStyle w:val="em-4"/>
        <w:ind w:firstLine="0"/>
      </w:pPr>
    </w:p>
    <w:p w:rsidR="00B37CA9" w:rsidRPr="00412DDB" w:rsidRDefault="00B37CA9" w:rsidP="00B37CA9">
      <w:pPr>
        <w:pStyle w:val="af1"/>
        <w:rPr>
          <w:sz w:val="22"/>
          <w:szCs w:val="22"/>
        </w:rPr>
      </w:pPr>
    </w:p>
    <w:p w:rsidR="00B37CA9" w:rsidRPr="00412DDB" w:rsidRDefault="00B37CA9" w:rsidP="00B37CA9">
      <w:pPr>
        <w:pStyle w:val="af1"/>
      </w:pPr>
      <w:r w:rsidRPr="00412DDB">
        <w:t>б) Квартальная б</w:t>
      </w:r>
      <w:r w:rsidR="00037BEF" w:rsidRPr="00412DDB">
        <w:t>ух</w:t>
      </w:r>
      <w:r w:rsidRPr="00412DDB">
        <w:t>галтерская (финансовая) отчетность, составленная в соответствии с ме</w:t>
      </w:r>
      <w:r w:rsidRPr="00412DDB">
        <w:t>ж</w:t>
      </w:r>
      <w:r w:rsidRPr="00412DDB">
        <w:t>дународно</w:t>
      </w:r>
      <w:r w:rsidR="004E316B" w:rsidRPr="00412DDB">
        <w:t xml:space="preserve"> </w:t>
      </w:r>
      <w:r w:rsidRPr="00412DDB">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пп</w:t>
            </w:r>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86"/>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231266">
            <w:pPr>
              <w:pStyle w:val="af1"/>
              <w:ind w:firstLine="0"/>
            </w:pPr>
            <w:r>
              <w:t>Промежуточная</w:t>
            </w:r>
            <w:r w:rsidRPr="00231266">
              <w:t xml:space="preserve">  финансовая отчетность за </w:t>
            </w:r>
            <w:r>
              <w:t>6 м</w:t>
            </w:r>
            <w:r>
              <w:t>е</w:t>
            </w:r>
            <w:r>
              <w:t>сяцев</w:t>
            </w:r>
            <w:r w:rsidRPr="00231266">
              <w:t xml:space="preserve"> 2018 года</w:t>
            </w:r>
            <w:r w:rsidR="006A48DB">
              <w:t xml:space="preserve"> </w:t>
            </w:r>
          </w:p>
        </w:tc>
        <w:tc>
          <w:tcPr>
            <w:tcW w:w="4111" w:type="dxa"/>
          </w:tcPr>
          <w:p w:rsidR="00B37CA9" w:rsidRPr="00412DDB" w:rsidRDefault="00475425" w:rsidP="0013352C">
            <w:pPr>
              <w:pStyle w:val="af1"/>
              <w:ind w:firstLine="0"/>
              <w:jc w:val="left"/>
            </w:pPr>
            <w:r>
              <w:t>Приложение 2</w:t>
            </w:r>
          </w:p>
        </w:tc>
      </w:tr>
    </w:tbl>
    <w:p w:rsidR="00B37CA9" w:rsidRPr="00412DDB" w:rsidRDefault="00B37CA9" w:rsidP="00B37CA9">
      <w:pPr>
        <w:pStyle w:val="af1"/>
      </w:pPr>
    </w:p>
    <w:p w:rsidR="00961366" w:rsidRPr="00412DDB" w:rsidRDefault="00B37CA9" w:rsidP="00961366">
      <w:pPr>
        <w:pStyle w:val="em-4"/>
      </w:pPr>
      <w:r w:rsidRPr="00412DDB">
        <w:lastRenderedPageBreak/>
        <w:t>Стандарты (международно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231266"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1"/>
      </w:pPr>
      <w:bookmarkStart w:id="424" w:name="_Toc482611751"/>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424"/>
      <w:r w:rsidRPr="00412DDB">
        <w:rPr>
          <w:rStyle w:val="af0"/>
          <w:vanish/>
        </w:rPr>
        <w:footnoteReference w:id="87"/>
      </w:r>
    </w:p>
    <w:p w:rsidR="00961366" w:rsidRPr="00412DDB" w:rsidRDefault="00961366" w:rsidP="00961366">
      <w:pPr>
        <w:pStyle w:val="em-4"/>
      </w:pPr>
    </w:p>
    <w:p w:rsidR="00B37CA9" w:rsidRPr="00412DDB" w:rsidRDefault="00B37CA9" w:rsidP="00961366">
      <w:pPr>
        <w:pStyle w:val="em-4"/>
        <w:rPr>
          <w:b/>
          <w:i/>
        </w:rPr>
      </w:pPr>
      <w:r w:rsidRPr="00412DDB">
        <w:rPr>
          <w:b/>
          <w:i/>
        </w:rPr>
        <w:t>Годовая консолидированная финансовая отчетность, составленная в соответствии с межд</w:t>
      </w:r>
      <w:r w:rsidRPr="00412DDB">
        <w:rPr>
          <w:b/>
          <w:i/>
        </w:rPr>
        <w:t>у</w:t>
      </w:r>
      <w:r w:rsidRPr="00412DDB">
        <w:rPr>
          <w:b/>
          <w:i/>
        </w:rPr>
        <w:t>народно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пп</w:t>
            </w:r>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88"/>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FD031A" w:rsidRPr="00412DDB" w:rsidTr="00FD031A">
        <w:tc>
          <w:tcPr>
            <w:tcW w:w="648" w:type="dxa"/>
            <w:tcBorders>
              <w:top w:val="single" w:sz="4" w:space="0" w:color="auto"/>
              <w:left w:val="single" w:sz="4" w:space="0" w:color="auto"/>
              <w:bottom w:val="single" w:sz="4" w:space="0" w:color="auto"/>
              <w:right w:val="single" w:sz="4" w:space="0" w:color="auto"/>
            </w:tcBorders>
          </w:tcPr>
          <w:p w:rsidR="00FD031A" w:rsidRPr="00412DDB" w:rsidRDefault="00FD031A" w:rsidP="00E87BCA">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FD031A" w:rsidRPr="00412DDB" w:rsidRDefault="001E25D6" w:rsidP="00231266">
            <w:pPr>
              <w:pStyle w:val="af1"/>
              <w:ind w:firstLine="0"/>
              <w:jc w:val="left"/>
              <w:rPr>
                <w:sz w:val="22"/>
                <w:szCs w:val="22"/>
              </w:rPr>
            </w:pPr>
            <w:r>
              <w:rPr>
                <w:sz w:val="22"/>
                <w:szCs w:val="22"/>
              </w:rPr>
              <w:t>Годовая консолидированная финансовая отчетность, составленная в соответствии с МСФО за 201</w:t>
            </w:r>
            <w:r w:rsidR="00231266">
              <w:rPr>
                <w:sz w:val="22"/>
                <w:szCs w:val="22"/>
              </w:rPr>
              <w:t>7</w:t>
            </w:r>
            <w:r>
              <w:rPr>
                <w:sz w:val="22"/>
                <w:szCs w:val="22"/>
              </w:rPr>
              <w:t xml:space="preserve"> год, б</w:t>
            </w:r>
            <w:r>
              <w:rPr>
                <w:sz w:val="22"/>
                <w:szCs w:val="22"/>
              </w:rPr>
              <w:t>ы</w:t>
            </w:r>
            <w:r>
              <w:rPr>
                <w:sz w:val="22"/>
                <w:szCs w:val="22"/>
              </w:rPr>
              <w:t>ла представлена в Приложении 2 к отчету за 1-ый квартал 2018 года</w:t>
            </w:r>
          </w:p>
        </w:tc>
        <w:tc>
          <w:tcPr>
            <w:tcW w:w="4111" w:type="dxa"/>
            <w:tcBorders>
              <w:top w:val="single" w:sz="4" w:space="0" w:color="auto"/>
              <w:left w:val="single" w:sz="4" w:space="0" w:color="auto"/>
              <w:bottom w:val="single" w:sz="4" w:space="0" w:color="auto"/>
              <w:right w:val="single" w:sz="4" w:space="0" w:color="auto"/>
            </w:tcBorders>
          </w:tcPr>
          <w:p w:rsidR="00FD031A" w:rsidRPr="006C3428" w:rsidRDefault="001E25D6" w:rsidP="009D6AA8">
            <w:pPr>
              <w:pStyle w:val="af1"/>
              <w:ind w:firstLine="0"/>
              <w:jc w:val="center"/>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Промежуточная консолидированная финансовая отчетность, составленная в соответствии с международно признанными правилами</w:t>
      </w:r>
      <w:r w:rsidRPr="00412DDB">
        <w:rPr>
          <w:rStyle w:val="af0"/>
          <w:b/>
          <w:i/>
          <w:vanish/>
        </w:rPr>
        <w:footnoteReference w:id="89"/>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E96434" w:rsidTr="0089465B">
        <w:tc>
          <w:tcPr>
            <w:tcW w:w="648" w:type="dxa"/>
          </w:tcPr>
          <w:p w:rsidR="00B37CA9" w:rsidRPr="000018D5" w:rsidRDefault="00B37CA9" w:rsidP="00F237F6">
            <w:pPr>
              <w:pStyle w:val="af1"/>
              <w:ind w:firstLine="0"/>
              <w:rPr>
                <w:sz w:val="22"/>
                <w:szCs w:val="22"/>
              </w:rPr>
            </w:pPr>
            <w:r w:rsidRPr="000018D5">
              <w:rPr>
                <w:sz w:val="22"/>
                <w:szCs w:val="22"/>
              </w:rPr>
              <w:t>№ пп</w:t>
            </w:r>
          </w:p>
        </w:tc>
        <w:tc>
          <w:tcPr>
            <w:tcW w:w="5414" w:type="dxa"/>
          </w:tcPr>
          <w:p w:rsidR="00B37CA9" w:rsidRPr="000018D5" w:rsidRDefault="00B37CA9" w:rsidP="00F237F6">
            <w:pPr>
              <w:pStyle w:val="af1"/>
              <w:ind w:firstLine="0"/>
              <w:jc w:val="center"/>
              <w:rPr>
                <w:sz w:val="22"/>
                <w:szCs w:val="22"/>
              </w:rPr>
            </w:pPr>
            <w:r w:rsidRPr="000018D5">
              <w:rPr>
                <w:sz w:val="22"/>
                <w:szCs w:val="22"/>
              </w:rPr>
              <w:t xml:space="preserve">Наименование формы отчетности, </w:t>
            </w:r>
          </w:p>
          <w:p w:rsidR="00B37CA9" w:rsidRPr="000018D5" w:rsidRDefault="00B37CA9" w:rsidP="00F237F6">
            <w:pPr>
              <w:pStyle w:val="af1"/>
              <w:ind w:firstLine="0"/>
              <w:jc w:val="center"/>
              <w:rPr>
                <w:sz w:val="22"/>
                <w:szCs w:val="22"/>
              </w:rPr>
            </w:pPr>
            <w:r w:rsidRPr="000018D5">
              <w:rPr>
                <w:sz w:val="22"/>
                <w:szCs w:val="22"/>
              </w:rPr>
              <w:t>иного документа</w:t>
            </w:r>
            <w:r w:rsidRPr="000018D5">
              <w:rPr>
                <w:rStyle w:val="af0"/>
                <w:vanish/>
                <w:sz w:val="22"/>
                <w:szCs w:val="22"/>
              </w:rPr>
              <w:footnoteReference w:id="90"/>
            </w:r>
          </w:p>
        </w:tc>
        <w:tc>
          <w:tcPr>
            <w:tcW w:w="4111" w:type="dxa"/>
          </w:tcPr>
          <w:p w:rsidR="00B37CA9" w:rsidRPr="000018D5" w:rsidRDefault="00B37CA9" w:rsidP="00F237F6">
            <w:pPr>
              <w:pStyle w:val="af1"/>
              <w:ind w:firstLine="0"/>
              <w:jc w:val="center"/>
              <w:rPr>
                <w:sz w:val="22"/>
                <w:szCs w:val="22"/>
              </w:rPr>
            </w:pPr>
            <w:r w:rsidRPr="000018D5">
              <w:rPr>
                <w:sz w:val="22"/>
                <w:szCs w:val="22"/>
              </w:rPr>
              <w:t>Номер приложения к ежеквартальному отчету</w:t>
            </w:r>
          </w:p>
        </w:tc>
      </w:tr>
      <w:tr w:rsidR="00B37CA9" w:rsidRPr="00E96434" w:rsidTr="0089465B">
        <w:tc>
          <w:tcPr>
            <w:tcW w:w="648" w:type="dxa"/>
          </w:tcPr>
          <w:p w:rsidR="00B37CA9" w:rsidRPr="000018D5" w:rsidRDefault="00B37CA9" w:rsidP="00F237F6">
            <w:pPr>
              <w:pStyle w:val="af1"/>
              <w:ind w:firstLine="0"/>
              <w:jc w:val="center"/>
              <w:rPr>
                <w:sz w:val="22"/>
                <w:szCs w:val="22"/>
              </w:rPr>
            </w:pPr>
            <w:r w:rsidRPr="000018D5">
              <w:rPr>
                <w:sz w:val="22"/>
                <w:szCs w:val="22"/>
              </w:rPr>
              <w:t>1</w:t>
            </w:r>
          </w:p>
        </w:tc>
        <w:tc>
          <w:tcPr>
            <w:tcW w:w="5414" w:type="dxa"/>
          </w:tcPr>
          <w:p w:rsidR="00B37CA9" w:rsidRPr="000018D5" w:rsidRDefault="00B37CA9" w:rsidP="00F237F6">
            <w:pPr>
              <w:pStyle w:val="af1"/>
              <w:ind w:firstLine="0"/>
              <w:jc w:val="center"/>
              <w:rPr>
                <w:sz w:val="22"/>
                <w:szCs w:val="22"/>
              </w:rPr>
            </w:pPr>
            <w:r w:rsidRPr="000018D5">
              <w:rPr>
                <w:sz w:val="22"/>
                <w:szCs w:val="22"/>
              </w:rPr>
              <w:t>2</w:t>
            </w:r>
          </w:p>
        </w:tc>
        <w:tc>
          <w:tcPr>
            <w:tcW w:w="4111" w:type="dxa"/>
          </w:tcPr>
          <w:p w:rsidR="00B37CA9" w:rsidRPr="000018D5" w:rsidRDefault="00B37CA9" w:rsidP="00F237F6">
            <w:pPr>
              <w:pStyle w:val="af1"/>
              <w:ind w:firstLine="0"/>
              <w:jc w:val="center"/>
              <w:rPr>
                <w:sz w:val="22"/>
                <w:szCs w:val="22"/>
              </w:rPr>
            </w:pPr>
            <w:r w:rsidRPr="000018D5">
              <w:rPr>
                <w:sz w:val="22"/>
                <w:szCs w:val="22"/>
              </w:rPr>
              <w:t>3</w:t>
            </w:r>
          </w:p>
        </w:tc>
      </w:tr>
      <w:tr w:rsidR="00B37CA9" w:rsidRPr="00E96434" w:rsidTr="0089465B">
        <w:tc>
          <w:tcPr>
            <w:tcW w:w="648" w:type="dxa"/>
          </w:tcPr>
          <w:p w:rsidR="00B37CA9" w:rsidRPr="000018D5" w:rsidRDefault="00B37CA9" w:rsidP="00F237F6">
            <w:pPr>
              <w:pStyle w:val="af1"/>
              <w:ind w:firstLine="0"/>
              <w:rPr>
                <w:sz w:val="22"/>
                <w:szCs w:val="22"/>
              </w:rPr>
            </w:pPr>
          </w:p>
        </w:tc>
        <w:tc>
          <w:tcPr>
            <w:tcW w:w="5414" w:type="dxa"/>
          </w:tcPr>
          <w:p w:rsidR="00B37CA9" w:rsidRPr="000018D5" w:rsidRDefault="00FD031A">
            <w:pPr>
              <w:pStyle w:val="af1"/>
              <w:ind w:firstLine="0"/>
              <w:rPr>
                <w:sz w:val="22"/>
                <w:szCs w:val="22"/>
              </w:rPr>
            </w:pPr>
            <w:r w:rsidRPr="000018D5">
              <w:rPr>
                <w:sz w:val="22"/>
                <w:szCs w:val="22"/>
              </w:rPr>
              <w:t>Промежуточная консолидированная финансовая о</w:t>
            </w:r>
            <w:r w:rsidRPr="000018D5">
              <w:rPr>
                <w:sz w:val="22"/>
                <w:szCs w:val="22"/>
              </w:rPr>
              <w:t>т</w:t>
            </w:r>
            <w:r w:rsidRPr="000018D5">
              <w:rPr>
                <w:sz w:val="22"/>
                <w:szCs w:val="22"/>
              </w:rPr>
              <w:t xml:space="preserve">четность  за отчетный период, состоящий из </w:t>
            </w:r>
            <w:r w:rsidR="00475425">
              <w:rPr>
                <w:sz w:val="22"/>
                <w:szCs w:val="22"/>
              </w:rPr>
              <w:t>6</w:t>
            </w:r>
            <w:r w:rsidRPr="000018D5">
              <w:rPr>
                <w:sz w:val="22"/>
                <w:szCs w:val="22"/>
              </w:rPr>
              <w:t>-</w:t>
            </w:r>
            <w:r w:rsidR="00475425">
              <w:rPr>
                <w:sz w:val="22"/>
                <w:szCs w:val="22"/>
              </w:rPr>
              <w:t>ти</w:t>
            </w:r>
            <w:r w:rsidRPr="000018D5">
              <w:rPr>
                <w:sz w:val="22"/>
                <w:szCs w:val="22"/>
              </w:rPr>
              <w:t xml:space="preserve"> м</w:t>
            </w:r>
            <w:r w:rsidRPr="000018D5">
              <w:rPr>
                <w:sz w:val="22"/>
                <w:szCs w:val="22"/>
              </w:rPr>
              <w:t>е</w:t>
            </w:r>
            <w:r w:rsidRPr="000018D5">
              <w:rPr>
                <w:sz w:val="22"/>
                <w:szCs w:val="22"/>
              </w:rPr>
              <w:t xml:space="preserve">сяцев </w:t>
            </w:r>
            <w:r w:rsidR="00E96434" w:rsidRPr="000018D5">
              <w:rPr>
                <w:sz w:val="22"/>
                <w:szCs w:val="22"/>
              </w:rPr>
              <w:t xml:space="preserve">2018 </w:t>
            </w:r>
            <w:r w:rsidRPr="000018D5">
              <w:rPr>
                <w:sz w:val="22"/>
                <w:szCs w:val="22"/>
              </w:rPr>
              <w:t>года.</w:t>
            </w:r>
          </w:p>
        </w:tc>
        <w:tc>
          <w:tcPr>
            <w:tcW w:w="4111" w:type="dxa"/>
          </w:tcPr>
          <w:p w:rsidR="00B37CA9" w:rsidRPr="000018D5" w:rsidRDefault="001E25D6" w:rsidP="009D6AA8">
            <w:pPr>
              <w:pStyle w:val="af1"/>
              <w:ind w:firstLine="0"/>
              <w:jc w:val="left"/>
              <w:rPr>
                <w:sz w:val="22"/>
                <w:szCs w:val="22"/>
              </w:rPr>
            </w:pPr>
            <w:r>
              <w:rPr>
                <w:sz w:val="22"/>
                <w:szCs w:val="22"/>
              </w:rPr>
              <w:t>Приложение 2</w:t>
            </w:r>
          </w:p>
        </w:tc>
      </w:tr>
    </w:tbl>
    <w:p w:rsidR="00961366" w:rsidRPr="00412DDB" w:rsidRDefault="00961366" w:rsidP="00961366">
      <w:pPr>
        <w:pStyle w:val="em-4"/>
      </w:pPr>
    </w:p>
    <w:p w:rsidR="00B37CA9" w:rsidRPr="00412DDB" w:rsidRDefault="00B37CA9" w:rsidP="00961366">
      <w:pPr>
        <w:pStyle w:val="em-1"/>
      </w:pPr>
      <w:bookmarkStart w:id="425" w:name="_Toc482611752"/>
      <w:r w:rsidRPr="00412DDB">
        <w:t xml:space="preserve">7.4. Сведения об учетной политике кредитной организации </w:t>
      </w:r>
      <w:r w:rsidR="00B140EC">
        <w:t>–</w:t>
      </w:r>
      <w:r w:rsidRPr="00412DDB">
        <w:t xml:space="preserve"> эмитента</w:t>
      </w:r>
      <w:bookmarkEnd w:id="425"/>
      <w:r w:rsidRPr="00412DDB">
        <w:rPr>
          <w:rStyle w:val="af0"/>
          <w:vanish/>
        </w:rPr>
        <w:footnoteReference w:id="91"/>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4A2D2E" w:rsidRDefault="004A2D2E" w:rsidP="004A2D2E">
      <w:pPr>
        <w:ind w:left="476"/>
        <w:rPr>
          <w:rFonts w:eastAsia="Arial Unicode MS"/>
          <w:sz w:val="20"/>
          <w:szCs w:val="20"/>
        </w:rPr>
      </w:pPr>
      <w:r w:rsidRPr="000018D5">
        <w:rPr>
          <w:rFonts w:eastAsia="Arial Unicode MS"/>
          <w:sz w:val="20"/>
          <w:szCs w:val="20"/>
        </w:rPr>
        <w:t>Бухгалтерский учет осуществлялся в соответствии с положениями Учетной политики Банка на 2017 год (утве</w:t>
      </w:r>
      <w:r w:rsidRPr="000018D5">
        <w:rPr>
          <w:rFonts w:eastAsia="Arial Unicode MS"/>
          <w:sz w:val="20"/>
          <w:szCs w:val="20"/>
        </w:rPr>
        <w:t>р</w:t>
      </w:r>
      <w:r w:rsidRPr="000018D5">
        <w:rPr>
          <w:rFonts w:eastAsia="Arial Unicode MS"/>
          <w:sz w:val="20"/>
          <w:szCs w:val="20"/>
        </w:rPr>
        <w:t>ждена за № 04-00053/15-(0) 31 декабря 2015 года), введенной в действие Приказом Председателя Правления № 07-01371/15-(0) от 31 декабря 2015</w:t>
      </w:r>
      <w:r w:rsidRPr="000018D5">
        <w:rPr>
          <w:rFonts w:eastAsia="Arial Unicode MS"/>
          <w:sz w:val="20"/>
          <w:szCs w:val="20"/>
          <w:lang w:val="en-US"/>
        </w:rPr>
        <w:t> </w:t>
      </w:r>
      <w:r w:rsidRPr="000018D5">
        <w:rPr>
          <w:rFonts w:eastAsia="Arial Unicode MS"/>
          <w:sz w:val="20"/>
          <w:szCs w:val="20"/>
        </w:rPr>
        <w:t>года. В течение 2017 года в Учетную политику вносились изменения в соо</w:t>
      </w:r>
      <w:r w:rsidRPr="000018D5">
        <w:rPr>
          <w:rFonts w:eastAsia="Arial Unicode MS"/>
          <w:sz w:val="20"/>
          <w:szCs w:val="20"/>
        </w:rPr>
        <w:t>т</w:t>
      </w:r>
      <w:r w:rsidRPr="000018D5">
        <w:rPr>
          <w:rFonts w:eastAsia="Arial Unicode MS"/>
          <w:sz w:val="20"/>
          <w:szCs w:val="20"/>
        </w:rPr>
        <w:t>ветствии с Указаниями ЦБ РФ № 3054-У и № 4167-У, применяемые с 1 января 2017 года.</w:t>
      </w:r>
    </w:p>
    <w:p w:rsidR="005B6791" w:rsidRPr="000018D5" w:rsidRDefault="005B6791" w:rsidP="004A2D2E">
      <w:pPr>
        <w:ind w:left="476"/>
        <w:rPr>
          <w:rFonts w:eastAsia="Arial Unicode MS"/>
          <w:sz w:val="20"/>
          <w:szCs w:val="20"/>
        </w:rPr>
      </w:pPr>
      <w:r>
        <w:rPr>
          <w:rFonts w:eastAsia="Arial Unicode MS"/>
          <w:sz w:val="20"/>
          <w:szCs w:val="20"/>
        </w:rPr>
        <w:t xml:space="preserve">В течение </w:t>
      </w:r>
      <w:r w:rsidR="00963140">
        <w:rPr>
          <w:rFonts w:eastAsia="Arial Unicode MS"/>
          <w:sz w:val="20"/>
          <w:szCs w:val="20"/>
        </w:rPr>
        <w:t>3</w:t>
      </w:r>
      <w:r>
        <w:rPr>
          <w:rFonts w:eastAsia="Arial Unicode MS"/>
          <w:sz w:val="20"/>
          <w:szCs w:val="20"/>
        </w:rPr>
        <w:t>-го квартала 2018 года изменения в Учетную политику не вносились.</w:t>
      </w:r>
    </w:p>
    <w:p w:rsidR="004A2D2E" w:rsidRPr="000018D5" w:rsidRDefault="004A2D2E" w:rsidP="004A2D2E">
      <w:pPr>
        <w:ind w:left="476"/>
        <w:rPr>
          <w:rFonts w:eastAsia="Arial Unicode MS"/>
          <w:sz w:val="20"/>
          <w:szCs w:val="20"/>
        </w:rPr>
      </w:pPr>
    </w:p>
    <w:p w:rsidR="004A2D2E" w:rsidRPr="000018D5" w:rsidRDefault="004A2D2E" w:rsidP="004A2D2E">
      <w:pPr>
        <w:ind w:left="476"/>
        <w:rPr>
          <w:rFonts w:eastAsia="Arial Unicode MS"/>
          <w:sz w:val="20"/>
          <w:szCs w:val="20"/>
        </w:rPr>
      </w:pPr>
      <w:r w:rsidRPr="000018D5">
        <w:rPr>
          <w:rFonts w:eastAsia="Arial Unicode MS"/>
          <w:sz w:val="20"/>
          <w:szCs w:val="20"/>
        </w:rPr>
        <w:t>Учетная политика Банка отвечает требованиям действующего законодательства Российской Федерации и норм</w:t>
      </w:r>
      <w:r w:rsidRPr="000018D5">
        <w:rPr>
          <w:rFonts w:eastAsia="Arial Unicode MS"/>
          <w:sz w:val="20"/>
          <w:szCs w:val="20"/>
        </w:rPr>
        <w:t>а</w:t>
      </w:r>
      <w:r w:rsidRPr="000018D5">
        <w:rPr>
          <w:rFonts w:eastAsia="Arial Unicode MS"/>
          <w:sz w:val="20"/>
          <w:szCs w:val="20"/>
        </w:rPr>
        <w:t>тивных актов Банка России по бухгалтерскому учету. Установленные способы ведения бухгалтерского учета применяются всеми структурными подразделениями Банка, независимо от их места расположения.</w:t>
      </w:r>
    </w:p>
    <w:p w:rsidR="004A2D2E" w:rsidRPr="000018D5" w:rsidRDefault="004A2D2E" w:rsidP="004A2D2E">
      <w:pPr>
        <w:ind w:left="476"/>
        <w:rPr>
          <w:rFonts w:eastAsia="Arial Unicode MS"/>
          <w:sz w:val="20"/>
          <w:szCs w:val="20"/>
        </w:rPr>
      </w:pPr>
    </w:p>
    <w:p w:rsidR="004A2D2E" w:rsidRPr="000018D5" w:rsidRDefault="004A2D2E" w:rsidP="004A2D2E">
      <w:pPr>
        <w:ind w:left="476"/>
        <w:rPr>
          <w:rFonts w:eastAsia="Arial Unicode MS"/>
          <w:sz w:val="20"/>
          <w:szCs w:val="20"/>
        </w:rPr>
      </w:pPr>
    </w:p>
    <w:p w:rsidR="00B60192" w:rsidRPr="000018D5" w:rsidRDefault="00B60192" w:rsidP="00B60192">
      <w:pPr>
        <w:pStyle w:val="em-4"/>
        <w:rPr>
          <w:color w:val="FF0000"/>
        </w:rPr>
      </w:pPr>
    </w:p>
    <w:p w:rsidR="00844645" w:rsidRPr="000018D5" w:rsidRDefault="00844645" w:rsidP="00006439">
      <w:pPr>
        <w:pStyle w:val="em-4"/>
        <w:ind w:left="284"/>
        <w:rPr>
          <w:color w:val="FF0000"/>
        </w:rPr>
      </w:pPr>
    </w:p>
    <w:p w:rsidR="00B37CA9" w:rsidRPr="00412DDB" w:rsidRDefault="00B37CA9" w:rsidP="00D345A4">
      <w:pPr>
        <w:pStyle w:val="em-1"/>
      </w:pPr>
      <w:bookmarkStart w:id="426" w:name="_Toc482611753"/>
      <w:r w:rsidRPr="00412DDB">
        <w:t>7.5. Сведения об общей сумме экспорта, а также о доле, которую составляет экспорт в общем объеме продаж</w:t>
      </w:r>
      <w:bookmarkEnd w:id="426"/>
      <w:r w:rsidRPr="00412DDB">
        <w:rPr>
          <w:rStyle w:val="af0"/>
          <w:vanish/>
        </w:rPr>
        <w:footnoteReference w:id="92"/>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427" w:name="_Toc482611754"/>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427"/>
      <w:r w:rsidRPr="00F540AF">
        <w:rPr>
          <w:rStyle w:val="af0"/>
          <w:vanish/>
        </w:rPr>
        <w:footnoteReference w:id="93"/>
      </w:r>
    </w:p>
    <w:p w:rsidR="002D7413" w:rsidRPr="00412DDB" w:rsidRDefault="002D7413" w:rsidP="00D345A4">
      <w:pPr>
        <w:pStyle w:val="em-4"/>
        <w:rPr>
          <w:color w:val="000000"/>
          <w:sz w:val="20"/>
          <w:szCs w:val="20"/>
        </w:rPr>
      </w:pPr>
      <w:bookmarkStart w:id="428" w:name="_Toc288724684"/>
    </w:p>
    <w:p w:rsidR="00D345A4" w:rsidRPr="00412DDB" w:rsidRDefault="00203514" w:rsidP="00D345A4">
      <w:pPr>
        <w:pStyle w:val="em-4"/>
        <w:rPr>
          <w:color w:val="000000"/>
        </w:rPr>
      </w:pPr>
      <w:r w:rsidRPr="00412DDB">
        <w:rPr>
          <w:color w:val="000000"/>
        </w:rPr>
        <w:t xml:space="preserve">В течение </w:t>
      </w:r>
      <w:r w:rsidR="00E96434" w:rsidRPr="00412DDB">
        <w:rPr>
          <w:color w:val="000000"/>
        </w:rPr>
        <w:t>201</w:t>
      </w:r>
      <w:r w:rsidR="00E96434">
        <w:rPr>
          <w:color w:val="000000"/>
        </w:rPr>
        <w:t>7</w:t>
      </w:r>
      <w:r w:rsidR="00E96434" w:rsidRPr="00412DDB">
        <w:rPr>
          <w:color w:val="000000"/>
        </w:rPr>
        <w:t xml:space="preserve"> </w:t>
      </w:r>
      <w:r w:rsidRPr="00412DDB">
        <w:rPr>
          <w:color w:val="000000"/>
        </w:rPr>
        <w:t>года</w:t>
      </w:r>
      <w:r w:rsidR="00B218C0" w:rsidRPr="00412DDB">
        <w:rPr>
          <w:color w:val="000000"/>
        </w:rPr>
        <w:t xml:space="preserve"> </w:t>
      </w:r>
      <w:r w:rsidR="002D7413" w:rsidRPr="00412DDB">
        <w:rPr>
          <w:color w:val="000000"/>
        </w:rPr>
        <w:t xml:space="preserve">и </w:t>
      </w:r>
      <w:r w:rsidR="00475425">
        <w:rPr>
          <w:color w:val="000000"/>
        </w:rPr>
        <w:t xml:space="preserve">9 </w:t>
      </w:r>
      <w:r w:rsidR="001E25D6">
        <w:rPr>
          <w:color w:val="000000"/>
        </w:rPr>
        <w:t>месяцев</w:t>
      </w:r>
      <w:r w:rsidR="002D7413" w:rsidRPr="00412DDB">
        <w:rPr>
          <w:color w:val="000000"/>
        </w:rPr>
        <w:t xml:space="preserve"> </w:t>
      </w:r>
      <w:r w:rsidR="00E96434" w:rsidRPr="00412DDB">
        <w:rPr>
          <w:color w:val="000000"/>
        </w:rPr>
        <w:t>201</w:t>
      </w:r>
      <w:r w:rsidR="00E96434">
        <w:rPr>
          <w:color w:val="000000"/>
        </w:rPr>
        <w:t>8</w:t>
      </w:r>
      <w:r w:rsidR="00E96434" w:rsidRPr="00412DDB">
        <w:rPr>
          <w:color w:val="000000"/>
        </w:rPr>
        <w:t xml:space="preserve"> </w:t>
      </w:r>
      <w:r w:rsidR="002D7413" w:rsidRPr="00412DDB">
        <w:rPr>
          <w:color w:val="000000"/>
        </w:rPr>
        <w:t>года существенных изменений в составе имущества кредитной организации не произошло.</w:t>
      </w:r>
      <w:bookmarkEnd w:id="428"/>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r w:rsidRPr="00412DDB">
              <w:t>пп</w:t>
            </w:r>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429" w:name="_Toc482611755"/>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429"/>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94"/>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организации</w:t>
            </w:r>
            <w:r w:rsidR="00B140EC">
              <w:rPr>
                <w:sz w:val="22"/>
                <w:szCs w:val="22"/>
              </w:rPr>
              <w:t>–</w:t>
            </w:r>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pPr>
              <w:pStyle w:val="prilozhenie"/>
              <w:ind w:firstLine="0"/>
              <w:rPr>
                <w:sz w:val="22"/>
                <w:szCs w:val="22"/>
              </w:rPr>
            </w:pPr>
            <w:r w:rsidRPr="00412DDB">
              <w:rPr>
                <w:sz w:val="22"/>
                <w:szCs w:val="22"/>
              </w:rPr>
              <w:t xml:space="preserve">В течение </w:t>
            </w:r>
            <w:r w:rsidR="00E96434" w:rsidRPr="00412DDB">
              <w:rPr>
                <w:sz w:val="22"/>
                <w:szCs w:val="22"/>
              </w:rPr>
              <w:t>201</w:t>
            </w:r>
            <w:r w:rsidR="00E96434">
              <w:rPr>
                <w:sz w:val="22"/>
                <w:szCs w:val="22"/>
              </w:rPr>
              <w:t>7</w:t>
            </w:r>
            <w:r w:rsidR="00E96434" w:rsidRPr="00412DDB">
              <w:rPr>
                <w:sz w:val="22"/>
                <w:szCs w:val="22"/>
              </w:rPr>
              <w:t xml:space="preserve"> </w:t>
            </w:r>
            <w:r w:rsidRPr="00412DDB">
              <w:rPr>
                <w:sz w:val="22"/>
                <w:szCs w:val="22"/>
              </w:rPr>
              <w:t>года</w:t>
            </w:r>
            <w:r w:rsidR="00030CAC" w:rsidRPr="00412DDB">
              <w:rPr>
                <w:sz w:val="22"/>
                <w:szCs w:val="22"/>
              </w:rPr>
              <w:t xml:space="preserve"> и </w:t>
            </w:r>
            <w:r w:rsidR="00475425">
              <w:rPr>
                <w:sz w:val="22"/>
                <w:szCs w:val="22"/>
              </w:rPr>
              <w:t>9</w:t>
            </w:r>
            <w:r w:rsidR="00D22336" w:rsidRPr="00D22336">
              <w:rPr>
                <w:sz w:val="22"/>
                <w:szCs w:val="22"/>
              </w:rPr>
              <w:t>-</w:t>
            </w:r>
            <w:r w:rsidR="001E25D6">
              <w:rPr>
                <w:sz w:val="22"/>
                <w:szCs w:val="22"/>
              </w:rPr>
              <w:t>ти</w:t>
            </w:r>
            <w:r w:rsidR="001E25D6" w:rsidRPr="00412DDB">
              <w:rPr>
                <w:sz w:val="22"/>
                <w:szCs w:val="22"/>
              </w:rPr>
              <w:t xml:space="preserve"> </w:t>
            </w:r>
            <w:r w:rsidR="00D22336">
              <w:rPr>
                <w:sz w:val="22"/>
                <w:szCs w:val="22"/>
              </w:rPr>
              <w:t>месяцев</w:t>
            </w:r>
            <w:r w:rsidR="00030CAC" w:rsidRPr="00412DDB">
              <w:rPr>
                <w:sz w:val="22"/>
                <w:szCs w:val="22"/>
              </w:rPr>
              <w:t xml:space="preserve"> </w:t>
            </w:r>
            <w:r w:rsidR="00E96434" w:rsidRPr="00412DDB">
              <w:rPr>
                <w:sz w:val="22"/>
                <w:szCs w:val="22"/>
              </w:rPr>
              <w:t>201</w:t>
            </w:r>
            <w:r w:rsidR="00E96434">
              <w:rPr>
                <w:sz w:val="22"/>
                <w:szCs w:val="22"/>
              </w:rPr>
              <w:t>8</w:t>
            </w:r>
            <w:r w:rsidR="00E96434" w:rsidRPr="00412DDB">
              <w:rPr>
                <w:sz w:val="22"/>
                <w:szCs w:val="22"/>
              </w:rPr>
              <w:t xml:space="preserve"> </w:t>
            </w:r>
            <w:r w:rsidR="00030CAC" w:rsidRPr="00412DDB">
              <w:rPr>
                <w:sz w:val="22"/>
                <w:szCs w:val="22"/>
              </w:rPr>
              <w:t>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1E25D6" w:rsidRDefault="001E25D6" w:rsidP="00D345A4">
      <w:pPr>
        <w:pStyle w:val="em-"/>
      </w:pPr>
      <w:bookmarkStart w:id="430" w:name="_Toc482611756"/>
    </w:p>
    <w:p w:rsidR="001E25D6" w:rsidRPr="009D6AA8" w:rsidRDefault="001E25D6" w:rsidP="00D345A4">
      <w:pPr>
        <w:pStyle w:val="em-"/>
        <w:sectPr w:rsidR="001E25D6" w:rsidRPr="009D6AA8" w:rsidSect="00396FF7">
          <w:pgSz w:w="11906" w:h="16838" w:code="9"/>
          <w:pgMar w:top="709" w:right="707" w:bottom="851" w:left="993" w:header="709" w:footer="397" w:gutter="0"/>
          <w:pgNumType w:start="0"/>
          <w:cols w:space="708"/>
          <w:docGrid w:linePitch="360"/>
        </w:sectPr>
      </w:pPr>
    </w:p>
    <w:p w:rsidR="00B37CA9" w:rsidRPr="00412DDB" w:rsidRDefault="00B37CA9" w:rsidP="00D345A4">
      <w:pPr>
        <w:pStyle w:val="em-"/>
      </w:pPr>
      <w:r w:rsidRPr="00412DDB">
        <w:rPr>
          <w:lang w:val="en-US"/>
        </w:rPr>
        <w:lastRenderedPageBreak/>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430"/>
    </w:p>
    <w:p w:rsidR="00D345A4" w:rsidRPr="00412DDB" w:rsidRDefault="00D345A4" w:rsidP="00D345A4">
      <w:pPr>
        <w:pStyle w:val="em-1"/>
      </w:pPr>
    </w:p>
    <w:p w:rsidR="00443833" w:rsidRPr="00412DDB" w:rsidRDefault="00443833" w:rsidP="00443833">
      <w:pPr>
        <w:pStyle w:val="em-1"/>
      </w:pPr>
      <w:bookmarkStart w:id="431" w:name="_Toc364086365"/>
      <w:bookmarkStart w:id="432" w:name="_Toc482611757"/>
      <w:r w:rsidRPr="00412DDB">
        <w:t xml:space="preserve">8.1. Дополнительные сведения о кредитной организации </w:t>
      </w:r>
      <w:r w:rsidR="00B140EC">
        <w:t>–</w:t>
      </w:r>
      <w:r w:rsidRPr="00412DDB">
        <w:t xml:space="preserve"> эмитенте</w:t>
      </w:r>
      <w:bookmarkEnd w:id="431"/>
      <w:bookmarkEnd w:id="432"/>
    </w:p>
    <w:p w:rsidR="00443833" w:rsidRPr="00412DDB" w:rsidRDefault="00443833" w:rsidP="00443833">
      <w:pPr>
        <w:pStyle w:val="em-7"/>
      </w:pPr>
    </w:p>
    <w:p w:rsidR="00443833" w:rsidRPr="00412DDB" w:rsidRDefault="00443833" w:rsidP="00443833">
      <w:pPr>
        <w:pStyle w:val="em-7"/>
      </w:pPr>
      <w:bookmarkStart w:id="433" w:name="_Toc364086366"/>
      <w:bookmarkStart w:id="434" w:name="_Toc482611758"/>
      <w:r w:rsidRPr="00412DDB">
        <w:t>8.1.1. Сведения о размере, структуре уставного капитала кредитной организации – эмитента</w:t>
      </w:r>
      <w:bookmarkEnd w:id="433"/>
      <w:bookmarkEnd w:id="434"/>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95"/>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lastRenderedPageBreak/>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435" w:name="_Toc364086367"/>
      <w:bookmarkStart w:id="436" w:name="_Toc482611759"/>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435"/>
      <w:bookmarkEnd w:id="436"/>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с даты начала текущего года до даты окончания отчетного квартала: </w:t>
      </w:r>
    </w:p>
    <w:p w:rsidR="00443833" w:rsidRDefault="00443833" w:rsidP="00443833">
      <w:pPr>
        <w:pStyle w:val="prilozhenie"/>
        <w:rPr>
          <w:sz w:val="22"/>
          <w:szCs w:val="22"/>
        </w:rPr>
      </w:pPr>
    </w:p>
    <w:p w:rsidR="005E2822" w:rsidRPr="00412DDB" w:rsidRDefault="005E2822" w:rsidP="00443833">
      <w:pPr>
        <w:pStyle w:val="prilozhenie"/>
        <w:rPr>
          <w:sz w:val="22"/>
          <w:szCs w:val="22"/>
        </w:rPr>
      </w:pPr>
      <w:r>
        <w:rPr>
          <w:sz w:val="22"/>
          <w:szCs w:val="22"/>
        </w:rPr>
        <w:t>Изменений размера уставного капитала в отчетном периоде не происходило.</w:t>
      </w:r>
    </w:p>
    <w:p w:rsidR="00443833" w:rsidRPr="00412DDB" w:rsidRDefault="00443833" w:rsidP="00443833">
      <w:pPr>
        <w:pStyle w:val="em-4"/>
      </w:pPr>
    </w:p>
    <w:p w:rsidR="00443833" w:rsidRPr="00412DDB" w:rsidRDefault="00443833" w:rsidP="00443833">
      <w:pPr>
        <w:pStyle w:val="em-7"/>
      </w:pPr>
      <w:bookmarkStart w:id="437" w:name="_Toc364086368"/>
      <w:bookmarkStart w:id="438" w:name="_Toc482611760"/>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437"/>
      <w:bookmarkEnd w:id="438"/>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7D2429" w:rsidRPr="002E7268" w:rsidRDefault="007D2429" w:rsidP="007D2429">
            <w:pPr>
              <w:ind w:firstLine="539"/>
              <w:jc w:val="both"/>
              <w:rPr>
                <w:sz w:val="22"/>
                <w:szCs w:val="20"/>
              </w:rPr>
            </w:pPr>
            <w:r w:rsidRPr="002E7268">
              <w:rPr>
                <w:sz w:val="22"/>
                <w:szCs w:val="20"/>
              </w:rPr>
              <w:t>Банк обязан в сроки, предусмотренные Федеральным законом «Об акционерных обществах», и</w:t>
            </w:r>
            <w:r w:rsidRPr="002E7268">
              <w:rPr>
                <w:sz w:val="22"/>
                <w:szCs w:val="20"/>
              </w:rPr>
              <w:t>н</w:t>
            </w:r>
            <w:r w:rsidRPr="002E7268">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7D2429" w:rsidRPr="002E7268" w:rsidRDefault="007D2429" w:rsidP="007D2429">
            <w:pPr>
              <w:pStyle w:val="em-4"/>
              <w:rPr>
                <w:szCs w:val="20"/>
              </w:rPr>
            </w:pPr>
            <w:r w:rsidRPr="002E7268">
              <w:rPr>
                <w:szCs w:val="20"/>
              </w:rPr>
              <w:t>В сообщении о проведении Общего собрания акционеров Банка должны содержаться сведения, установленные нормативно–правовыми актами Российской Федерации.</w:t>
            </w:r>
          </w:p>
          <w:p w:rsidR="007D2429" w:rsidRPr="002E7268" w:rsidRDefault="007D2429" w:rsidP="007D2429">
            <w:pPr>
              <w:ind w:firstLine="539"/>
              <w:jc w:val="both"/>
              <w:rPr>
                <w:sz w:val="20"/>
                <w:szCs w:val="20"/>
              </w:rPr>
            </w:pPr>
            <w:r w:rsidRPr="002E7268">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20 (двадцать) дней до даты его проведения , а сообщение о проведении Общего собрания акционеров, повестка дня которого содержит вопрос о реорг</w:t>
            </w:r>
            <w:r w:rsidRPr="002E7268">
              <w:rPr>
                <w:sz w:val="22"/>
                <w:szCs w:val="20"/>
              </w:rPr>
              <w:t>а</w:t>
            </w:r>
            <w:r w:rsidRPr="002E7268">
              <w:rPr>
                <w:sz w:val="22"/>
                <w:szCs w:val="20"/>
              </w:rPr>
              <w:t>низации Банка, – не позднее, чем за 30 (тридцать) дней до даты его проведения. В случае если предлага</w:t>
            </w:r>
            <w:r w:rsidRPr="002E7268">
              <w:rPr>
                <w:sz w:val="22"/>
                <w:szCs w:val="20"/>
              </w:rPr>
              <w:t>е</w:t>
            </w:r>
            <w:r w:rsidRPr="002E7268">
              <w:rPr>
                <w:sz w:val="22"/>
                <w:szCs w:val="20"/>
              </w:rPr>
              <w:t>мая повестка дня внеочередного общего собрания акционеров содержит вопрос об избрании членов Сов</w:t>
            </w:r>
            <w:r w:rsidRPr="002E7268">
              <w:rPr>
                <w:sz w:val="22"/>
                <w:szCs w:val="20"/>
              </w:rPr>
              <w:t>е</w:t>
            </w:r>
            <w:r w:rsidRPr="002E7268">
              <w:rPr>
                <w:sz w:val="22"/>
                <w:szCs w:val="20"/>
              </w:rPr>
              <w:t>та директоров Банка и (или) о досрочном прекращении полномочий этого органа, сообщение о провед</w:t>
            </w:r>
            <w:r w:rsidRPr="002E7268">
              <w:rPr>
                <w:sz w:val="22"/>
                <w:szCs w:val="20"/>
              </w:rPr>
              <w:t>е</w:t>
            </w:r>
            <w:r w:rsidRPr="002E7268">
              <w:rPr>
                <w:sz w:val="22"/>
                <w:szCs w:val="20"/>
              </w:rPr>
              <w:t>нии Общего собрания акционеров должно быть сделано не позднее чем за 50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lastRenderedPageBreak/>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 xml:space="preserve">датов в Совет директоров Банка, Ревизионную комиссию и Счетную комиссию Банка, число которых не может превышать количественный состав соответствующего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439" w:name="_Toc364086369"/>
      <w:bookmarkStart w:id="440" w:name="_Toc482611761"/>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439"/>
      <w:bookmarkEnd w:id="440"/>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96"/>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FE092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C3631A" w:rsidRDefault="00C3631A" w:rsidP="00C3631A">
            <w:pPr>
              <w:pStyle w:val="em-4"/>
              <w:rPr>
                <w:b/>
                <w:bCs/>
              </w:rPr>
            </w:pPr>
            <w:r>
              <w:t xml:space="preserve">По состоянию на 01.10.2018 </w:t>
            </w:r>
            <w:r w:rsidRPr="00412DDB">
              <w:t>кредитная организ</w:t>
            </w:r>
            <w:r w:rsidRPr="00412DDB">
              <w:t>а</w:t>
            </w:r>
            <w:r w:rsidRPr="00412DDB">
              <w:t xml:space="preserve">ция </w:t>
            </w:r>
            <w:r>
              <w:t>–</w:t>
            </w:r>
            <w:r w:rsidRPr="00412DDB">
              <w:t xml:space="preserve"> эмитент </w:t>
            </w:r>
            <w:r>
              <w:t>не владеет</w:t>
            </w:r>
            <w:r w:rsidRPr="00412DDB">
              <w:t xml:space="preserve"> не менее чем 5 процентами </w:t>
            </w:r>
            <w:r w:rsidRPr="00412DDB">
              <w:lastRenderedPageBreak/>
              <w:t>уставного капитала либо не менее чем 5 процентами обыкновенных акций</w:t>
            </w:r>
            <w:r w:rsidRPr="00412DDB">
              <w:rPr>
                <w:rStyle w:val="af0"/>
                <w:vanish/>
              </w:rPr>
              <w:footnoteReference w:id="97"/>
            </w:r>
            <w:r>
              <w:t xml:space="preserve"> каккого-либо юридического лица</w:t>
            </w:r>
            <w:r>
              <w:rPr>
                <w:b/>
                <w:bCs/>
              </w:rPr>
              <w:t>-</w:t>
            </w:r>
          </w:p>
        </w:tc>
      </w:tr>
      <w:tr w:rsidR="00443833" w:rsidRPr="00C3631A" w:rsidTr="00D8089D">
        <w:tc>
          <w:tcPr>
            <w:tcW w:w="4317" w:type="dxa"/>
          </w:tcPr>
          <w:p w:rsidR="00443833" w:rsidRPr="00412DDB" w:rsidRDefault="00443833" w:rsidP="00443833">
            <w:pPr>
              <w:pStyle w:val="em-4"/>
              <w:ind w:firstLine="0"/>
            </w:pPr>
            <w:r w:rsidRPr="00412DDB">
              <w:lastRenderedPageBreak/>
              <w:t>Сокращенное фирменное наименование:</w:t>
            </w:r>
          </w:p>
        </w:tc>
        <w:tc>
          <w:tcPr>
            <w:tcW w:w="5529" w:type="dxa"/>
            <w:gridSpan w:val="2"/>
            <w:vAlign w:val="center"/>
          </w:tcPr>
          <w:p w:rsidR="00443833" w:rsidRPr="00C3631A"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C3631A" w:rsidP="00443833">
            <w:pPr>
              <w:pStyle w:val="em-4"/>
              <w:ind w:firstLine="0"/>
              <w:jc w:val="center"/>
            </w:pPr>
            <w:r>
              <w:t>-</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7"/>
      </w:pPr>
      <w:bookmarkStart w:id="441" w:name="_Toc364086370"/>
      <w:bookmarkStart w:id="442" w:name="_Toc482611762"/>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441"/>
      <w:bookmarkEnd w:id="442"/>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98"/>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0018D5">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FD031A">
              <w:rPr>
                <w:szCs w:val="20"/>
              </w:rPr>
              <w:t>1</w:t>
            </w:r>
            <w:r w:rsidR="00B140EC" w:rsidRPr="00D8089D">
              <w:rPr>
                <w:szCs w:val="20"/>
              </w:rPr>
              <w:t>–</w:t>
            </w:r>
            <w:r w:rsidRPr="00D8089D">
              <w:rPr>
                <w:szCs w:val="20"/>
              </w:rPr>
              <w:t>го квартала 201</w:t>
            </w:r>
            <w:r w:rsidR="000018D5">
              <w:rPr>
                <w:szCs w:val="20"/>
              </w:rPr>
              <w:t>8</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дата принятия решения об одобрении сделки: «   </w:t>
      </w:r>
      <w:r w:rsidR="00B140EC">
        <w:t>–</w:t>
      </w:r>
      <w:r w:rsidRPr="00412DDB">
        <w:t xml:space="preserve">      »__</w:t>
      </w:r>
      <w:r w:rsidR="00B140EC">
        <w:t>–</w:t>
      </w:r>
      <w:r w:rsidRPr="00412DDB">
        <w:t xml:space="preserve">_________    </w:t>
      </w:r>
      <w:r w:rsidR="00B140EC">
        <w:t>–</w:t>
      </w:r>
      <w:r w:rsidRPr="00412DDB">
        <w:t xml:space="preserve">   года;</w:t>
      </w:r>
    </w:p>
    <w:p w:rsidR="00443833" w:rsidRPr="00412DDB" w:rsidRDefault="00443833" w:rsidP="00443833">
      <w:pPr>
        <w:pStyle w:val="em-4"/>
      </w:pPr>
      <w:r w:rsidRPr="00412DDB">
        <w:t>дата составления ___</w:t>
      </w:r>
      <w:r w:rsidR="00B140EC">
        <w:t>–</w:t>
      </w:r>
      <w:r w:rsidRPr="00412DDB">
        <w:t>______№____</w:t>
      </w:r>
      <w:r w:rsidR="00B140EC">
        <w:t>–</w:t>
      </w:r>
      <w:r w:rsidRPr="00412DDB">
        <w:t>______ 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443" w:name="_Toc364086371"/>
      <w:bookmarkStart w:id="444" w:name="_Toc482611763"/>
      <w:r w:rsidRPr="00D8089D">
        <w:t xml:space="preserve">8.1.6. Сведения о кредитных рейтингах кредитной организации </w:t>
      </w:r>
      <w:r w:rsidR="00B140EC" w:rsidRPr="00D8089D">
        <w:t>–</w:t>
      </w:r>
      <w:r w:rsidRPr="00D8089D">
        <w:t xml:space="preserve"> эмитента</w:t>
      </w:r>
      <w:bookmarkEnd w:id="443"/>
      <w:bookmarkEnd w:id="444"/>
    </w:p>
    <w:p w:rsidR="00443833" w:rsidRPr="00412DDB" w:rsidRDefault="00443833" w:rsidP="00443833">
      <w:pPr>
        <w:pStyle w:val="em-4"/>
      </w:pPr>
    </w:p>
    <w:p w:rsidR="00443833" w:rsidRPr="00412DDB" w:rsidRDefault="00443833" w:rsidP="00443833">
      <w:pPr>
        <w:pStyle w:val="em-4"/>
      </w:pPr>
      <w:r w:rsidRPr="00412DDB">
        <w:lastRenderedPageBreak/>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C3631A" w:rsidP="00C3631A">
            <w:pPr>
              <w:pStyle w:val="em-4"/>
              <w:ind w:firstLine="0"/>
              <w:jc w:val="center"/>
            </w:pPr>
            <w:r>
              <w:t>В</w:t>
            </w:r>
            <w:r w:rsidR="00443833" w:rsidRPr="00412DDB">
              <w:t>В</w:t>
            </w:r>
            <w:r>
              <w:t>-</w:t>
            </w:r>
            <w:r w:rsidR="00443833" w:rsidRPr="00412DDB">
              <w:t xml:space="preserve">, </w:t>
            </w:r>
            <w:r w:rsidR="00782D16">
              <w:t>негативный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C3631A">
            <w:pPr>
              <w:pStyle w:val="prilozhenie"/>
              <w:ind w:firstLine="0"/>
              <w:jc w:val="center"/>
              <w:rPr>
                <w:sz w:val="22"/>
                <w:szCs w:val="22"/>
              </w:rPr>
            </w:pPr>
            <w:r>
              <w:rPr>
                <w:sz w:val="22"/>
                <w:szCs w:val="22"/>
              </w:rPr>
              <w:t>01.</w:t>
            </w:r>
            <w:r w:rsidR="00C3631A">
              <w:rPr>
                <w:sz w:val="22"/>
                <w:szCs w:val="22"/>
              </w:rPr>
              <w:t>1</w:t>
            </w:r>
            <w:r w:rsidR="00E96434">
              <w:rPr>
                <w:sz w:val="22"/>
                <w:szCs w:val="22"/>
              </w:rPr>
              <w:t>0</w:t>
            </w:r>
            <w:r>
              <w:rPr>
                <w:sz w:val="22"/>
                <w:szCs w:val="22"/>
              </w:rPr>
              <w:t>.201</w:t>
            </w:r>
            <w:r w:rsidR="00E96434">
              <w:rPr>
                <w:sz w:val="22"/>
                <w:szCs w:val="22"/>
              </w:rPr>
              <w:t>8</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E96434">
            <w:pPr>
              <w:jc w:val="center"/>
              <w:rPr>
                <w:sz w:val="20"/>
                <w:szCs w:val="20"/>
              </w:rPr>
            </w:pPr>
            <w:r>
              <w:rPr>
                <w:sz w:val="20"/>
                <w:szCs w:val="20"/>
              </w:rPr>
              <w:t>10</w:t>
            </w:r>
            <w:r w:rsidR="00C91358">
              <w:rPr>
                <w:sz w:val="20"/>
                <w:szCs w:val="20"/>
              </w:rPr>
              <w:t>.03.201</w:t>
            </w:r>
            <w:r>
              <w:rPr>
                <w:sz w:val="20"/>
                <w:szCs w:val="20"/>
              </w:rPr>
              <w:t>7</w:t>
            </w:r>
          </w:p>
        </w:tc>
      </w:tr>
      <w:tr w:rsidR="00443833" w:rsidRPr="00412DDB" w:rsidTr="00D8089D">
        <w:tc>
          <w:tcPr>
            <w:tcW w:w="3185" w:type="dxa"/>
          </w:tcPr>
          <w:p w:rsidR="00443833" w:rsidRPr="00412DDB" w:rsidRDefault="00E96434" w:rsidP="00C3631A">
            <w:pPr>
              <w:pStyle w:val="prilozhenie"/>
              <w:ind w:firstLine="0"/>
              <w:jc w:val="center"/>
              <w:rPr>
                <w:sz w:val="22"/>
                <w:szCs w:val="22"/>
              </w:rPr>
            </w:pPr>
            <w:r>
              <w:rPr>
                <w:sz w:val="22"/>
                <w:szCs w:val="22"/>
              </w:rPr>
              <w:t>01.</w:t>
            </w:r>
            <w:r w:rsidR="00C3631A">
              <w:rPr>
                <w:sz w:val="22"/>
                <w:szCs w:val="22"/>
              </w:rPr>
              <w:t>1</w:t>
            </w:r>
            <w:r>
              <w:rPr>
                <w:sz w:val="22"/>
                <w:szCs w:val="22"/>
              </w:rPr>
              <w:t>0.2018</w:t>
            </w:r>
          </w:p>
        </w:tc>
        <w:tc>
          <w:tcPr>
            <w:tcW w:w="3444" w:type="dxa"/>
          </w:tcPr>
          <w:p w:rsidR="00443833" w:rsidRPr="00412DDB" w:rsidRDefault="00C16D18" w:rsidP="002D2D8F">
            <w:pPr>
              <w:pStyle w:val="prilozhenie"/>
              <w:ind w:firstLine="0"/>
              <w:jc w:val="center"/>
              <w:rPr>
                <w:sz w:val="22"/>
                <w:szCs w:val="22"/>
              </w:rPr>
            </w:pPr>
            <w:r w:rsidRPr="00C16D18">
              <w:rPr>
                <w:sz w:val="22"/>
                <w:szCs w:val="22"/>
              </w:rPr>
              <w:t>В+</w:t>
            </w:r>
          </w:p>
        </w:tc>
        <w:tc>
          <w:tcPr>
            <w:tcW w:w="3685" w:type="dxa"/>
            <w:vAlign w:val="center"/>
          </w:tcPr>
          <w:p w:rsidR="00443833" w:rsidRPr="00412DDB" w:rsidRDefault="00031730" w:rsidP="00031730">
            <w:pPr>
              <w:jc w:val="center"/>
              <w:rPr>
                <w:sz w:val="20"/>
                <w:szCs w:val="20"/>
              </w:rPr>
            </w:pPr>
            <w:r>
              <w:rPr>
                <w:sz w:val="20"/>
                <w:szCs w:val="20"/>
              </w:rPr>
              <w:t>29</w:t>
            </w:r>
            <w:r w:rsidR="00C16D18">
              <w:rPr>
                <w:sz w:val="20"/>
                <w:szCs w:val="20"/>
              </w:rPr>
              <w:t>.</w:t>
            </w:r>
            <w:r>
              <w:rPr>
                <w:sz w:val="20"/>
                <w:szCs w:val="20"/>
              </w:rPr>
              <w:t>06</w:t>
            </w:r>
            <w:r w:rsidR="00C16D18">
              <w:rPr>
                <w:sz w:val="20"/>
                <w:szCs w:val="20"/>
              </w:rPr>
              <w:t>.201</w:t>
            </w:r>
            <w:r w:rsidR="00E96434">
              <w:rPr>
                <w:sz w:val="20"/>
                <w:szCs w:val="20"/>
              </w:rPr>
              <w:t>7</w:t>
            </w:r>
          </w:p>
        </w:tc>
      </w:tr>
      <w:tr w:rsidR="00782D16" w:rsidRPr="00412DDB" w:rsidTr="00D8089D">
        <w:tc>
          <w:tcPr>
            <w:tcW w:w="3185" w:type="dxa"/>
          </w:tcPr>
          <w:p w:rsidR="00782D16" w:rsidRDefault="00782D16" w:rsidP="00C3631A">
            <w:pPr>
              <w:pStyle w:val="prilozhenie"/>
              <w:ind w:firstLine="0"/>
              <w:jc w:val="center"/>
              <w:rPr>
                <w:sz w:val="22"/>
                <w:szCs w:val="22"/>
              </w:rPr>
            </w:pPr>
            <w:r>
              <w:rPr>
                <w:sz w:val="22"/>
                <w:szCs w:val="22"/>
              </w:rPr>
              <w:t>01.</w:t>
            </w:r>
            <w:r w:rsidR="00C3631A">
              <w:rPr>
                <w:sz w:val="22"/>
                <w:szCs w:val="22"/>
              </w:rPr>
              <w:t>1</w:t>
            </w:r>
            <w:r>
              <w:rPr>
                <w:sz w:val="22"/>
                <w:szCs w:val="22"/>
              </w:rPr>
              <w:t>0.2018</w:t>
            </w:r>
          </w:p>
        </w:tc>
        <w:tc>
          <w:tcPr>
            <w:tcW w:w="3444" w:type="dxa"/>
          </w:tcPr>
          <w:p w:rsidR="00782D16" w:rsidRPr="00C16D18" w:rsidRDefault="00782D16" w:rsidP="002D2D8F">
            <w:pPr>
              <w:pStyle w:val="prilozhenie"/>
              <w:ind w:firstLine="0"/>
              <w:jc w:val="center"/>
              <w:rPr>
                <w:sz w:val="22"/>
                <w:szCs w:val="22"/>
              </w:rPr>
            </w:pPr>
            <w:r>
              <w:rPr>
                <w:sz w:val="22"/>
                <w:szCs w:val="22"/>
              </w:rPr>
              <w:t>В+</w:t>
            </w:r>
          </w:p>
        </w:tc>
        <w:tc>
          <w:tcPr>
            <w:tcW w:w="3685" w:type="dxa"/>
            <w:vAlign w:val="center"/>
          </w:tcPr>
          <w:p w:rsidR="00782D16" w:rsidDel="00E96434" w:rsidRDefault="00031730">
            <w:pPr>
              <w:jc w:val="center"/>
              <w:rPr>
                <w:sz w:val="20"/>
                <w:szCs w:val="20"/>
              </w:rPr>
            </w:pPr>
            <w:r>
              <w:rPr>
                <w:sz w:val="20"/>
                <w:szCs w:val="20"/>
              </w:rPr>
              <w:t>22</w:t>
            </w:r>
            <w:r w:rsidR="00782D16">
              <w:rPr>
                <w:sz w:val="20"/>
                <w:szCs w:val="20"/>
              </w:rPr>
              <w:t>.0</w:t>
            </w:r>
            <w:r>
              <w:rPr>
                <w:sz w:val="20"/>
                <w:szCs w:val="20"/>
              </w:rPr>
              <w:t>1</w:t>
            </w:r>
            <w:r w:rsidR="00782D16">
              <w:rPr>
                <w:sz w:val="20"/>
                <w:szCs w:val="20"/>
              </w:rPr>
              <w:t>.2018</w:t>
            </w:r>
          </w:p>
        </w:tc>
      </w:tr>
      <w:tr w:rsidR="00031730" w:rsidRPr="00412DDB" w:rsidTr="00D8089D">
        <w:tc>
          <w:tcPr>
            <w:tcW w:w="3185" w:type="dxa"/>
          </w:tcPr>
          <w:p w:rsidR="00031730" w:rsidRDefault="00031730" w:rsidP="00C3631A">
            <w:pPr>
              <w:pStyle w:val="prilozhenie"/>
              <w:ind w:firstLine="0"/>
              <w:jc w:val="center"/>
              <w:rPr>
                <w:sz w:val="22"/>
                <w:szCs w:val="22"/>
              </w:rPr>
            </w:pPr>
            <w:r>
              <w:rPr>
                <w:sz w:val="22"/>
                <w:szCs w:val="22"/>
              </w:rPr>
              <w:t>01.</w:t>
            </w:r>
            <w:r w:rsidR="00C3631A">
              <w:rPr>
                <w:sz w:val="22"/>
                <w:szCs w:val="22"/>
              </w:rPr>
              <w:t>1</w:t>
            </w:r>
            <w:r>
              <w:rPr>
                <w:sz w:val="22"/>
                <w:szCs w:val="22"/>
              </w:rPr>
              <w:t>0.2018</w:t>
            </w:r>
          </w:p>
        </w:tc>
        <w:tc>
          <w:tcPr>
            <w:tcW w:w="3444" w:type="dxa"/>
          </w:tcPr>
          <w:p w:rsidR="00031730" w:rsidRDefault="00031730" w:rsidP="002D2D8F">
            <w:pPr>
              <w:pStyle w:val="prilozhenie"/>
              <w:ind w:firstLine="0"/>
              <w:jc w:val="center"/>
              <w:rPr>
                <w:sz w:val="22"/>
                <w:szCs w:val="22"/>
              </w:rPr>
            </w:pPr>
            <w:r>
              <w:rPr>
                <w:sz w:val="22"/>
                <w:szCs w:val="22"/>
              </w:rPr>
              <w:t>В+</w:t>
            </w:r>
          </w:p>
        </w:tc>
        <w:tc>
          <w:tcPr>
            <w:tcW w:w="3685" w:type="dxa"/>
            <w:vAlign w:val="center"/>
          </w:tcPr>
          <w:p w:rsidR="00031730" w:rsidDel="00031730" w:rsidRDefault="00031730" w:rsidP="00031730">
            <w:pPr>
              <w:jc w:val="center"/>
              <w:rPr>
                <w:sz w:val="20"/>
                <w:szCs w:val="20"/>
              </w:rPr>
            </w:pPr>
            <w:r>
              <w:rPr>
                <w:sz w:val="20"/>
                <w:szCs w:val="20"/>
              </w:rPr>
              <w:t>26.02.2018</w:t>
            </w:r>
          </w:p>
        </w:tc>
      </w:tr>
      <w:tr w:rsidR="00C3631A" w:rsidRPr="00412DDB" w:rsidTr="00D8089D">
        <w:tc>
          <w:tcPr>
            <w:tcW w:w="3185" w:type="dxa"/>
          </w:tcPr>
          <w:p w:rsidR="00C3631A" w:rsidRDefault="00C3631A" w:rsidP="00C3631A">
            <w:pPr>
              <w:pStyle w:val="prilozhenie"/>
              <w:ind w:firstLine="0"/>
              <w:jc w:val="center"/>
              <w:rPr>
                <w:sz w:val="22"/>
                <w:szCs w:val="22"/>
              </w:rPr>
            </w:pPr>
            <w:r>
              <w:rPr>
                <w:sz w:val="22"/>
                <w:szCs w:val="22"/>
              </w:rPr>
              <w:t>01.10.2018</w:t>
            </w:r>
          </w:p>
        </w:tc>
        <w:tc>
          <w:tcPr>
            <w:tcW w:w="3444" w:type="dxa"/>
          </w:tcPr>
          <w:p w:rsidR="00C3631A" w:rsidRDefault="00C3631A" w:rsidP="002D2D8F">
            <w:pPr>
              <w:pStyle w:val="prilozhenie"/>
              <w:ind w:firstLine="0"/>
              <w:jc w:val="center"/>
              <w:rPr>
                <w:sz w:val="22"/>
                <w:szCs w:val="22"/>
              </w:rPr>
            </w:pPr>
            <w:r>
              <w:rPr>
                <w:sz w:val="22"/>
                <w:szCs w:val="22"/>
              </w:rPr>
              <w:t>ВВ-</w:t>
            </w:r>
          </w:p>
        </w:tc>
        <w:tc>
          <w:tcPr>
            <w:tcW w:w="3685" w:type="dxa"/>
            <w:vAlign w:val="center"/>
          </w:tcPr>
          <w:p w:rsidR="00C3631A" w:rsidRDefault="00C3631A" w:rsidP="00031730">
            <w:pPr>
              <w:jc w:val="center"/>
              <w:rPr>
                <w:sz w:val="20"/>
                <w:szCs w:val="20"/>
              </w:rPr>
            </w:pPr>
            <w:r>
              <w:rPr>
                <w:sz w:val="20"/>
                <w:szCs w:val="20"/>
              </w:rPr>
              <w:t>14.09.2018</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r w:rsidRPr="00412DDB">
              <w:rPr>
                <w:sz w:val="20"/>
                <w:szCs w:val="20"/>
              </w:rPr>
              <w:t>Fitch Ratings CIS Ltd.</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r w:rsidRPr="00412DDB">
              <w:rPr>
                <w:sz w:val="20"/>
                <w:szCs w:val="20"/>
              </w:rPr>
              <w:t>Fitch Ratings CIS Ltd.</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центр ЛайтХаус</w:t>
            </w:r>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3"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r w:rsidR="00B140EC">
        <w:t>–</w:t>
      </w:r>
      <w:r w:rsidRPr="00412DDB">
        <w:t>эмитентом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E96434" w:rsidP="00FE092B">
            <w:pPr>
              <w:pStyle w:val="em-4"/>
              <w:ind w:firstLine="0"/>
              <w:jc w:val="center"/>
            </w:pPr>
            <w:r w:rsidRPr="00E4453A">
              <w:t>ruВВ</w:t>
            </w:r>
            <w:r w:rsidR="00FE092B">
              <w:t>В-</w:t>
            </w:r>
            <w:r>
              <w:t>, прогноз –«</w:t>
            </w:r>
            <w:r w:rsidR="00FE092B">
              <w:t>стабильный</w:t>
            </w:r>
            <w:r>
              <w:t>»</w:t>
            </w:r>
            <w:r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E96434" w:rsidRPr="00412DDB" w:rsidTr="005435E8">
        <w:trPr>
          <w:trHeight w:val="411"/>
        </w:trPr>
        <w:tc>
          <w:tcPr>
            <w:tcW w:w="3284" w:type="dxa"/>
          </w:tcPr>
          <w:p w:rsidR="00E96434" w:rsidRPr="00B602A8" w:rsidRDefault="00E96434" w:rsidP="004D10B6">
            <w:pPr>
              <w:jc w:val="center"/>
              <w:rPr>
                <w:sz w:val="20"/>
                <w:szCs w:val="20"/>
              </w:rPr>
            </w:pPr>
            <w:r w:rsidRPr="00B602A8">
              <w:rPr>
                <w:sz w:val="20"/>
                <w:szCs w:val="20"/>
              </w:rPr>
              <w:t>01.</w:t>
            </w:r>
            <w:r w:rsidR="00C3631A">
              <w:rPr>
                <w:sz w:val="20"/>
                <w:szCs w:val="20"/>
              </w:rPr>
              <w:t>10</w:t>
            </w:r>
            <w:r w:rsidRPr="00B602A8">
              <w:rPr>
                <w:sz w:val="20"/>
                <w:szCs w:val="20"/>
              </w:rPr>
              <w:t>.2018</w:t>
            </w:r>
          </w:p>
          <w:p w:rsidR="00E96434" w:rsidRPr="00B602A8" w:rsidRDefault="00E96434" w:rsidP="004D10B6">
            <w:pPr>
              <w:jc w:val="center"/>
              <w:rPr>
                <w:sz w:val="20"/>
                <w:szCs w:val="20"/>
              </w:rPr>
            </w:pPr>
            <w:r w:rsidRPr="00B602A8">
              <w:rPr>
                <w:sz w:val="20"/>
                <w:szCs w:val="20"/>
              </w:rPr>
              <w:t>01.</w:t>
            </w:r>
            <w:r w:rsidR="00C3631A">
              <w:rPr>
                <w:sz w:val="20"/>
                <w:szCs w:val="20"/>
              </w:rPr>
              <w:t>1</w:t>
            </w:r>
            <w:r w:rsidRPr="00B602A8">
              <w:rPr>
                <w:sz w:val="20"/>
                <w:szCs w:val="20"/>
              </w:rPr>
              <w:t>0.2018</w:t>
            </w:r>
          </w:p>
          <w:p w:rsidR="00E96434" w:rsidRDefault="00E96434" w:rsidP="00C3631A">
            <w:pPr>
              <w:jc w:val="center"/>
              <w:rPr>
                <w:sz w:val="20"/>
                <w:szCs w:val="20"/>
              </w:rPr>
            </w:pPr>
            <w:r w:rsidRPr="00B602A8">
              <w:rPr>
                <w:sz w:val="20"/>
                <w:szCs w:val="20"/>
              </w:rPr>
              <w:t>01.</w:t>
            </w:r>
            <w:r w:rsidR="00C3631A">
              <w:rPr>
                <w:sz w:val="20"/>
                <w:szCs w:val="20"/>
              </w:rPr>
              <w:t>1</w:t>
            </w:r>
            <w:r w:rsidRPr="00B602A8">
              <w:rPr>
                <w:sz w:val="20"/>
                <w:szCs w:val="20"/>
              </w:rPr>
              <w:t>0.2018</w:t>
            </w:r>
          </w:p>
          <w:p w:rsidR="00C3631A" w:rsidRDefault="00C3631A" w:rsidP="00C3631A">
            <w:pPr>
              <w:jc w:val="center"/>
            </w:pPr>
            <w:r>
              <w:rPr>
                <w:sz w:val="20"/>
                <w:szCs w:val="20"/>
              </w:rPr>
              <w:t>01.10.2018</w:t>
            </w:r>
          </w:p>
        </w:tc>
        <w:tc>
          <w:tcPr>
            <w:tcW w:w="3345" w:type="dxa"/>
          </w:tcPr>
          <w:p w:rsidR="00E96434" w:rsidRPr="00B602A8" w:rsidRDefault="00E96434" w:rsidP="004D10B6">
            <w:pPr>
              <w:pStyle w:val="prilozhenie"/>
              <w:ind w:firstLine="0"/>
              <w:jc w:val="center"/>
              <w:rPr>
                <w:sz w:val="20"/>
                <w:lang w:val="en-US"/>
              </w:rPr>
            </w:pPr>
            <w:r w:rsidRPr="00B602A8">
              <w:rPr>
                <w:sz w:val="20"/>
                <w:lang w:val="en-US"/>
              </w:rPr>
              <w:t>ruBBB</w:t>
            </w:r>
          </w:p>
          <w:p w:rsidR="00E96434" w:rsidRPr="00B602A8" w:rsidRDefault="00E96434" w:rsidP="004D10B6">
            <w:pPr>
              <w:pStyle w:val="prilozhenie"/>
              <w:ind w:firstLine="0"/>
              <w:jc w:val="center"/>
              <w:rPr>
                <w:sz w:val="20"/>
                <w:lang w:val="en-US"/>
              </w:rPr>
            </w:pPr>
            <w:r w:rsidRPr="00B602A8">
              <w:rPr>
                <w:sz w:val="20"/>
              </w:rPr>
              <w:t>ruВВВ</w:t>
            </w:r>
            <w:r w:rsidRPr="00B602A8">
              <w:rPr>
                <w:sz w:val="20"/>
                <w:lang w:val="en-US"/>
              </w:rPr>
              <w:t>-</w:t>
            </w:r>
          </w:p>
          <w:p w:rsidR="00E96434" w:rsidRDefault="00E96434" w:rsidP="005435E8">
            <w:pPr>
              <w:pStyle w:val="prilozhenie"/>
              <w:ind w:firstLine="0"/>
              <w:jc w:val="center"/>
              <w:rPr>
                <w:sz w:val="20"/>
              </w:rPr>
            </w:pPr>
            <w:r w:rsidRPr="00B602A8">
              <w:rPr>
                <w:sz w:val="20"/>
                <w:lang w:val="en-US"/>
              </w:rPr>
              <w:t>ruBB+</w:t>
            </w:r>
          </w:p>
          <w:p w:rsidR="00C3631A" w:rsidRPr="00B602A8" w:rsidRDefault="00C3631A" w:rsidP="00C3631A">
            <w:pPr>
              <w:pStyle w:val="prilozhenie"/>
              <w:ind w:firstLine="0"/>
              <w:jc w:val="center"/>
              <w:rPr>
                <w:sz w:val="20"/>
                <w:lang w:val="en-US"/>
              </w:rPr>
            </w:pPr>
            <w:r w:rsidRPr="00B602A8">
              <w:rPr>
                <w:sz w:val="20"/>
              </w:rPr>
              <w:t>ruВВВ</w:t>
            </w:r>
            <w:r w:rsidRPr="00B602A8">
              <w:rPr>
                <w:sz w:val="20"/>
                <w:lang w:val="en-US"/>
              </w:rPr>
              <w:t>-</w:t>
            </w:r>
          </w:p>
          <w:p w:rsidR="00C3631A" w:rsidRPr="00C3631A" w:rsidRDefault="00C3631A" w:rsidP="005435E8">
            <w:pPr>
              <w:pStyle w:val="prilozhenie"/>
              <w:ind w:firstLine="0"/>
              <w:jc w:val="center"/>
              <w:rPr>
                <w:sz w:val="22"/>
                <w:szCs w:val="22"/>
              </w:rPr>
            </w:pPr>
          </w:p>
        </w:tc>
        <w:tc>
          <w:tcPr>
            <w:tcW w:w="3685" w:type="dxa"/>
          </w:tcPr>
          <w:p w:rsidR="00E96434" w:rsidRPr="00B602A8" w:rsidRDefault="00E96434" w:rsidP="004D10B6">
            <w:pPr>
              <w:pStyle w:val="prilozhenie"/>
              <w:ind w:firstLine="0"/>
              <w:jc w:val="center"/>
              <w:rPr>
                <w:sz w:val="20"/>
                <w:lang w:val="en-US"/>
              </w:rPr>
            </w:pPr>
            <w:r w:rsidRPr="00B602A8">
              <w:rPr>
                <w:sz w:val="20"/>
              </w:rPr>
              <w:lastRenderedPageBreak/>
              <w:t>27.04.2017</w:t>
            </w:r>
          </w:p>
          <w:p w:rsidR="00E96434" w:rsidRPr="00B602A8" w:rsidRDefault="00E96434" w:rsidP="004D10B6">
            <w:pPr>
              <w:pStyle w:val="prilozhenie"/>
              <w:ind w:firstLine="0"/>
              <w:jc w:val="center"/>
              <w:rPr>
                <w:sz w:val="20"/>
                <w:lang w:val="en-US"/>
              </w:rPr>
            </w:pPr>
            <w:r w:rsidRPr="00B602A8">
              <w:rPr>
                <w:sz w:val="20"/>
                <w:lang w:val="en-US"/>
              </w:rPr>
              <w:t>17.07.2017</w:t>
            </w:r>
          </w:p>
          <w:p w:rsidR="00E96434" w:rsidRDefault="00E96434" w:rsidP="005435E8">
            <w:pPr>
              <w:pStyle w:val="prilozhenie"/>
              <w:ind w:firstLine="0"/>
              <w:jc w:val="center"/>
              <w:rPr>
                <w:sz w:val="20"/>
              </w:rPr>
            </w:pPr>
            <w:r w:rsidRPr="00B602A8">
              <w:rPr>
                <w:sz w:val="20"/>
                <w:lang w:val="en-US"/>
              </w:rPr>
              <w:t>19.09.2017</w:t>
            </w:r>
          </w:p>
          <w:p w:rsidR="00C3631A" w:rsidRPr="00C3631A" w:rsidRDefault="00C3631A" w:rsidP="005435E8">
            <w:pPr>
              <w:pStyle w:val="prilozhenie"/>
              <w:ind w:firstLine="0"/>
              <w:jc w:val="center"/>
              <w:rPr>
                <w:sz w:val="20"/>
              </w:rPr>
            </w:pPr>
            <w:r>
              <w:rPr>
                <w:sz w:val="20"/>
              </w:rPr>
              <w:t>18.07.2018</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Наименование (для некоммерческой орган</w:t>
            </w:r>
            <w:r w:rsidRPr="000018D5">
              <w:rPr>
                <w:sz w:val="22"/>
              </w:rPr>
              <w:t>и</w:t>
            </w:r>
            <w:r w:rsidRPr="000018D5">
              <w:rPr>
                <w:sz w:val="22"/>
              </w:rPr>
              <w:t>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Место нахождения:</w:t>
            </w:r>
          </w:p>
        </w:tc>
        <w:tc>
          <w:tcPr>
            <w:tcW w:w="5848" w:type="dxa"/>
          </w:tcPr>
          <w:p w:rsidR="00C16D18" w:rsidRPr="00412DDB" w:rsidRDefault="00E96434" w:rsidP="005435E8">
            <w:pPr>
              <w:pStyle w:val="prilozhenie"/>
              <w:ind w:firstLine="0"/>
              <w:rPr>
                <w:sz w:val="22"/>
                <w:szCs w:val="22"/>
              </w:rPr>
            </w:pPr>
            <w:r w:rsidRPr="00ED13B8">
              <w:rPr>
                <w:sz w:val="20"/>
              </w:rPr>
              <w:t>г. Москва, ул. Николоямская, д.13, стр.2</w:t>
            </w:r>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hyperlink r:id="rId24" w:history="1">
              <w:r w:rsidRPr="0023208B">
                <w:rPr>
                  <w:rStyle w:val="af4"/>
                  <w:sz w:val="24"/>
                  <w:szCs w:val="24"/>
                </w:rPr>
                <w:t>www.raexpert.ru</w:t>
              </w:r>
            </w:hyperlink>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r>
        <w:t>–</w:t>
      </w:r>
      <w:r w:rsidRPr="00412DDB">
        <w:t>эмитентом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011DDE" w:rsidRDefault="00011DDE" w:rsidP="005435E8">
            <w:pPr>
              <w:pStyle w:val="em-4"/>
            </w:pPr>
            <w:r w:rsidRPr="00011DDE">
              <w:t>18 июля 2018 г. рейтинговое агентство АО «Эксперт РА» повысило рейтинг кредитоспосо</w:t>
            </w:r>
            <w:r w:rsidRPr="00011DDE">
              <w:t>б</w:t>
            </w:r>
            <w:r w:rsidRPr="00011DDE">
              <w:t>ности ПАО «МТС-Банк» до уровня «ruВВB-». По рейтингу установлен стабильный прогноз.</w:t>
            </w: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445" w:name="_Toc364086372"/>
      <w:bookmarkStart w:id="446" w:name="_Toc482611764"/>
      <w:r w:rsidRPr="00412DDB">
        <w:t xml:space="preserve">8.2. Сведения о каждой категории (типе) акций кредитной организации </w:t>
      </w:r>
      <w:r w:rsidR="00B140EC">
        <w:t>–</w:t>
      </w:r>
      <w:r w:rsidRPr="00412DDB">
        <w:t xml:space="preserve"> эмитента</w:t>
      </w:r>
      <w:bookmarkEnd w:id="445"/>
      <w:bookmarkEnd w:id="446"/>
      <w:r w:rsidRPr="00412DDB">
        <w:rPr>
          <w:rStyle w:val="af0"/>
          <w:vanish/>
        </w:rPr>
        <w:footnoteReference w:id="99"/>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100"/>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1"/>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lastRenderedPageBreak/>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выпуска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7A1ED8" w:rsidP="00443833">
            <w:pPr>
              <w:jc w:val="center"/>
              <w:rPr>
                <w:sz w:val="20"/>
                <w:szCs w:val="20"/>
              </w:rPr>
            </w:pPr>
            <w:r>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447" w:name="_Toc236114474"/>
            <w:bookmarkStart w:id="448" w:name="_Toc236190522"/>
            <w:bookmarkStart w:id="449" w:name="_Toc236190799"/>
            <w:bookmarkStart w:id="450" w:name="_Toc236213281"/>
            <w:bookmarkStart w:id="451" w:name="_Toc288724696"/>
            <w:bookmarkStart w:id="452" w:name="_Toc288726559"/>
            <w:bookmarkStart w:id="453" w:name="_Toc288726820"/>
            <w:bookmarkStart w:id="454" w:name="_Toc291672463"/>
            <w:bookmarkStart w:id="455" w:name="_Toc292211960"/>
            <w:r w:rsidRPr="00F11F5B">
              <w:rPr>
                <w:b w:val="0"/>
                <w:i w:val="0"/>
              </w:rPr>
              <w:lastRenderedPageBreak/>
              <w:t>Права акционеров</w:t>
            </w:r>
            <w:bookmarkEnd w:id="447"/>
            <w:bookmarkEnd w:id="448"/>
            <w:bookmarkEnd w:id="449"/>
            <w:bookmarkEnd w:id="450"/>
            <w:bookmarkEnd w:id="451"/>
            <w:bookmarkEnd w:id="452"/>
            <w:bookmarkEnd w:id="453"/>
            <w:bookmarkEnd w:id="454"/>
            <w:bookmarkEnd w:id="455"/>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участвовать в управлении делами Банка, в том числе путем участия лично либо через пре</w:t>
            </w:r>
            <w:r w:rsidRPr="00F11F5B">
              <w:rPr>
                <w:sz w:val="22"/>
                <w:szCs w:val="22"/>
              </w:rPr>
              <w:t>д</w:t>
            </w:r>
            <w:r w:rsidRPr="00F11F5B">
              <w:rPr>
                <w:sz w:val="22"/>
                <w:szCs w:val="22"/>
              </w:rPr>
              <w:t>ставителя в Общем собрании акционеров Банка с правом голоса по всем вопросам его компете</w:t>
            </w:r>
            <w:r w:rsidRPr="00F11F5B">
              <w:rPr>
                <w:sz w:val="22"/>
                <w:szCs w:val="22"/>
              </w:rPr>
              <w:t>н</w:t>
            </w:r>
            <w:r w:rsidRPr="00F11F5B">
              <w:rPr>
                <w:sz w:val="22"/>
                <w:szCs w:val="22"/>
              </w:rPr>
              <w:t>ции с числом голосов, соответствующим количеству принадлежащих ему обыкновенных акций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дивидендов из чистой прибыли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части имущества Банка, оставшегося после расчетов с кредиторами, или его стоимость в случае его ликвидации;</w:t>
            </w:r>
          </w:p>
          <w:p w:rsidR="00F11F5B" w:rsidRPr="00F11F5B" w:rsidRDefault="00F11F5B" w:rsidP="007D7E20">
            <w:pPr>
              <w:numPr>
                <w:ilvl w:val="0"/>
                <w:numId w:val="19"/>
              </w:numPr>
              <w:ind w:left="709" w:hanging="425"/>
              <w:jc w:val="both"/>
              <w:rPr>
                <w:sz w:val="22"/>
                <w:szCs w:val="22"/>
              </w:rPr>
            </w:pPr>
            <w:r w:rsidRPr="00F11F5B">
              <w:rPr>
                <w:sz w:val="22"/>
                <w:szCs w:val="22"/>
              </w:rPr>
              <w:t>право беспрепятственно отчуждать все или часть принадлежащих ему акций без согласия других акционеров или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в установленных законом случаях и порядке выкупа Банком всех или части пр</w:t>
            </w:r>
            <w:r w:rsidRPr="00F11F5B">
              <w:rPr>
                <w:sz w:val="22"/>
                <w:szCs w:val="22"/>
              </w:rPr>
              <w:t>и</w:t>
            </w:r>
            <w:r w:rsidRPr="00F11F5B">
              <w:rPr>
                <w:sz w:val="22"/>
                <w:szCs w:val="22"/>
              </w:rPr>
              <w:t>надлежащих ему акций;</w:t>
            </w:r>
          </w:p>
          <w:p w:rsidR="00F11F5B" w:rsidRPr="00F11F5B" w:rsidRDefault="00F11F5B" w:rsidP="007D7E20">
            <w:pPr>
              <w:numPr>
                <w:ilvl w:val="0"/>
                <w:numId w:val="19"/>
              </w:numPr>
              <w:ind w:left="709" w:hanging="425"/>
              <w:jc w:val="both"/>
              <w:rPr>
                <w:sz w:val="22"/>
                <w:szCs w:val="22"/>
              </w:rPr>
            </w:pPr>
            <w:r w:rsidRPr="00F11F5B">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w:t>
            </w:r>
            <w:r w:rsidRPr="00F11F5B">
              <w:rPr>
                <w:sz w:val="22"/>
                <w:szCs w:val="22"/>
              </w:rPr>
              <w:t>е</w:t>
            </w:r>
            <w:r w:rsidRPr="00F11F5B">
              <w:rPr>
                <w:sz w:val="22"/>
                <w:szCs w:val="22"/>
              </w:rPr>
              <w:t>дерации, – посредством закрытой подписки дополнительных обыкновенных акций и эмиссио</w:t>
            </w:r>
            <w:r w:rsidRPr="00F11F5B">
              <w:rPr>
                <w:sz w:val="22"/>
                <w:szCs w:val="22"/>
              </w:rPr>
              <w:t>н</w:t>
            </w:r>
            <w:r w:rsidRPr="00F11F5B">
              <w:rPr>
                <w:sz w:val="22"/>
                <w:szCs w:val="22"/>
              </w:rPr>
              <w:t>ных ценных бумаг, конвертируемых в обыкновенные акции, в количестве, пропорциональном количеству принадлежащих ему акций данной категории;</w:t>
            </w:r>
          </w:p>
          <w:p w:rsidR="00F11F5B" w:rsidRPr="00F11F5B" w:rsidRDefault="00F11F5B" w:rsidP="007D7E20">
            <w:pPr>
              <w:numPr>
                <w:ilvl w:val="0"/>
                <w:numId w:val="19"/>
              </w:numPr>
              <w:ind w:left="709" w:hanging="425"/>
              <w:jc w:val="both"/>
              <w:rPr>
                <w:sz w:val="22"/>
                <w:szCs w:val="22"/>
              </w:rPr>
            </w:pPr>
            <w:r w:rsidRPr="00F11F5B">
              <w:rPr>
                <w:sz w:val="22"/>
                <w:szCs w:val="22"/>
              </w:rPr>
              <w:t>право в установленном законом порядке требовать от держателя реестра акционеров Банка по</w:t>
            </w:r>
            <w:r w:rsidRPr="00F11F5B">
              <w:rPr>
                <w:sz w:val="22"/>
                <w:szCs w:val="22"/>
              </w:rPr>
              <w:t>д</w:t>
            </w:r>
            <w:r w:rsidRPr="00F11F5B">
              <w:rPr>
                <w:sz w:val="22"/>
                <w:szCs w:val="22"/>
              </w:rPr>
              <w:t>тверждения его прав на принадлежащие ему акции Банка путем выдачи выписки из реестра а</w:t>
            </w:r>
            <w:r w:rsidRPr="00F11F5B">
              <w:rPr>
                <w:sz w:val="22"/>
                <w:szCs w:val="22"/>
              </w:rPr>
              <w:t>к</w:t>
            </w:r>
            <w:r w:rsidRPr="00F11F5B">
              <w:rPr>
                <w:sz w:val="22"/>
                <w:szCs w:val="22"/>
              </w:rPr>
              <w:t>ционеров Банка, которая не является ценной бумагой;</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требовать выкупа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требовать предоставления ему Банком выписки из списка лиц, имеющих преимуществе</w:t>
            </w:r>
            <w:r w:rsidRPr="00F11F5B">
              <w:rPr>
                <w:sz w:val="22"/>
                <w:szCs w:val="22"/>
              </w:rPr>
              <w:t>н</w:t>
            </w:r>
            <w:r w:rsidRPr="00F11F5B">
              <w:rPr>
                <w:sz w:val="22"/>
                <w:szCs w:val="22"/>
              </w:rPr>
              <w:t xml:space="preserve">ное право приобретения размещаемых Банком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w:t>
            </w:r>
            <w:r w:rsidRPr="00F11F5B">
              <w:rPr>
                <w:sz w:val="22"/>
                <w:szCs w:val="22"/>
              </w:rPr>
              <w:t>о</w:t>
            </w:r>
            <w:r w:rsidRPr="00F11F5B">
              <w:rPr>
                <w:sz w:val="22"/>
                <w:szCs w:val="22"/>
              </w:rPr>
              <w:t>ящим Уставом, получать информацию о деятельности Банка и знакомиться с его бухгалтерской и иной документацией;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w:t>
            </w:r>
            <w:r w:rsidRPr="00F11F5B">
              <w:rPr>
                <w:sz w:val="22"/>
                <w:szCs w:val="22"/>
              </w:rPr>
              <w:t>о</w:t>
            </w:r>
            <w:r w:rsidRPr="00F11F5B">
              <w:rPr>
                <w:sz w:val="22"/>
                <w:szCs w:val="22"/>
              </w:rPr>
              <w:t>неров Банка, при подготовке к его проведению;</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Банком в нарушение устано</w:t>
            </w:r>
            <w:r w:rsidRPr="00F11F5B">
              <w:rPr>
                <w:sz w:val="22"/>
                <w:szCs w:val="22"/>
              </w:rPr>
              <w:t>в</w:t>
            </w:r>
            <w:r w:rsidRPr="00F11F5B">
              <w:rPr>
                <w:sz w:val="22"/>
                <w:szCs w:val="22"/>
              </w:rPr>
              <w:t>ленного законом порядка;</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w:t>
            </w:r>
            <w:r w:rsidRPr="00F11F5B">
              <w:rPr>
                <w:sz w:val="22"/>
                <w:szCs w:val="22"/>
              </w:rPr>
              <w:t>и</w:t>
            </w:r>
            <w:r w:rsidRPr="00F11F5B">
              <w:rPr>
                <w:sz w:val="22"/>
                <w:szCs w:val="22"/>
              </w:rPr>
              <w:t>мал участия в Общем собрании акционеров или голосовал против принятия такого решения и указанным решением нарушены его права и законные интересы;</w:t>
            </w:r>
          </w:p>
          <w:p w:rsidR="00F11F5B" w:rsidRPr="00F11F5B" w:rsidRDefault="00F11F5B" w:rsidP="007D7E20">
            <w:pPr>
              <w:numPr>
                <w:ilvl w:val="0"/>
                <w:numId w:val="19"/>
              </w:numPr>
              <w:ind w:left="709" w:hanging="425"/>
              <w:jc w:val="both"/>
              <w:rPr>
                <w:sz w:val="22"/>
                <w:szCs w:val="22"/>
              </w:rPr>
            </w:pPr>
            <w:r w:rsidRPr="00F11F5B">
              <w:rPr>
                <w:sz w:val="22"/>
                <w:szCs w:val="22"/>
              </w:rPr>
              <w:t>право обжаловать решения органов управления Банка, влекущие гражданско-правовые после</w:t>
            </w:r>
            <w:r w:rsidRPr="00F11F5B">
              <w:rPr>
                <w:sz w:val="22"/>
                <w:szCs w:val="22"/>
              </w:rPr>
              <w:t>д</w:t>
            </w:r>
            <w:r w:rsidRPr="00F11F5B">
              <w:rPr>
                <w:sz w:val="22"/>
                <w:szCs w:val="22"/>
              </w:rPr>
              <w:t>ствия, в случаях и в порядке, которые предусмотрены законодательством Российской Федерации;</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действуя от имени Банка, возмещения причиненных Банку убытков;</w:t>
            </w:r>
          </w:p>
          <w:p w:rsidR="00F11F5B" w:rsidRPr="00F11F5B" w:rsidRDefault="00F11F5B" w:rsidP="007D7E20">
            <w:pPr>
              <w:numPr>
                <w:ilvl w:val="0"/>
                <w:numId w:val="19"/>
              </w:numPr>
              <w:ind w:left="709" w:hanging="425"/>
              <w:jc w:val="both"/>
              <w:rPr>
                <w:sz w:val="22"/>
                <w:szCs w:val="22"/>
              </w:rPr>
            </w:pPr>
            <w:r w:rsidRPr="00F11F5B">
              <w:rPr>
                <w:sz w:val="22"/>
                <w:szCs w:val="22"/>
              </w:rPr>
              <w:t>право оспаривать, действуя от имени Банка, совершенные Банком сделки по основаниям, пред</w:t>
            </w:r>
            <w:r w:rsidRPr="00F11F5B">
              <w:rPr>
                <w:sz w:val="22"/>
                <w:szCs w:val="22"/>
              </w:rPr>
              <w:t>у</w:t>
            </w:r>
            <w:r w:rsidRPr="00F11F5B">
              <w:rPr>
                <w:sz w:val="22"/>
                <w:szCs w:val="22"/>
              </w:rPr>
              <w:t>смотренным статьей 174 Гражданского кодекса Российской Федерации или Законом «Об акци</w:t>
            </w:r>
            <w:r w:rsidRPr="00F11F5B">
              <w:rPr>
                <w:sz w:val="22"/>
                <w:szCs w:val="22"/>
              </w:rPr>
              <w:t>о</w:t>
            </w:r>
            <w:r w:rsidRPr="00F11F5B">
              <w:rPr>
                <w:sz w:val="22"/>
                <w:szCs w:val="22"/>
              </w:rPr>
              <w:t>нерных обществах», и требовать применения последствий их недействительности, а также пр</w:t>
            </w:r>
            <w:r w:rsidRPr="00F11F5B">
              <w:rPr>
                <w:sz w:val="22"/>
                <w:szCs w:val="22"/>
              </w:rPr>
              <w:t>и</w:t>
            </w:r>
            <w:r w:rsidRPr="00F11F5B">
              <w:rPr>
                <w:sz w:val="22"/>
                <w:szCs w:val="22"/>
              </w:rPr>
              <w:t>менения последствий недействительности ничтожных сделок Банка;</w:t>
            </w:r>
          </w:p>
          <w:p w:rsidR="00F11F5B" w:rsidRPr="00F11F5B" w:rsidRDefault="00F11F5B" w:rsidP="007D7E20">
            <w:pPr>
              <w:numPr>
                <w:ilvl w:val="0"/>
                <w:numId w:val="19"/>
              </w:numPr>
              <w:ind w:left="709" w:hanging="425"/>
              <w:jc w:val="both"/>
              <w:rPr>
                <w:sz w:val="22"/>
                <w:szCs w:val="22"/>
              </w:rPr>
            </w:pPr>
            <w:r w:rsidRPr="00F11F5B">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lastRenderedPageBreak/>
              <w:t xml:space="preserve">Акционеры (акционер), имеющие в совокупности не менее 1% (одного процента) голосующих акций Банка, кроме того, имеют право: </w:t>
            </w:r>
          </w:p>
          <w:p w:rsidR="00F11F5B" w:rsidRPr="00F11F5B" w:rsidRDefault="00F11F5B" w:rsidP="007D7E20">
            <w:pPr>
              <w:pStyle w:val="aa"/>
              <w:numPr>
                <w:ilvl w:val="4"/>
                <w:numId w:val="20"/>
              </w:numPr>
              <w:ind w:left="709" w:hanging="425"/>
              <w:rPr>
                <w:b w:val="0"/>
                <w:sz w:val="22"/>
                <w:szCs w:val="22"/>
              </w:rPr>
            </w:pPr>
            <w:r w:rsidRPr="00F11F5B">
              <w:rPr>
                <w:b w:val="0"/>
                <w:sz w:val="22"/>
                <w:szCs w:val="22"/>
              </w:rPr>
              <w:t>требовать от Банка представления им для ознакомления списка лиц, имеющих право на участие в Общем собрании акционеров, при условии, что они включены в такой список. При этом данные документов и почтовый адрес физических лиц, включенных в этот список, предоставляются только с согласия этих лиц;</w:t>
            </w:r>
          </w:p>
          <w:p w:rsidR="00F11F5B" w:rsidRPr="00F11F5B" w:rsidRDefault="00F11F5B" w:rsidP="007D7E20">
            <w:pPr>
              <w:pStyle w:val="aa"/>
              <w:numPr>
                <w:ilvl w:val="4"/>
                <w:numId w:val="20"/>
              </w:numPr>
              <w:ind w:left="709" w:hanging="425"/>
              <w:rPr>
                <w:b w:val="0"/>
                <w:bCs/>
                <w:sz w:val="22"/>
                <w:szCs w:val="22"/>
              </w:rPr>
            </w:pPr>
            <w:r w:rsidRPr="00F11F5B">
              <w:rPr>
                <w:b w:val="0"/>
                <w:sz w:val="22"/>
                <w:szCs w:val="22"/>
              </w:rPr>
              <w:t>в установленном законом порядке обратиться в суд с иском к члену Совета директоров, члену Правления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F11F5B" w:rsidRPr="00F11F5B" w:rsidRDefault="00F11F5B" w:rsidP="007D7E20">
            <w:pPr>
              <w:pStyle w:val="aa"/>
              <w:numPr>
                <w:ilvl w:val="0"/>
                <w:numId w:val="21"/>
              </w:numPr>
              <w:ind w:hanging="436"/>
              <w:rPr>
                <w:b w:val="0"/>
                <w:bCs/>
                <w:sz w:val="22"/>
                <w:szCs w:val="22"/>
              </w:rPr>
            </w:pPr>
            <w:r w:rsidRPr="00F11F5B">
              <w:rPr>
                <w:b w:val="0"/>
                <w:sz w:val="22"/>
                <w:szCs w:val="22"/>
              </w:rPr>
              <w:t>вносить вопросы в повестку дня годового Общего собрания акционеров, а также выдвигать ка</w:t>
            </w:r>
            <w:r w:rsidRPr="00F11F5B">
              <w:rPr>
                <w:b w:val="0"/>
                <w:sz w:val="22"/>
                <w:szCs w:val="22"/>
              </w:rPr>
              <w:t>н</w:t>
            </w:r>
            <w:r w:rsidRPr="00F11F5B">
              <w:rPr>
                <w:b w:val="0"/>
                <w:sz w:val="22"/>
                <w:szCs w:val="22"/>
              </w:rPr>
              <w:t>дидатов (в том числе путем самовыдвижения) в Совет директоров Банка, в Ревизионную коми</w:t>
            </w:r>
            <w:r w:rsidRPr="00F11F5B">
              <w:rPr>
                <w:b w:val="0"/>
                <w:sz w:val="22"/>
                <w:szCs w:val="22"/>
              </w:rPr>
              <w:t>с</w:t>
            </w:r>
            <w:r w:rsidRPr="00F11F5B">
              <w:rPr>
                <w:b w:val="0"/>
                <w:sz w:val="22"/>
                <w:szCs w:val="22"/>
              </w:rPr>
              <w:t>сию и Счетную комиссию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избрании членов Совета директоров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 установленном законом порядке обжаловать в суде решение Совета директоров Банка об отказе во включении соответствующего вопроса в повестку дня Общего собрания акционеров или ка</w:t>
            </w:r>
            <w:r w:rsidRPr="00F11F5B">
              <w:rPr>
                <w:b w:val="0"/>
                <w:sz w:val="22"/>
                <w:szCs w:val="22"/>
              </w:rPr>
              <w:t>н</w:t>
            </w:r>
            <w:r w:rsidRPr="00F11F5B">
              <w:rPr>
                <w:b w:val="0"/>
                <w:sz w:val="22"/>
                <w:szCs w:val="22"/>
              </w:rPr>
              <w:t>дидата в список кандидатур для голосования по выборам в соответствующий орган Банка, а та</w:t>
            </w:r>
            <w:r w:rsidRPr="00F11F5B">
              <w:rPr>
                <w:b w:val="0"/>
                <w:sz w:val="22"/>
                <w:szCs w:val="22"/>
              </w:rPr>
              <w:t>к</w:t>
            </w:r>
            <w:r w:rsidRPr="00F11F5B">
              <w:rPr>
                <w:b w:val="0"/>
                <w:sz w:val="22"/>
                <w:szCs w:val="22"/>
              </w:rPr>
              <w:t>же уклонение Совета директоров Банка от принятия соответствующего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внеочередного Общего собрания акционеров Банка по любым вопросам его компетенции;</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обратиться  в суд с требованием о понуждении Банка провести внеочередное Общее собрание акционеров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Ревизионной комиссией Банка внеочередной проверки (ревизии) финанс</w:t>
            </w:r>
            <w:r w:rsidRPr="00F11F5B">
              <w:rPr>
                <w:sz w:val="22"/>
                <w:szCs w:val="22"/>
              </w:rPr>
              <w:t>о</w:t>
            </w:r>
            <w:r w:rsidRPr="00F11F5B">
              <w:rPr>
                <w:sz w:val="22"/>
                <w:szCs w:val="22"/>
              </w:rPr>
              <w:t xml:space="preserve">во-хозяйственной деятельности Банка; </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внеочередной независимой аудиторской проверки деятельности Банка (т</w:t>
            </w:r>
            <w:r w:rsidRPr="00F11F5B">
              <w:rPr>
                <w:sz w:val="22"/>
                <w:szCs w:val="22"/>
              </w:rPr>
              <w:t>а</w:t>
            </w:r>
            <w:r w:rsidRPr="00F11F5B">
              <w:rPr>
                <w:sz w:val="22"/>
                <w:szCs w:val="22"/>
              </w:rPr>
              <w:t>кая дополнительная проверка проводится за счет акционера, предъявившего соответствующее требование).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lastRenderedPageBreak/>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p>
          <w:p w:rsidR="00F11F5B" w:rsidRPr="00F11F5B"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решении вопросов о реорганизации и ликвидации Банка, а также вопроса об освобождении от об</w:t>
            </w:r>
            <w:r w:rsidRPr="00F11F5B">
              <w:rPr>
                <w:rFonts w:eastAsia="Calibri"/>
                <w:sz w:val="22"/>
                <w:szCs w:val="22"/>
              </w:rPr>
              <w:t>я</w:t>
            </w:r>
            <w:r w:rsidRPr="00F11F5B">
              <w:rPr>
                <w:rFonts w:eastAsia="Calibri"/>
                <w:sz w:val="22"/>
                <w:szCs w:val="22"/>
              </w:rPr>
              <w:t>занности раскрывать или предоставлять информацию, предусмотренную законодательством Ро</w:t>
            </w:r>
            <w:r w:rsidRPr="00F11F5B">
              <w:rPr>
                <w:rFonts w:eastAsia="Calibri"/>
                <w:sz w:val="22"/>
                <w:szCs w:val="22"/>
              </w:rPr>
              <w:t>с</w:t>
            </w:r>
            <w:r w:rsidRPr="00F11F5B">
              <w:rPr>
                <w:rFonts w:eastAsia="Calibri"/>
                <w:sz w:val="22"/>
                <w:szCs w:val="22"/>
              </w:rPr>
              <w:t>сийской Федерации о рынке ценных бумаг;</w:t>
            </w:r>
          </w:p>
          <w:p w:rsidR="00F11F5B" w:rsidRPr="00F11F5B"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w:t>
            </w:r>
            <w:r w:rsidRPr="00F11F5B">
              <w:rPr>
                <w:rFonts w:eastAsia="Calibri"/>
                <w:sz w:val="22"/>
                <w:szCs w:val="22"/>
              </w:rPr>
              <w:t>и</w:t>
            </w:r>
            <w:r w:rsidRPr="00F11F5B">
              <w:rPr>
                <w:rFonts w:eastAsia="Calibri"/>
                <w:sz w:val="22"/>
                <w:szCs w:val="22"/>
              </w:rPr>
              <w:lastRenderedPageBreak/>
              <w:t>па, включая случаи определения или увеличения размера дивиденда и (или) определения или ув</w:t>
            </w:r>
            <w:r w:rsidRPr="00F11F5B">
              <w:rPr>
                <w:rFonts w:eastAsia="Calibri"/>
                <w:sz w:val="22"/>
                <w:szCs w:val="22"/>
              </w:rPr>
              <w:t>е</w:t>
            </w:r>
            <w:r w:rsidRPr="00F11F5B">
              <w:rPr>
                <w:rFonts w:eastAsia="Calibri"/>
                <w:sz w:val="22"/>
                <w:szCs w:val="22"/>
              </w:rPr>
              <w:t>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 стоимости акций;</w:t>
            </w:r>
          </w:p>
          <w:p w:rsidR="007D2429"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решении на Общем собрании акционеров Банка вопроса об обращении с заявлением о листинге или делистинге привилегированных акций этого типа</w:t>
            </w:r>
            <w:r w:rsidR="007D2429">
              <w:rPr>
                <w:rFonts w:eastAsia="Calibri"/>
                <w:sz w:val="22"/>
                <w:szCs w:val="22"/>
              </w:rPr>
              <w:t>;</w:t>
            </w:r>
          </w:p>
          <w:p w:rsidR="007D2429" w:rsidRPr="000018D5" w:rsidRDefault="007D2429" w:rsidP="007D2429">
            <w:pPr>
              <w:pStyle w:val="aff0"/>
              <w:numPr>
                <w:ilvl w:val="0"/>
                <w:numId w:val="23"/>
              </w:numPr>
              <w:contextualSpacing w:val="0"/>
              <w:rPr>
                <w:sz w:val="22"/>
                <w:szCs w:val="22"/>
              </w:rPr>
            </w:pPr>
            <w:r w:rsidRPr="000018D5">
              <w:rPr>
                <w:sz w:val="22"/>
                <w:szCs w:val="22"/>
              </w:rPr>
              <w:t>решении на Общем собрании акционеров Банка вопроса о внесении в Устав Банка изменений, и</w:t>
            </w:r>
            <w:r w:rsidRPr="000018D5">
              <w:rPr>
                <w:sz w:val="22"/>
                <w:szCs w:val="22"/>
              </w:rPr>
              <w:t>с</w:t>
            </w:r>
            <w:r w:rsidRPr="000018D5">
              <w:rPr>
                <w:sz w:val="22"/>
                <w:szCs w:val="22"/>
              </w:rPr>
              <w:t>ключающих указание на то, что Банк является публичным обществом.»</w:t>
            </w:r>
          </w:p>
          <w:p w:rsidR="00F11F5B" w:rsidRPr="00E96434" w:rsidRDefault="00F11F5B" w:rsidP="00020BD4">
            <w:pPr>
              <w:autoSpaceDE w:val="0"/>
              <w:autoSpaceDN w:val="0"/>
              <w:adjustRightInd w:val="0"/>
              <w:spacing w:after="80" w:line="260" w:lineRule="exact"/>
              <w:ind w:left="720"/>
              <w:contextualSpacing/>
              <w:jc w:val="both"/>
              <w:rPr>
                <w:rFonts w:eastAsia="Calibri"/>
                <w:sz w:val="22"/>
                <w:szCs w:val="22"/>
              </w:rPr>
            </w:pPr>
          </w:p>
          <w:p w:rsidR="00443833" w:rsidRPr="00F11F5B" w:rsidRDefault="00F11F5B" w:rsidP="00F11F5B">
            <w:pPr>
              <w:pStyle w:val="em-4"/>
              <w:ind w:firstLine="0"/>
            </w:pPr>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456" w:name="_Toc364086373"/>
      <w:bookmarkStart w:id="457" w:name="_Toc482611765"/>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456"/>
      <w:bookmarkEnd w:id="457"/>
      <w:r w:rsidRPr="00412DDB">
        <w:rPr>
          <w:rStyle w:val="af0"/>
          <w:vanish/>
        </w:rPr>
        <w:footnoteReference w:id="102"/>
      </w:r>
    </w:p>
    <w:p w:rsidR="00443833" w:rsidRPr="00412DDB" w:rsidRDefault="00443833" w:rsidP="00443833">
      <w:pPr>
        <w:pStyle w:val="em-1"/>
      </w:pPr>
    </w:p>
    <w:p w:rsidR="00443833" w:rsidRPr="00412DDB" w:rsidRDefault="00443833" w:rsidP="00443833">
      <w:pPr>
        <w:pStyle w:val="em-7"/>
      </w:pPr>
      <w:bookmarkStart w:id="458" w:name="_Toc364086374"/>
      <w:bookmarkStart w:id="459" w:name="_Toc482611766"/>
      <w:r w:rsidRPr="00412DDB">
        <w:t>8.3.1. Сведения о выпусках, все ценные бумаги которых погашены</w:t>
      </w:r>
      <w:bookmarkEnd w:id="458"/>
      <w:bookmarkEnd w:id="459"/>
      <w:r w:rsidRPr="00412DDB">
        <w:t xml:space="preserve"> </w:t>
      </w:r>
    </w:p>
    <w:p w:rsidR="00443833" w:rsidRPr="00412DDB" w:rsidRDefault="00443833" w:rsidP="00443833">
      <w:pPr>
        <w:pStyle w:val="em-4"/>
      </w:pPr>
    </w:p>
    <w:p w:rsidR="00443833" w:rsidRPr="00412DDB" w:rsidRDefault="00443833" w:rsidP="00443833">
      <w:pPr>
        <w:pStyle w:val="em-4"/>
      </w:pPr>
      <w:r w:rsidRPr="00412DDB">
        <w:t>Сведения по каждому выпуску, все ценные бумаги которого были погашены в течение 5 последних завершенных финансовых лет и периода с даты начала текущего года до даты окончания отчетного кварт</w:t>
      </w:r>
      <w:r w:rsidRPr="00412DDB">
        <w:t>а</w:t>
      </w:r>
      <w:r w:rsidRPr="00412DDB">
        <w:t>ла:</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02</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28</w:t>
            </w:r>
            <w:r w:rsidRPr="00412DDB">
              <w:rPr>
                <w:sz w:val="22"/>
                <w:szCs w:val="22"/>
              </w:rPr>
              <w:t>.03.2013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Основание для погашения ценных бумаг выпуска (исполнение обязательств по ценным бумагам, конвертация в связи с размещением ценных бумаг </w:t>
            </w:r>
            <w:r w:rsidRPr="00412DDB">
              <w:rPr>
                <w:sz w:val="22"/>
                <w:szCs w:val="22"/>
              </w:rPr>
              <w:lastRenderedPageBreak/>
              <w:t>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lastRenderedPageBreak/>
              <w:t>Исполнение обязательств по ценным бумагам</w:t>
            </w:r>
          </w:p>
        </w:tc>
      </w:tr>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w:t>
            </w:r>
            <w:r w:rsidRPr="00412DDB">
              <w:rPr>
                <w:sz w:val="20"/>
                <w:lang w:val="en-US"/>
              </w:rPr>
              <w:t>3</w:t>
            </w:r>
            <w:r w:rsidRPr="00412DDB">
              <w:rPr>
                <w:sz w:val="20"/>
              </w:rPr>
              <w:t>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23</w:t>
            </w:r>
            <w:r w:rsidRPr="00412DDB">
              <w:rPr>
                <w:sz w:val="22"/>
                <w:szCs w:val="22"/>
              </w:rPr>
              <w:t>.0</w:t>
            </w:r>
            <w:r w:rsidRPr="00412DDB">
              <w:rPr>
                <w:sz w:val="22"/>
                <w:szCs w:val="22"/>
                <w:lang w:val="en-US"/>
              </w:rPr>
              <w:t>4</w:t>
            </w:r>
            <w:r w:rsidRPr="00412DDB">
              <w:rPr>
                <w:sz w:val="22"/>
                <w:szCs w:val="22"/>
              </w:rPr>
              <w:t>.2013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w:t>
            </w:r>
            <w:r w:rsidRPr="00412DDB">
              <w:rPr>
                <w:sz w:val="22"/>
                <w:szCs w:val="22"/>
              </w:rPr>
              <w:lastRenderedPageBreak/>
              <w:t xml:space="preserve">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lastRenderedPageBreak/>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lastRenderedPageBreak/>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тыс.руб.</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460" w:name="_Toc364086375"/>
      <w:bookmarkStart w:id="461" w:name="_Toc482611767"/>
      <w:r w:rsidRPr="00412DDB">
        <w:t>8.3.2. Сведения о выпусках, ценные бумаги которых не являются погашенными</w:t>
      </w:r>
      <w:bookmarkEnd w:id="460"/>
      <w:bookmarkEnd w:id="461"/>
      <w:r w:rsidRPr="00412DDB">
        <w:rPr>
          <w:rStyle w:val="af0"/>
          <w:vanish/>
        </w:rPr>
        <w:footnoteReference w:id="103"/>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 xml:space="preserve">ный номер, в случае, если выпуск ценных бумаг не </w:t>
            </w:r>
            <w:r>
              <w:rPr>
                <w:sz w:val="20"/>
                <w:szCs w:val="20"/>
              </w:rPr>
              <w:lastRenderedPageBreak/>
              <w:t>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lastRenderedPageBreak/>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lastRenderedPageBreak/>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Размещение не началось</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7040EB" w:rsidP="004D14BD">
            <w:pPr>
              <w:autoSpaceDE w:val="0"/>
              <w:autoSpaceDN w:val="0"/>
              <w:adjustRightInd w:val="0"/>
              <w:rPr>
                <w:rFonts w:ascii="Arial" w:hAnsi="Arial" w:cs="Arial"/>
                <w:color w:val="000000"/>
                <w:sz w:val="18"/>
                <w:szCs w:val="18"/>
                <w:shd w:val="clear" w:color="auto" w:fill="FFFFFF"/>
              </w:rPr>
            </w:pPr>
            <w:hyperlink r:id="rId25"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7040EB" w:rsidP="004D14BD">
            <w:pPr>
              <w:autoSpaceDE w:val="0"/>
              <w:autoSpaceDN w:val="0"/>
              <w:adjustRightInd w:val="0"/>
              <w:rPr>
                <w:sz w:val="20"/>
                <w:szCs w:val="20"/>
              </w:rPr>
            </w:pPr>
            <w:hyperlink r:id="rId26" w:history="1">
              <w:r w:rsidR="006C2727">
                <w:rPr>
                  <w:rStyle w:val="af4"/>
                </w:rPr>
                <w:t>http://www.e-disclosure.ru/portal/files.aspx?id=1285&amp;type=7</w:t>
              </w:r>
            </w:hyperlink>
          </w:p>
        </w:tc>
      </w:tr>
    </w:tbl>
    <w:p w:rsidR="003C6096" w:rsidRPr="003C6096" w:rsidRDefault="003C6096" w:rsidP="00443833">
      <w:pPr>
        <w:pStyle w:val="em-4"/>
      </w:pPr>
    </w:p>
    <w:p w:rsidR="00443833" w:rsidRPr="00412DDB" w:rsidRDefault="00443833" w:rsidP="00443833">
      <w:pPr>
        <w:pStyle w:val="em-4"/>
      </w:pPr>
    </w:p>
    <w:p w:rsidR="00443833" w:rsidRPr="00412DDB" w:rsidRDefault="00443833" w:rsidP="00443833">
      <w:pPr>
        <w:pStyle w:val="em-1"/>
      </w:pPr>
      <w:bookmarkStart w:id="462" w:name="_Toc364086376"/>
      <w:bookmarkStart w:id="463" w:name="_Toc482611768"/>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462"/>
      <w:bookmarkEnd w:id="463"/>
      <w:r w:rsidRPr="00412DDB">
        <w:rPr>
          <w:rStyle w:val="af0"/>
          <w:vanish/>
        </w:rPr>
        <w:footnoteReference w:id="104"/>
      </w:r>
    </w:p>
    <w:p w:rsidR="00443833" w:rsidRDefault="00443833" w:rsidP="00443833">
      <w:pPr>
        <w:pStyle w:val="em-4"/>
      </w:pPr>
    </w:p>
    <w:p w:rsidR="00C436DB" w:rsidRPr="00C436DB" w:rsidRDefault="00C436DB" w:rsidP="00C436DB">
      <w:pPr>
        <w:pStyle w:val="em-1"/>
        <w:rPr>
          <w:b w:val="0"/>
        </w:rPr>
      </w:pPr>
      <w:bookmarkStart w:id="464" w:name="_Toc482611769"/>
      <w:r w:rsidRPr="00C436DB">
        <w:rPr>
          <w:b w:val="0"/>
        </w:rPr>
        <w:t>Все ценные бумаги, выпущенные кредитной организацией-эмитентом, погашены.</w:t>
      </w:r>
      <w:bookmarkEnd w:id="464"/>
      <w:r w:rsidRPr="00C436DB">
        <w:rPr>
          <w:b w:val="0"/>
        </w:rPr>
        <w:t xml:space="preserve"> </w:t>
      </w:r>
      <w:r w:rsidRPr="00C436DB">
        <w:rPr>
          <w:rStyle w:val="af0"/>
          <w:b w:val="0"/>
          <w:vanish/>
        </w:rPr>
        <w:footnoteReference w:id="105"/>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465" w:name="_Toc364086377"/>
      <w:bookmarkStart w:id="466" w:name="_Toc482611770"/>
      <w:r w:rsidRPr="00412DDB">
        <w:t>8.4.1. Условия обеспечения исполнения обязательств по облигациям с ипотечным покрытием</w:t>
      </w:r>
      <w:bookmarkEnd w:id="465"/>
      <w:bookmarkEnd w:id="466"/>
      <w:r w:rsidRPr="00412DDB">
        <w:rPr>
          <w:rStyle w:val="af0"/>
          <w:b w:val="0"/>
          <w:bCs/>
          <w:vanish/>
        </w:rPr>
        <w:footnoteReference w:id="106"/>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467" w:name="_Toc364086378"/>
      <w:bookmarkStart w:id="468" w:name="_Toc482611771"/>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467"/>
      <w:bookmarkEnd w:id="468"/>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07"/>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CF58C4" w:rsidP="00CF58C4">
            <w:pPr>
              <w:jc w:val="center"/>
              <w:rPr>
                <w:sz w:val="20"/>
                <w:szCs w:val="20"/>
              </w:rPr>
            </w:pPr>
            <w:r>
              <w:rPr>
                <w:b/>
                <w:bCs/>
                <w:sz w:val="20"/>
                <w:szCs w:val="20"/>
              </w:rPr>
              <w:t>А</w:t>
            </w:r>
            <w:r w:rsidR="00443833" w:rsidRPr="00412DDB">
              <w:rPr>
                <w:b/>
                <w:bCs/>
                <w:sz w:val="20"/>
                <w:szCs w:val="20"/>
              </w:rPr>
              <w:t xml:space="preserve">кционерное общество </w:t>
            </w:r>
            <w:r w:rsidR="009C4F8F">
              <w:rPr>
                <w:b/>
                <w:bCs/>
                <w:sz w:val="20"/>
                <w:szCs w:val="20"/>
              </w:rPr>
              <w:t>«</w:t>
            </w:r>
            <w:r w:rsidR="00443833"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lastRenderedPageBreak/>
              <w:t>номер:</w:t>
            </w:r>
          </w:p>
        </w:tc>
        <w:tc>
          <w:tcPr>
            <w:tcW w:w="5128" w:type="dxa"/>
            <w:vAlign w:val="center"/>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000</w:t>
            </w:r>
            <w:r w:rsidR="00B140EC">
              <w:rPr>
                <w:sz w:val="20"/>
                <w:szCs w:val="20"/>
              </w:rPr>
              <w:t>–</w:t>
            </w:r>
            <w:r w:rsidRPr="00412DDB">
              <w:rPr>
                <w:sz w:val="20"/>
                <w:szCs w:val="20"/>
              </w:rPr>
              <w:t>1</w:t>
            </w:r>
            <w:r w:rsidR="00B140EC">
              <w:rPr>
                <w:sz w:val="20"/>
                <w:szCs w:val="20"/>
              </w:rPr>
              <w:t>–</w:t>
            </w:r>
            <w:r w:rsidRPr="00412DDB">
              <w:rPr>
                <w:sz w:val="20"/>
                <w:szCs w:val="20"/>
              </w:rPr>
              <w:t>00254</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08"/>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r w:rsidR="00BC7819">
              <w:rPr>
                <w:sz w:val="20"/>
                <w:szCs w:val="20"/>
              </w:rPr>
              <w:t>ул. Спартаковская, д.12</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443833">
            <w:pPr>
              <w:jc w:val="center"/>
              <w:rPr>
                <w:sz w:val="20"/>
                <w:szCs w:val="20"/>
              </w:rPr>
            </w:pPr>
            <w:r w:rsidRPr="00412DDB">
              <w:rPr>
                <w:sz w:val="20"/>
                <w:szCs w:val="20"/>
              </w:rPr>
              <w:t>№ 177</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469" w:name="_Toc364086379"/>
      <w:bookmarkStart w:id="470" w:name="_Toc482611772"/>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469"/>
      <w:bookmarkEnd w:id="470"/>
    </w:p>
    <w:p w:rsidR="00443833" w:rsidRPr="00412DDB" w:rsidRDefault="00443833" w:rsidP="00443833">
      <w:pPr>
        <w:pStyle w:val="em-4"/>
      </w:pPr>
    </w:p>
    <w:p w:rsidR="00443833" w:rsidRPr="009C4F8F" w:rsidRDefault="00443833" w:rsidP="00443833">
      <w:pPr>
        <w:pStyle w:val="em-4"/>
        <w:rPr>
          <w:szCs w:val="20"/>
        </w:rPr>
      </w:pPr>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09"/>
      </w:r>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 xml:space="preserve">На выплату дивидендов, процентов и других платежей нерезидентам могут  повлиять изменения, вносимые в Закон </w:t>
            </w:r>
            <w:r w:rsidR="005F3F27">
              <w:rPr>
                <w:sz w:val="22"/>
                <w:szCs w:val="20"/>
              </w:rPr>
              <w:t>«</w:t>
            </w:r>
            <w:r w:rsidRPr="009C4F8F">
              <w:rPr>
                <w:sz w:val="22"/>
                <w:szCs w:val="20"/>
              </w:rPr>
              <w:t>О валютном регулировании и валютном контроле</w:t>
            </w:r>
            <w:r w:rsidR="005F3F27">
              <w:rPr>
                <w:sz w:val="22"/>
                <w:szCs w:val="20"/>
              </w:rPr>
              <w:t>»</w:t>
            </w:r>
            <w:r w:rsidRPr="009C4F8F">
              <w:rPr>
                <w:sz w:val="22"/>
                <w:szCs w:val="20"/>
              </w:rPr>
              <w:t xml:space="preserve">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200</w:t>
            </w:r>
            <w:r w:rsidR="00FE092B">
              <w:rPr>
                <w:sz w:val="22"/>
                <w:szCs w:val="20"/>
              </w:rPr>
              <w:t>3</w:t>
            </w:r>
            <w:r w:rsidRPr="009C4F8F">
              <w:rPr>
                <w:sz w:val="22"/>
                <w:szCs w:val="20"/>
              </w:rPr>
              <w:t xml:space="preserve">,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D96F32" w:rsidRDefault="00B140EC" w:rsidP="00D96F32">
            <w:pPr>
              <w:numPr>
                <w:ilvl w:val="0"/>
                <w:numId w:val="7"/>
              </w:numPr>
              <w:ind w:hanging="436"/>
              <w:jc w:val="both"/>
              <w:rPr>
                <w:sz w:val="22"/>
                <w:szCs w:val="20"/>
              </w:rPr>
            </w:pPr>
            <w:r w:rsidRPr="009C4F8F">
              <w:rPr>
                <w:sz w:val="22"/>
                <w:szCs w:val="20"/>
              </w:rPr>
              <w:t>–</w:t>
            </w:r>
            <w:r w:rsidR="00443833" w:rsidRPr="009C4F8F">
              <w:rPr>
                <w:sz w:val="22"/>
                <w:szCs w:val="20"/>
              </w:rPr>
              <w:t xml:space="preserve"> Инструкцией ЦБ РФ  от </w:t>
            </w:r>
            <w:r w:rsidR="007C4086">
              <w:rPr>
                <w:sz w:val="22"/>
                <w:szCs w:val="20"/>
              </w:rPr>
              <w:t xml:space="preserve">16.08.2017 </w:t>
            </w:r>
            <w:r w:rsidR="00443833" w:rsidRPr="009C4F8F">
              <w:rPr>
                <w:sz w:val="22"/>
                <w:szCs w:val="20"/>
              </w:rPr>
              <w:t xml:space="preserve"> №18</w:t>
            </w:r>
            <w:r w:rsidR="007C4086">
              <w:rPr>
                <w:sz w:val="22"/>
                <w:szCs w:val="20"/>
              </w:rPr>
              <w:t>1</w:t>
            </w:r>
            <w:r w:rsidRPr="009C4F8F">
              <w:rPr>
                <w:sz w:val="22"/>
                <w:szCs w:val="20"/>
              </w:rPr>
              <w:t>–</w:t>
            </w:r>
            <w:r w:rsidR="00FE092B">
              <w:rPr>
                <w:sz w:val="22"/>
                <w:szCs w:val="20"/>
              </w:rPr>
              <w:t xml:space="preserve">И </w:t>
            </w:r>
            <w:r w:rsidR="00D96F32" w:rsidRPr="00D96F32">
              <w:rPr>
                <w:sz w:val="22"/>
                <w:szCs w:val="20"/>
              </w:rPr>
              <w:t>«О порядке представления резидентами и нерез</w:t>
            </w:r>
            <w:r w:rsidR="00D96F32" w:rsidRPr="00D96F32">
              <w:rPr>
                <w:sz w:val="22"/>
                <w:szCs w:val="20"/>
              </w:rPr>
              <w:t>и</w:t>
            </w:r>
            <w:r w:rsidR="00D96F32" w:rsidRPr="00D96F32">
              <w:rPr>
                <w:sz w:val="22"/>
                <w:szCs w:val="20"/>
              </w:rPr>
              <w:t>дентами уполномоченным банкам подтверждающих документов и информации при осуществл</w:t>
            </w:r>
            <w:r w:rsidR="00D96F32" w:rsidRPr="00D96F32">
              <w:rPr>
                <w:sz w:val="22"/>
                <w:szCs w:val="20"/>
              </w:rPr>
              <w:t>е</w:t>
            </w:r>
            <w:r w:rsidR="00D96F32" w:rsidRPr="00D96F32">
              <w:rPr>
                <w:sz w:val="22"/>
                <w:szCs w:val="20"/>
              </w:rPr>
              <w:t>нии валютных операций, о единых формах учета и отчетности по валютным операциям, порядке и сроках их предоставления»</w:t>
            </w:r>
            <w:r w:rsidR="00D96F32">
              <w:rPr>
                <w:sz w:val="22"/>
                <w:szCs w:val="20"/>
              </w:rPr>
              <w:t>;</w:t>
            </w:r>
          </w:p>
          <w:p w:rsidR="00443833" w:rsidRPr="009C4F8F" w:rsidRDefault="00443833" w:rsidP="00D96F32">
            <w:pPr>
              <w:numPr>
                <w:ilvl w:val="0"/>
                <w:numId w:val="7"/>
              </w:numPr>
              <w:ind w:hanging="436"/>
              <w:jc w:val="both"/>
              <w:rPr>
                <w:sz w:val="22"/>
                <w:szCs w:val="20"/>
              </w:rPr>
            </w:pPr>
            <w:r w:rsidRPr="009C4F8F">
              <w:rPr>
                <w:sz w:val="22"/>
                <w:szCs w:val="20"/>
              </w:rPr>
              <w:t>Инструкцией ЦБ РФ от 30.0</w:t>
            </w:r>
            <w:r w:rsidR="00FE092B">
              <w:rPr>
                <w:sz w:val="22"/>
                <w:szCs w:val="20"/>
              </w:rPr>
              <w:t>3</w:t>
            </w:r>
            <w:r w:rsidRPr="009C4F8F">
              <w:rPr>
                <w:sz w:val="22"/>
                <w:szCs w:val="20"/>
              </w:rPr>
              <w:t>.2004 № 111</w:t>
            </w:r>
            <w:r w:rsidR="00B140EC" w:rsidRPr="009C4F8F">
              <w:rPr>
                <w:sz w:val="22"/>
                <w:szCs w:val="20"/>
              </w:rPr>
              <w:t>–</w:t>
            </w:r>
            <w:r w:rsidRPr="009C4F8F">
              <w:rPr>
                <w:sz w:val="22"/>
                <w:szCs w:val="20"/>
              </w:rPr>
              <w:t xml:space="preserve">И </w:t>
            </w:r>
            <w:r w:rsidR="00D96F32">
              <w:rPr>
                <w:sz w:val="22"/>
                <w:szCs w:val="20"/>
              </w:rPr>
              <w:t xml:space="preserve"> «</w:t>
            </w:r>
            <w:r w:rsidRPr="009C4F8F">
              <w:rPr>
                <w:sz w:val="22"/>
                <w:szCs w:val="20"/>
              </w:rPr>
              <w:t>Об обязательной продаже части валютной выручки на внутреннем валютном рынке Российской Федерации»;</w:t>
            </w:r>
          </w:p>
          <w:p w:rsidR="00443833" w:rsidRPr="009C4F8F" w:rsidRDefault="00443833" w:rsidP="00D96F32">
            <w:pPr>
              <w:numPr>
                <w:ilvl w:val="0"/>
                <w:numId w:val="7"/>
              </w:numPr>
              <w:ind w:hanging="436"/>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471" w:name="_Toc364086381"/>
      <w:bookmarkStart w:id="472" w:name="_Toc482611773"/>
      <w:r w:rsidRPr="00412DDB">
        <w:lastRenderedPageBreak/>
        <w:t>8.</w:t>
      </w:r>
      <w:r w:rsidR="004A7744">
        <w:t>7</w:t>
      </w:r>
      <w:r w:rsidRPr="00412DDB">
        <w:t>. 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471"/>
      <w:bookmarkEnd w:id="472"/>
      <w:r w:rsidRPr="00412DDB">
        <w:rPr>
          <w:rStyle w:val="af0"/>
          <w:vanish/>
        </w:rPr>
        <w:footnoteReference w:id="110"/>
      </w:r>
    </w:p>
    <w:p w:rsidR="00443833" w:rsidRPr="00412DDB" w:rsidRDefault="00443833" w:rsidP="00443833">
      <w:pPr>
        <w:pStyle w:val="em-4"/>
      </w:pPr>
    </w:p>
    <w:p w:rsidR="00443833" w:rsidRPr="00412DDB" w:rsidRDefault="00443833" w:rsidP="00443833">
      <w:pPr>
        <w:pStyle w:val="em-7"/>
      </w:pPr>
      <w:bookmarkStart w:id="473" w:name="_Toc364086382"/>
      <w:bookmarkStart w:id="474" w:name="_Toc482611774"/>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473"/>
      <w:bookmarkEnd w:id="474"/>
      <w:r w:rsidRPr="00412DDB">
        <w:rPr>
          <w:rStyle w:val="af0"/>
          <w:vanish/>
        </w:rPr>
        <w:footnoteReference w:id="111"/>
      </w: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расчете на одну акцию,тыс.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lastRenderedPageBreak/>
              <w:t>ций – тип</w:t>
            </w:r>
          </w:p>
        </w:tc>
        <w:tc>
          <w:tcPr>
            <w:tcW w:w="5529" w:type="dxa"/>
          </w:tcPr>
          <w:p w:rsidR="003B79ED" w:rsidRPr="00412DDB" w:rsidRDefault="003B79ED" w:rsidP="00FE1B9D">
            <w:pPr>
              <w:jc w:val="center"/>
              <w:rPr>
                <w:b/>
                <w:sz w:val="20"/>
                <w:szCs w:val="20"/>
              </w:rPr>
            </w:pPr>
            <w:r w:rsidRPr="00412DDB">
              <w:rPr>
                <w:b/>
                <w:sz w:val="20"/>
                <w:szCs w:val="20"/>
              </w:rPr>
              <w:lastRenderedPageBreak/>
              <w:t>Обыкновенные именные бездокументарные;</w:t>
            </w:r>
          </w:p>
          <w:p w:rsidR="003B79ED" w:rsidRPr="00412DDB" w:rsidRDefault="003B79ED" w:rsidP="00FE1B9D">
            <w:pPr>
              <w:pStyle w:val="prilozhenie"/>
              <w:ind w:firstLine="0"/>
              <w:rPr>
                <w:b/>
                <w:sz w:val="22"/>
                <w:szCs w:val="22"/>
              </w:rPr>
            </w:pPr>
            <w:r w:rsidRPr="00412DDB">
              <w:rPr>
                <w:b/>
                <w:sz w:val="20"/>
              </w:rPr>
              <w:lastRenderedPageBreak/>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lastRenderedPageBreak/>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расчете на одну акцию,тыс.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расчете на одну акцию,тыс.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lastRenderedPageBreak/>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lastRenderedPageBreak/>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lastRenderedPageBreak/>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FD031A" w:rsidRPr="00412DDB" w:rsidRDefault="00FD031A" w:rsidP="00E87BCA">
            <w:pPr>
              <w:pStyle w:val="prilozhenie"/>
              <w:ind w:firstLine="0"/>
              <w:jc w:val="center"/>
              <w:rPr>
                <w:sz w:val="20"/>
              </w:rPr>
            </w:pPr>
          </w:p>
          <w:p w:rsidR="00FD031A" w:rsidRPr="000018D5" w:rsidRDefault="00FD031A" w:rsidP="00E87BCA">
            <w:pPr>
              <w:pStyle w:val="34"/>
              <w:jc w:val="center"/>
              <w:rPr>
                <w:sz w:val="20"/>
              </w:rPr>
            </w:pPr>
            <w:r w:rsidRPr="000018D5">
              <w:rPr>
                <w:sz w:val="20"/>
              </w:rPr>
              <w:t>Годовое Общее собрание акционеров</w:t>
            </w:r>
          </w:p>
          <w:p w:rsidR="00FD031A" w:rsidRPr="000018D5" w:rsidRDefault="00E96434" w:rsidP="00E87BCA">
            <w:pPr>
              <w:pStyle w:val="34"/>
              <w:jc w:val="center"/>
              <w:rPr>
                <w:sz w:val="20"/>
              </w:rPr>
            </w:pPr>
            <w:r w:rsidRPr="000018D5">
              <w:rPr>
                <w:sz w:val="20"/>
              </w:rPr>
              <w:t>Дата принятия решения 28.12.2017</w:t>
            </w:r>
          </w:p>
          <w:p w:rsidR="00FD031A" w:rsidRPr="000018D5" w:rsidRDefault="000273BA" w:rsidP="00E87BCA">
            <w:pPr>
              <w:pStyle w:val="34"/>
              <w:jc w:val="center"/>
              <w:rPr>
                <w:sz w:val="18"/>
                <w:szCs w:val="18"/>
              </w:rPr>
            </w:pPr>
            <w:r w:rsidRPr="000018D5">
              <w:rPr>
                <w:sz w:val="20"/>
                <w:szCs w:val="18"/>
              </w:rPr>
              <w:t>Протокол № 73 от 03.07.2017</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расчете на одну акцию,тыс. руб.</w:t>
            </w:r>
          </w:p>
        </w:tc>
        <w:tc>
          <w:tcPr>
            <w:tcW w:w="5529" w:type="dxa"/>
          </w:tcPr>
          <w:p w:rsidR="00FD031A" w:rsidRPr="00412DDB" w:rsidRDefault="000273B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6</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lastRenderedPageBreak/>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Default="00FD031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0273BA" w:rsidRPr="00412DDB" w:rsidTr="004D10B6">
        <w:tc>
          <w:tcPr>
            <w:tcW w:w="4785" w:type="dxa"/>
          </w:tcPr>
          <w:p w:rsidR="000273BA" w:rsidRPr="00412DDB" w:rsidRDefault="000273BA" w:rsidP="004D10B6">
            <w:pPr>
              <w:pStyle w:val="prilozhenie"/>
              <w:ind w:firstLine="0"/>
              <w:jc w:val="center"/>
              <w:rPr>
                <w:b/>
                <w:sz w:val="22"/>
                <w:szCs w:val="22"/>
              </w:rPr>
            </w:pPr>
            <w:r w:rsidRPr="00412DDB">
              <w:rPr>
                <w:b/>
                <w:sz w:val="22"/>
                <w:szCs w:val="22"/>
              </w:rPr>
              <w:t>Наименование показателя</w:t>
            </w:r>
          </w:p>
        </w:tc>
        <w:tc>
          <w:tcPr>
            <w:tcW w:w="5529" w:type="dxa"/>
          </w:tcPr>
          <w:p w:rsidR="000273BA" w:rsidRPr="00412DDB" w:rsidRDefault="000273B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7</w:t>
            </w:r>
            <w:r w:rsidRPr="00412DDB">
              <w:rPr>
                <w:b/>
                <w:sz w:val="22"/>
                <w:szCs w:val="22"/>
              </w:rPr>
              <w:t xml:space="preserve"> год</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0273BA" w:rsidRPr="00412DDB" w:rsidRDefault="000273BA" w:rsidP="004D10B6">
            <w:pPr>
              <w:jc w:val="center"/>
              <w:rPr>
                <w:b/>
                <w:sz w:val="20"/>
                <w:szCs w:val="20"/>
              </w:rPr>
            </w:pPr>
            <w:r w:rsidRPr="00412DDB">
              <w:rPr>
                <w:b/>
                <w:sz w:val="20"/>
                <w:szCs w:val="20"/>
              </w:rPr>
              <w:t>Обыкновенные именные бездокументарные;</w:t>
            </w:r>
          </w:p>
          <w:p w:rsidR="000273BA" w:rsidRPr="00412DDB" w:rsidRDefault="000273BA" w:rsidP="004D10B6">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0273BA" w:rsidRPr="00412DDB" w:rsidRDefault="000273BA" w:rsidP="004D10B6">
            <w:pPr>
              <w:pStyle w:val="prilozhenie"/>
              <w:ind w:firstLine="0"/>
              <w:jc w:val="center"/>
              <w:rPr>
                <w:sz w:val="20"/>
              </w:rPr>
            </w:pPr>
          </w:p>
          <w:p w:rsidR="001E25D6" w:rsidRPr="000018D5" w:rsidRDefault="001E25D6" w:rsidP="001E25D6">
            <w:pPr>
              <w:pStyle w:val="34"/>
              <w:jc w:val="center"/>
              <w:rPr>
                <w:sz w:val="20"/>
              </w:rPr>
            </w:pPr>
            <w:r w:rsidRPr="000018D5">
              <w:rPr>
                <w:sz w:val="20"/>
              </w:rPr>
              <w:t>Годовое Общее собрание акционеров</w:t>
            </w:r>
          </w:p>
          <w:p w:rsidR="001E25D6" w:rsidRPr="000018D5" w:rsidRDefault="001E25D6" w:rsidP="001E25D6">
            <w:pPr>
              <w:pStyle w:val="34"/>
              <w:jc w:val="center"/>
              <w:rPr>
                <w:sz w:val="20"/>
              </w:rPr>
            </w:pPr>
            <w:r w:rsidRPr="000018D5">
              <w:rPr>
                <w:sz w:val="20"/>
              </w:rPr>
              <w:t>Дата принятия решения 2</w:t>
            </w:r>
            <w:r>
              <w:rPr>
                <w:sz w:val="20"/>
              </w:rPr>
              <w:t>9</w:t>
            </w:r>
            <w:r w:rsidRPr="000018D5">
              <w:rPr>
                <w:sz w:val="20"/>
              </w:rPr>
              <w:t>.</w:t>
            </w:r>
            <w:r>
              <w:rPr>
                <w:sz w:val="20"/>
              </w:rPr>
              <w:t>06</w:t>
            </w:r>
            <w:r w:rsidRPr="000018D5">
              <w:rPr>
                <w:sz w:val="20"/>
              </w:rPr>
              <w:t>.201</w:t>
            </w:r>
            <w:r>
              <w:rPr>
                <w:sz w:val="20"/>
              </w:rPr>
              <w:t>8</w:t>
            </w:r>
          </w:p>
          <w:p w:rsidR="000273BA" w:rsidRPr="00E20125" w:rsidRDefault="001E25D6" w:rsidP="004D10B6">
            <w:pPr>
              <w:pStyle w:val="34"/>
              <w:jc w:val="center"/>
              <w:rPr>
                <w:sz w:val="18"/>
                <w:szCs w:val="18"/>
              </w:rPr>
            </w:pPr>
            <w:r w:rsidRPr="000018D5">
              <w:rPr>
                <w:sz w:val="20"/>
                <w:szCs w:val="18"/>
              </w:rPr>
              <w:t>Протокол № 7</w:t>
            </w:r>
            <w:r>
              <w:rPr>
                <w:sz w:val="20"/>
                <w:szCs w:val="18"/>
              </w:rPr>
              <w:t>5</w:t>
            </w:r>
            <w:r w:rsidRPr="000018D5">
              <w:rPr>
                <w:sz w:val="20"/>
                <w:szCs w:val="18"/>
              </w:rPr>
              <w:t xml:space="preserve"> от 03.07.201</w:t>
            </w:r>
            <w:r>
              <w:rPr>
                <w:sz w:val="20"/>
                <w:szCs w:val="18"/>
              </w:rPr>
              <w:t>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Размер объявленных дивидендов в расчете на одну акцию,тыс. руб.</w:t>
            </w:r>
          </w:p>
        </w:tc>
        <w:tc>
          <w:tcPr>
            <w:tcW w:w="5529" w:type="dxa"/>
          </w:tcPr>
          <w:p w:rsidR="00F0606E" w:rsidRPr="009D6AA8" w:rsidRDefault="00F0606E" w:rsidP="00F0606E">
            <w:pPr>
              <w:pStyle w:val="aff0"/>
              <w:numPr>
                <w:ilvl w:val="2"/>
                <w:numId w:val="41"/>
              </w:numPr>
              <w:ind w:left="0" w:hanging="567"/>
              <w:jc w:val="both"/>
              <w:rPr>
                <w:rFonts w:ascii="Times New Roman" w:hAnsi="Times New Roman" w:cs="Times New Roman"/>
                <w:sz w:val="20"/>
                <w:szCs w:val="20"/>
              </w:rPr>
            </w:pPr>
            <w:r>
              <w:rPr>
                <w:rFonts w:ascii="Times New Roman" w:hAnsi="Times New Roman" w:cs="Times New Roman"/>
                <w:sz w:val="20"/>
                <w:szCs w:val="20"/>
              </w:rPr>
              <w:t>Ч</w:t>
            </w:r>
            <w:r w:rsidRPr="009D6AA8">
              <w:rPr>
                <w:rFonts w:ascii="Times New Roman" w:hAnsi="Times New Roman" w:cs="Times New Roman"/>
                <w:sz w:val="20"/>
                <w:szCs w:val="20"/>
              </w:rPr>
              <w:t>асть прибыли в совокупном размере 7 793 985</w:t>
            </w:r>
            <w:r>
              <w:rPr>
                <w:rFonts w:ascii="Times New Roman" w:hAnsi="Times New Roman" w:cs="Times New Roman"/>
                <w:sz w:val="20"/>
                <w:szCs w:val="20"/>
              </w:rPr>
              <w:t>-</w:t>
            </w:r>
            <w:r w:rsidRPr="009D6AA8">
              <w:rPr>
                <w:rFonts w:ascii="Times New Roman" w:hAnsi="Times New Roman" w:cs="Times New Roman"/>
                <w:sz w:val="20"/>
                <w:szCs w:val="20"/>
              </w:rPr>
              <w:t>00 руб. (Семь миллионов семьсот девяносто три тысячи девятьсот восем</w:t>
            </w:r>
            <w:r w:rsidRPr="009D6AA8">
              <w:rPr>
                <w:rFonts w:ascii="Times New Roman" w:hAnsi="Times New Roman" w:cs="Times New Roman"/>
                <w:sz w:val="20"/>
                <w:szCs w:val="20"/>
              </w:rPr>
              <w:t>ь</w:t>
            </w:r>
            <w:r w:rsidRPr="009D6AA8">
              <w:rPr>
                <w:rFonts w:ascii="Times New Roman" w:hAnsi="Times New Roman" w:cs="Times New Roman"/>
                <w:sz w:val="20"/>
                <w:szCs w:val="20"/>
              </w:rPr>
              <w:t>десят пять рублей и 00 копеек), включающем в себя:</w:t>
            </w:r>
          </w:p>
          <w:p w:rsidR="00F0606E" w:rsidRPr="00475425" w:rsidRDefault="00F0606E" w:rsidP="0013352C">
            <w:pPr>
              <w:pStyle w:val="aff0"/>
              <w:numPr>
                <w:ilvl w:val="0"/>
                <w:numId w:val="42"/>
              </w:numPr>
              <w:ind w:left="0" w:hanging="284"/>
              <w:jc w:val="both"/>
              <w:rPr>
                <w:rFonts w:ascii="Times New Roman" w:hAnsi="Times New Roman" w:cs="Times New Roman"/>
                <w:sz w:val="20"/>
                <w:szCs w:val="20"/>
              </w:rPr>
            </w:pPr>
            <w:r w:rsidRPr="00475425">
              <w:rPr>
                <w:sz w:val="20"/>
                <w:szCs w:val="20"/>
              </w:rPr>
              <w:t xml:space="preserve">5 201 945-00 руб. (Пять миллионов двести одна тысяча девятьсот сорок пять рублей и 00 копеек), 2 592 040-00 руб. (Два миллиона пятьсот девяносто две тысячи сорок рублей и 00 копеек) </w:t>
            </w:r>
            <w:r w:rsidRPr="00475425">
              <w:rPr>
                <w:rFonts w:ascii="Times New Roman" w:hAnsi="Times New Roman" w:cs="Times New Roman"/>
                <w:sz w:val="20"/>
                <w:szCs w:val="20"/>
              </w:rPr>
              <w:t>направ</w:t>
            </w:r>
            <w:r w:rsidR="00475425" w:rsidRPr="00475425">
              <w:rPr>
                <w:rFonts w:ascii="Times New Roman" w:hAnsi="Times New Roman" w:cs="Times New Roman"/>
                <w:sz w:val="20"/>
                <w:szCs w:val="20"/>
              </w:rPr>
              <w:t>л</w:t>
            </w:r>
            <w:r w:rsidR="00030503" w:rsidRPr="00475425">
              <w:rPr>
                <w:rFonts w:ascii="Times New Roman" w:hAnsi="Times New Roman" w:cs="Times New Roman"/>
                <w:sz w:val="20"/>
                <w:szCs w:val="20"/>
              </w:rPr>
              <w:t>ен</w:t>
            </w:r>
            <w:r w:rsidR="006A48DB" w:rsidRPr="00475425">
              <w:rPr>
                <w:rFonts w:ascii="Times New Roman" w:hAnsi="Times New Roman" w:cs="Times New Roman"/>
                <w:sz w:val="20"/>
                <w:szCs w:val="20"/>
              </w:rPr>
              <w:t>а</w:t>
            </w:r>
            <w:r w:rsidRPr="00475425">
              <w:rPr>
                <w:rFonts w:ascii="Times New Roman" w:hAnsi="Times New Roman" w:cs="Times New Roman"/>
                <w:sz w:val="20"/>
                <w:szCs w:val="20"/>
              </w:rPr>
              <w:t xml:space="preserve"> на выплату дивидендов по обыкн</w:t>
            </w:r>
            <w:r w:rsidRPr="00475425">
              <w:rPr>
                <w:rFonts w:ascii="Times New Roman" w:hAnsi="Times New Roman" w:cs="Times New Roman"/>
                <w:sz w:val="20"/>
                <w:szCs w:val="20"/>
              </w:rPr>
              <w:t>о</w:t>
            </w:r>
            <w:r w:rsidRPr="00475425">
              <w:rPr>
                <w:rFonts w:ascii="Times New Roman" w:hAnsi="Times New Roman" w:cs="Times New Roman"/>
                <w:sz w:val="20"/>
                <w:szCs w:val="20"/>
              </w:rPr>
              <w:t>венным и привилегированным акциям ПАО «МТС-Банк», соответственно.</w:t>
            </w:r>
          </w:p>
          <w:p w:rsidR="00F0606E" w:rsidRPr="009D6AA8" w:rsidRDefault="00502CA7" w:rsidP="00F0606E">
            <w:pPr>
              <w:pStyle w:val="aff0"/>
              <w:numPr>
                <w:ilvl w:val="2"/>
                <w:numId w:val="41"/>
              </w:numPr>
              <w:ind w:left="0" w:hanging="567"/>
              <w:jc w:val="both"/>
              <w:rPr>
                <w:rFonts w:ascii="Times New Roman" w:hAnsi="Times New Roman" w:cs="Times New Roman"/>
                <w:sz w:val="20"/>
                <w:szCs w:val="20"/>
              </w:rPr>
            </w:pPr>
            <w:r>
              <w:rPr>
                <w:rFonts w:ascii="Times New Roman" w:hAnsi="Times New Roman" w:cs="Times New Roman"/>
                <w:sz w:val="20"/>
                <w:szCs w:val="20"/>
              </w:rPr>
              <w:t>Размер д</w:t>
            </w:r>
            <w:r w:rsidR="00F0606E" w:rsidRPr="009D6AA8">
              <w:rPr>
                <w:rFonts w:ascii="Times New Roman" w:hAnsi="Times New Roman" w:cs="Times New Roman"/>
                <w:sz w:val="20"/>
                <w:szCs w:val="20"/>
              </w:rPr>
              <w:t>ивиденд</w:t>
            </w:r>
            <w:r>
              <w:rPr>
                <w:rFonts w:ascii="Times New Roman" w:hAnsi="Times New Roman" w:cs="Times New Roman"/>
                <w:sz w:val="20"/>
                <w:szCs w:val="20"/>
              </w:rPr>
              <w:t>а</w:t>
            </w:r>
            <w:r w:rsidR="00F0606E" w:rsidRPr="009D6AA8">
              <w:rPr>
                <w:rFonts w:ascii="Times New Roman" w:hAnsi="Times New Roman" w:cs="Times New Roman"/>
                <w:sz w:val="20"/>
                <w:szCs w:val="20"/>
              </w:rPr>
              <w:t xml:space="preserve"> на одну привилегированную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2 592</w:t>
            </w:r>
            <w:r w:rsidR="00F0606E">
              <w:rPr>
                <w:rFonts w:ascii="Times New Roman" w:hAnsi="Times New Roman" w:cs="Times New Roman"/>
                <w:sz w:val="20"/>
                <w:szCs w:val="20"/>
              </w:rPr>
              <w:t>-</w:t>
            </w:r>
            <w:r w:rsidR="00F0606E" w:rsidRPr="009D6AA8">
              <w:rPr>
                <w:rFonts w:ascii="Times New Roman" w:hAnsi="Times New Roman" w:cs="Times New Roman"/>
                <w:sz w:val="20"/>
                <w:szCs w:val="20"/>
              </w:rPr>
              <w:t xml:space="preserve">04 руб. (Две тысячи пятьсот девяносто два рубля и 04 копейки). </w:t>
            </w:r>
          </w:p>
          <w:p w:rsidR="00F0606E" w:rsidRPr="009D6AA8" w:rsidRDefault="00502CA7" w:rsidP="006A48DB">
            <w:pPr>
              <w:pStyle w:val="aff0"/>
              <w:numPr>
                <w:ilvl w:val="2"/>
                <w:numId w:val="41"/>
              </w:numPr>
              <w:ind w:left="-107"/>
              <w:jc w:val="both"/>
              <w:rPr>
                <w:rFonts w:ascii="Times New Roman" w:hAnsi="Times New Roman" w:cs="Times New Roman"/>
                <w:sz w:val="20"/>
                <w:szCs w:val="20"/>
              </w:rPr>
            </w:pPr>
            <w:r w:rsidRPr="00502CA7">
              <w:rPr>
                <w:rFonts w:ascii="Times New Roman" w:hAnsi="Times New Roman" w:cs="Times New Roman"/>
                <w:sz w:val="20"/>
                <w:szCs w:val="20"/>
              </w:rPr>
              <w:t>Размер дивиденда</w:t>
            </w:r>
            <w:r w:rsidRPr="00502CA7" w:rsidDel="00502CA7">
              <w:rPr>
                <w:rFonts w:ascii="Times New Roman" w:hAnsi="Times New Roman" w:cs="Times New Roman"/>
                <w:sz w:val="20"/>
                <w:szCs w:val="20"/>
              </w:rPr>
              <w:t xml:space="preserve"> </w:t>
            </w:r>
            <w:r w:rsidR="00F0606E" w:rsidRPr="009D6AA8">
              <w:rPr>
                <w:rFonts w:ascii="Times New Roman" w:hAnsi="Times New Roman" w:cs="Times New Roman"/>
                <w:sz w:val="20"/>
                <w:szCs w:val="20"/>
              </w:rPr>
              <w:t xml:space="preserve">на одну обыкновенную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 xml:space="preserve"> 0</w:t>
            </w:r>
            <w:r w:rsidR="00F0606E">
              <w:rPr>
                <w:rFonts w:ascii="Times New Roman" w:hAnsi="Times New Roman" w:cs="Times New Roman"/>
                <w:sz w:val="20"/>
                <w:szCs w:val="20"/>
              </w:rPr>
              <w:t>-</w:t>
            </w:r>
            <w:r w:rsidR="00F0606E" w:rsidRPr="009D6AA8">
              <w:rPr>
                <w:rFonts w:ascii="Times New Roman" w:hAnsi="Times New Roman" w:cs="Times New Roman"/>
                <w:sz w:val="20"/>
                <w:szCs w:val="20"/>
              </w:rPr>
              <w:t>25 руб. (Ноль рублей и 25 копеек).</w:t>
            </w:r>
          </w:p>
          <w:p w:rsidR="000273BA" w:rsidRPr="00412DDB" w:rsidRDefault="000273BA" w:rsidP="004D10B6">
            <w:pPr>
              <w:pStyle w:val="prilozhenie"/>
              <w:ind w:firstLine="0"/>
              <w:jc w:val="center"/>
              <w:rPr>
                <w:sz w:val="20"/>
              </w:rPr>
            </w:pP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0273BA" w:rsidRPr="00412DDB" w:rsidRDefault="000273BA" w:rsidP="006A48DB">
            <w:pPr>
              <w:ind w:left="177"/>
              <w:jc w:val="center"/>
              <w:rPr>
                <w:sz w:val="20"/>
                <w:szCs w:val="20"/>
              </w:rPr>
            </w:pPr>
            <w:r>
              <w:rPr>
                <w:sz w:val="20"/>
                <w:szCs w:val="20"/>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lastRenderedPageBreak/>
              <w:t xml:space="preserve">циям данной категории (типа), руб. </w:t>
            </w:r>
          </w:p>
        </w:tc>
        <w:tc>
          <w:tcPr>
            <w:tcW w:w="5529" w:type="dxa"/>
          </w:tcPr>
          <w:p w:rsidR="000273BA" w:rsidRPr="00412DDB" w:rsidRDefault="000273BA" w:rsidP="004D10B6">
            <w:pPr>
              <w:pStyle w:val="prilozhenie"/>
              <w:ind w:firstLine="0"/>
              <w:jc w:val="center"/>
              <w:rPr>
                <w:sz w:val="22"/>
                <w:szCs w:val="22"/>
              </w:rPr>
            </w:pPr>
            <w:r>
              <w:rPr>
                <w:sz w:val="22"/>
                <w:szCs w:val="22"/>
              </w:rPr>
              <w:lastRenderedPageBreak/>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lastRenderedPageBreak/>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bl>
    <w:p w:rsidR="000273BA" w:rsidRPr="00FD031A" w:rsidRDefault="000273BA" w:rsidP="00443833">
      <w:pPr>
        <w:pStyle w:val="em-4"/>
      </w:pPr>
    </w:p>
    <w:p w:rsidR="003B79ED" w:rsidRPr="00412DDB" w:rsidRDefault="003B79ED" w:rsidP="00443833">
      <w:pPr>
        <w:pStyle w:val="em-4"/>
      </w:pPr>
    </w:p>
    <w:p w:rsidR="00443833" w:rsidRPr="00412DDB" w:rsidRDefault="00443833" w:rsidP="00443833">
      <w:pPr>
        <w:pStyle w:val="em-7"/>
      </w:pPr>
      <w:bookmarkStart w:id="475" w:name="_Toc364086383"/>
      <w:bookmarkStart w:id="476" w:name="_Toc482611775"/>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475"/>
      <w:bookmarkEnd w:id="476"/>
      <w:r w:rsidRPr="00412DDB">
        <w:rPr>
          <w:rStyle w:val="af0"/>
          <w:vanish/>
        </w:rPr>
        <w:footnoteReference w:id="112"/>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с даты начала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pPr>
              <w:pStyle w:val="prilozhenie"/>
              <w:ind w:firstLine="0"/>
              <w:jc w:val="center"/>
              <w:rPr>
                <w:b/>
                <w:sz w:val="22"/>
                <w:szCs w:val="22"/>
              </w:rPr>
            </w:pPr>
            <w:r w:rsidRPr="00412DDB">
              <w:rPr>
                <w:b/>
                <w:sz w:val="22"/>
                <w:szCs w:val="22"/>
              </w:rPr>
              <w:t>Отчетный период 2008</w:t>
            </w:r>
            <w:r w:rsidR="00B140EC">
              <w:rPr>
                <w:b/>
                <w:sz w:val="22"/>
                <w:szCs w:val="22"/>
              </w:rPr>
              <w:t>–</w:t>
            </w:r>
            <w:r w:rsidR="00475425">
              <w:rPr>
                <w:b/>
                <w:sz w:val="22"/>
                <w:szCs w:val="22"/>
              </w:rPr>
              <w:t>3</w:t>
            </w:r>
            <w:r w:rsidR="00475425" w:rsidRPr="00412DDB">
              <w:rPr>
                <w:b/>
                <w:sz w:val="22"/>
                <w:szCs w:val="22"/>
              </w:rPr>
              <w:t xml:space="preserve"> </w:t>
            </w:r>
            <w:r w:rsidRPr="00412DDB">
              <w:rPr>
                <w:b/>
                <w:sz w:val="22"/>
                <w:szCs w:val="22"/>
              </w:rPr>
              <w:t xml:space="preserve">квартал </w:t>
            </w:r>
            <w:r w:rsidR="000273BA" w:rsidRPr="00412DDB">
              <w:rPr>
                <w:b/>
                <w:sz w:val="22"/>
                <w:szCs w:val="22"/>
              </w:rPr>
              <w:t>201</w:t>
            </w:r>
            <w:r w:rsidR="000273BA">
              <w:rPr>
                <w:b/>
                <w:sz w:val="22"/>
                <w:szCs w:val="22"/>
              </w:rPr>
              <w:t>8</w:t>
            </w:r>
            <w:r w:rsidR="000273BA" w:rsidRPr="00412DDB">
              <w:rPr>
                <w:b/>
                <w:sz w:val="22"/>
                <w:szCs w:val="22"/>
              </w:rPr>
              <w:t xml:space="preserve"> </w:t>
            </w:r>
            <w:r w:rsidRPr="00412DDB">
              <w:rPr>
                <w:b/>
                <w:sz w:val="22"/>
                <w:szCs w:val="22"/>
              </w:rPr>
              <w:t>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лигациям выпуска, в денежном выражении, в расчете на одну облигацию выпуска, руб. / иностр.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в т.ч.:</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лигациям выпуска, в денежном выражении, в расчете на одну облигацию выпуска, руб. / иностр.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1 559 580 </w:t>
            </w:r>
            <w:r w:rsidR="009B22C6">
              <w:rPr>
                <w:sz w:val="20"/>
                <w:szCs w:val="20"/>
              </w:rPr>
              <w:t>тыс. руб.</w:t>
            </w:r>
            <w:r w:rsidRPr="00412DDB">
              <w:rPr>
                <w:sz w:val="20"/>
                <w:szCs w:val="20"/>
              </w:rPr>
              <w:t>, в т.ч.:</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lastRenderedPageBreak/>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lastRenderedPageBreak/>
              <w:t>лигациям выпуска, в денежном выражении, в расчете на одну облигацию выпуска, руб. / иностр.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lastRenderedPageBreak/>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lastRenderedPageBreak/>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в т.ч.:</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лигациям выпуска, в денежном выражении, в расчете на одну облигацию выпуска, руб. / иностр.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в т.ч.:</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477" w:name="_Toc364086384"/>
      <w:bookmarkStart w:id="478" w:name="_Toc482611776"/>
      <w:r w:rsidRPr="00412DDB">
        <w:t>8.</w:t>
      </w:r>
      <w:r w:rsidR="004A7744">
        <w:t>8</w:t>
      </w:r>
      <w:r w:rsidRPr="00412DDB">
        <w:t>. Иные сведения</w:t>
      </w:r>
      <w:bookmarkEnd w:id="477"/>
      <w:bookmarkEnd w:id="478"/>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956742" w:rsidRDefault="00443833" w:rsidP="00443833">
            <w:pPr>
              <w:jc w:val="both"/>
              <w:rPr>
                <w:sz w:val="22"/>
                <w:szCs w:val="22"/>
              </w:rPr>
            </w:pPr>
          </w:p>
          <w:p w:rsidR="00443833" w:rsidRPr="00412053" w:rsidRDefault="00443833" w:rsidP="00443833">
            <w:pPr>
              <w:jc w:val="both"/>
              <w:rPr>
                <w:sz w:val="22"/>
              </w:rPr>
            </w:pPr>
            <w:r w:rsidRPr="00412053">
              <w:rPr>
                <w:sz w:val="22"/>
              </w:rPr>
              <w:t>Отсутствуют</w:t>
            </w:r>
            <w:r w:rsidR="002D2337" w:rsidRPr="00412053">
              <w:rPr>
                <w:sz w:val="22"/>
              </w:rPr>
              <w:t>.</w:t>
            </w:r>
          </w:p>
        </w:tc>
      </w:tr>
    </w:tbl>
    <w:p w:rsidR="00443833" w:rsidRPr="00412DDB" w:rsidRDefault="00443833" w:rsidP="00443833">
      <w:pPr>
        <w:pStyle w:val="em-4"/>
      </w:pPr>
    </w:p>
    <w:p w:rsidR="00443833" w:rsidRPr="00412DDB" w:rsidRDefault="00443833" w:rsidP="00443833">
      <w:pPr>
        <w:pStyle w:val="em-1"/>
      </w:pPr>
      <w:bookmarkStart w:id="479" w:name="_Toc364086385"/>
      <w:bookmarkStart w:id="480" w:name="_Toc482611777"/>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ставляемых ценных бумаг, право собственности на которые удостоверяется российскими депозита</w:t>
      </w:r>
      <w:r w:rsidRPr="00412DDB">
        <w:t>р</w:t>
      </w:r>
      <w:r w:rsidRPr="00412DDB">
        <w:t>ными расписками</w:t>
      </w:r>
      <w:bookmarkEnd w:id="479"/>
      <w:bookmarkEnd w:id="480"/>
      <w:r w:rsidRPr="00412DDB">
        <w:rPr>
          <w:rStyle w:val="af0"/>
          <w:vanish/>
        </w:rPr>
        <w:footnoteReference w:id="113"/>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емых ценных бумаг, право собственности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4"/>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481" w:name="_Toc364086386"/>
      <w:bookmarkStart w:id="482" w:name="_Toc482611778"/>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481"/>
      <w:bookmarkEnd w:id="482"/>
      <w:r w:rsidRPr="00412DDB">
        <w:rPr>
          <w:rStyle w:val="af0"/>
          <w:vanish/>
        </w:rPr>
        <w:footnoteReference w:id="115"/>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7040EB" w:rsidRDefault="007040EB" w:rsidP="00B02627">
      <w:pPr>
        <w:pStyle w:val="em-4"/>
        <w:ind w:firstLine="0"/>
        <w:rPr>
          <w:ins w:id="483" w:author="Грон Елена Анатольевна" w:date="2018-11-14T15:12:00Z"/>
          <w:b/>
        </w:rPr>
      </w:pPr>
    </w:p>
    <w:p w:rsidR="007040EB" w:rsidRDefault="007040EB" w:rsidP="00B02627">
      <w:pPr>
        <w:pStyle w:val="em-4"/>
        <w:ind w:firstLine="0"/>
        <w:rPr>
          <w:ins w:id="484" w:author="Грон Елена Анатольевна" w:date="2018-11-14T15:12:00Z"/>
          <w:b/>
        </w:rPr>
      </w:pPr>
    </w:p>
    <w:p w:rsidR="007040EB" w:rsidRDefault="007040EB" w:rsidP="00B02627">
      <w:pPr>
        <w:pStyle w:val="em-4"/>
        <w:ind w:firstLine="0"/>
        <w:rPr>
          <w:ins w:id="485" w:author="Грон Елена Анатольевна" w:date="2018-11-14T15:12:00Z"/>
          <w:b/>
        </w:rPr>
      </w:pPr>
    </w:p>
    <w:p w:rsidR="007040EB" w:rsidRDefault="007040EB" w:rsidP="00B02627">
      <w:pPr>
        <w:pStyle w:val="em-4"/>
        <w:ind w:firstLine="0"/>
        <w:rPr>
          <w:ins w:id="486" w:author="Грон Елена Анатольевна" w:date="2018-11-14T15:12:00Z"/>
          <w:b/>
        </w:rPr>
      </w:pPr>
    </w:p>
    <w:p w:rsidR="007040EB" w:rsidRDefault="007040EB" w:rsidP="00B02627">
      <w:pPr>
        <w:pStyle w:val="em-4"/>
        <w:ind w:firstLine="0"/>
        <w:rPr>
          <w:ins w:id="487" w:author="Грон Елена Анатольевна" w:date="2018-11-14T15:12:00Z"/>
          <w:b/>
        </w:rPr>
      </w:pPr>
    </w:p>
    <w:p w:rsidR="007040EB" w:rsidRDefault="007040EB" w:rsidP="00B02627">
      <w:pPr>
        <w:pStyle w:val="em-4"/>
        <w:ind w:firstLine="0"/>
        <w:rPr>
          <w:ins w:id="488" w:author="Грон Елена Анатольевна" w:date="2018-11-14T15:12:00Z"/>
          <w:b/>
        </w:rPr>
      </w:pPr>
    </w:p>
    <w:p w:rsidR="007040EB" w:rsidRDefault="007040EB" w:rsidP="00B02627">
      <w:pPr>
        <w:pStyle w:val="em-4"/>
        <w:ind w:firstLine="0"/>
        <w:rPr>
          <w:ins w:id="489" w:author="Грон Елена Анатольевна" w:date="2018-11-14T15:12:00Z"/>
          <w:b/>
        </w:rPr>
      </w:pPr>
    </w:p>
    <w:p w:rsidR="007040EB" w:rsidRDefault="007040EB" w:rsidP="00B02627">
      <w:pPr>
        <w:pStyle w:val="em-4"/>
        <w:ind w:firstLine="0"/>
        <w:rPr>
          <w:ins w:id="490" w:author="Грон Елена Анатольевна" w:date="2018-11-14T15:12:00Z"/>
          <w:b/>
        </w:rPr>
      </w:pPr>
    </w:p>
    <w:p w:rsidR="007040EB" w:rsidRDefault="007040EB" w:rsidP="00B02627">
      <w:pPr>
        <w:pStyle w:val="em-4"/>
        <w:ind w:firstLine="0"/>
        <w:rPr>
          <w:ins w:id="491" w:author="Грон Елена Анатольевна" w:date="2018-11-14T15:12:00Z"/>
          <w:b/>
        </w:rPr>
      </w:pPr>
    </w:p>
    <w:p w:rsidR="007040EB" w:rsidRDefault="007040EB" w:rsidP="00B02627">
      <w:pPr>
        <w:pStyle w:val="em-4"/>
        <w:ind w:firstLine="0"/>
        <w:rPr>
          <w:ins w:id="492" w:author="Грон Елена Анатольевна" w:date="2018-11-14T15:12:00Z"/>
          <w:b/>
        </w:rPr>
      </w:pPr>
    </w:p>
    <w:p w:rsidR="007040EB" w:rsidRDefault="007040EB" w:rsidP="00B02627">
      <w:pPr>
        <w:pStyle w:val="em-4"/>
        <w:ind w:firstLine="0"/>
        <w:rPr>
          <w:ins w:id="493" w:author="Грон Елена Анатольевна" w:date="2018-11-14T15:12:00Z"/>
          <w:b/>
        </w:rPr>
      </w:pPr>
    </w:p>
    <w:p w:rsidR="007040EB" w:rsidRDefault="007040EB" w:rsidP="00B02627">
      <w:pPr>
        <w:pStyle w:val="em-4"/>
        <w:ind w:firstLine="0"/>
        <w:rPr>
          <w:ins w:id="494" w:author="Грон Елена Анатольевна" w:date="2018-11-14T15:12:00Z"/>
          <w:b/>
        </w:rPr>
      </w:pPr>
    </w:p>
    <w:p w:rsidR="007040EB" w:rsidRDefault="007040EB" w:rsidP="00B02627">
      <w:pPr>
        <w:pStyle w:val="em-4"/>
        <w:ind w:firstLine="0"/>
        <w:rPr>
          <w:ins w:id="495" w:author="Грон Елена Анатольевна" w:date="2018-11-14T15:12:00Z"/>
          <w:b/>
        </w:rPr>
      </w:pPr>
    </w:p>
    <w:p w:rsidR="007040EB" w:rsidRDefault="007040EB" w:rsidP="00B02627">
      <w:pPr>
        <w:pStyle w:val="em-4"/>
        <w:ind w:firstLine="0"/>
        <w:rPr>
          <w:ins w:id="496" w:author="Грон Елена Анатольевна" w:date="2018-11-14T15:12:00Z"/>
          <w:b/>
        </w:rPr>
      </w:pPr>
    </w:p>
    <w:p w:rsidR="007040EB" w:rsidRDefault="007040EB" w:rsidP="00B02627">
      <w:pPr>
        <w:pStyle w:val="em-4"/>
        <w:ind w:firstLine="0"/>
        <w:rPr>
          <w:ins w:id="497" w:author="Грон Елена Анатольевна" w:date="2018-11-14T15:12:00Z"/>
          <w:b/>
        </w:rPr>
      </w:pPr>
    </w:p>
    <w:p w:rsidR="007040EB" w:rsidRDefault="007040EB" w:rsidP="00B02627">
      <w:pPr>
        <w:pStyle w:val="em-4"/>
        <w:ind w:firstLine="0"/>
        <w:rPr>
          <w:ins w:id="498" w:author="Грон Елена Анатольевна" w:date="2018-11-14T15:12:00Z"/>
          <w:b/>
        </w:rPr>
      </w:pPr>
    </w:p>
    <w:p w:rsidR="007040EB" w:rsidRDefault="007040EB" w:rsidP="00B02627">
      <w:pPr>
        <w:pStyle w:val="em-4"/>
        <w:ind w:firstLine="0"/>
        <w:rPr>
          <w:ins w:id="499" w:author="Грон Елена Анатольевна" w:date="2018-11-14T15:12:00Z"/>
          <w:b/>
        </w:rPr>
      </w:pPr>
    </w:p>
    <w:p w:rsidR="007040EB" w:rsidRDefault="007040EB" w:rsidP="00B02627">
      <w:pPr>
        <w:pStyle w:val="em-4"/>
        <w:ind w:firstLine="0"/>
        <w:rPr>
          <w:ins w:id="500" w:author="Грон Елена Анатольевна" w:date="2018-11-14T15:12:00Z"/>
          <w:b/>
        </w:rPr>
      </w:pPr>
    </w:p>
    <w:p w:rsidR="007040EB" w:rsidRDefault="007040EB" w:rsidP="00B02627">
      <w:pPr>
        <w:pStyle w:val="em-4"/>
        <w:ind w:firstLine="0"/>
        <w:rPr>
          <w:ins w:id="501" w:author="Грон Елена Анатольевна" w:date="2018-11-14T15:12:00Z"/>
          <w:b/>
        </w:rPr>
      </w:pPr>
    </w:p>
    <w:p w:rsidR="007040EB" w:rsidRDefault="007040EB" w:rsidP="00B02627">
      <w:pPr>
        <w:pStyle w:val="em-4"/>
        <w:ind w:firstLine="0"/>
        <w:rPr>
          <w:ins w:id="502" w:author="Грон Елена Анатольевна" w:date="2018-11-14T15:12:00Z"/>
          <w:b/>
        </w:rPr>
      </w:pPr>
    </w:p>
    <w:p w:rsidR="007040EB" w:rsidRDefault="007040EB" w:rsidP="00B02627">
      <w:pPr>
        <w:pStyle w:val="em-4"/>
        <w:ind w:firstLine="0"/>
        <w:rPr>
          <w:ins w:id="503" w:author="Грон Елена Анатольевна" w:date="2018-11-14T15:12:00Z"/>
          <w:b/>
        </w:rPr>
      </w:pPr>
    </w:p>
    <w:p w:rsidR="007040EB" w:rsidRDefault="007040EB" w:rsidP="00B02627">
      <w:pPr>
        <w:pStyle w:val="em-4"/>
        <w:ind w:firstLine="0"/>
        <w:rPr>
          <w:ins w:id="504" w:author="Грон Елена Анатольевна" w:date="2018-11-14T15:13:00Z"/>
          <w:b/>
        </w:rPr>
      </w:pPr>
    </w:p>
    <w:p w:rsidR="007040EB" w:rsidRDefault="007040EB" w:rsidP="00B02627">
      <w:pPr>
        <w:pStyle w:val="em-4"/>
        <w:ind w:firstLine="0"/>
        <w:rPr>
          <w:ins w:id="505" w:author="Грон Елена Анатольевна" w:date="2018-11-14T15:13:00Z"/>
          <w:b/>
        </w:rPr>
      </w:pPr>
    </w:p>
    <w:p w:rsidR="00231266" w:rsidRPr="006A48DB" w:rsidRDefault="00231266" w:rsidP="00B02627">
      <w:pPr>
        <w:pStyle w:val="em-4"/>
        <w:ind w:firstLine="0"/>
        <w:rPr>
          <w:b/>
        </w:rPr>
      </w:pPr>
      <w:r w:rsidRPr="006A48DB">
        <w:rPr>
          <w:b/>
        </w:rPr>
        <w:t>Приложения:</w:t>
      </w:r>
    </w:p>
    <w:p w:rsidR="00231266" w:rsidRDefault="00231266" w:rsidP="00B02627">
      <w:pPr>
        <w:pStyle w:val="em-4"/>
        <w:ind w:firstLine="0"/>
      </w:pPr>
    </w:p>
    <w:p w:rsidR="00231266" w:rsidRDefault="00231266" w:rsidP="00B02627">
      <w:pPr>
        <w:pStyle w:val="em-4"/>
        <w:ind w:firstLine="0"/>
      </w:pPr>
      <w:r>
        <w:t>Приложение 1: Публикуемая бухгалтерская (финансовая) отчетность  на 01.</w:t>
      </w:r>
      <w:r w:rsidR="00475425">
        <w:t>10</w:t>
      </w:r>
      <w:r>
        <w:t>.2018 (РСБУ).</w:t>
      </w:r>
    </w:p>
    <w:p w:rsidR="00231266" w:rsidRDefault="00231266" w:rsidP="00B02627">
      <w:pPr>
        <w:pStyle w:val="em-4"/>
        <w:ind w:firstLine="0"/>
      </w:pPr>
    </w:p>
    <w:p w:rsidR="00231266" w:rsidRDefault="00231266" w:rsidP="00B02627">
      <w:pPr>
        <w:pStyle w:val="em-4"/>
        <w:ind w:firstLine="0"/>
      </w:pPr>
      <w:r>
        <w:t xml:space="preserve">Приложение 2: </w:t>
      </w:r>
      <w:r w:rsidRPr="000018D5">
        <w:t>Промежуточная консолидированная финансовая отчетность  за отчетный период, состо</w:t>
      </w:r>
      <w:r w:rsidRPr="000018D5">
        <w:t>я</w:t>
      </w:r>
      <w:r w:rsidRPr="000018D5">
        <w:t xml:space="preserve">щий из </w:t>
      </w:r>
      <w:r w:rsidR="00475425">
        <w:t>6</w:t>
      </w:r>
      <w:r w:rsidRPr="000018D5">
        <w:t>-</w:t>
      </w:r>
      <w:r w:rsidR="00475425">
        <w:t>ти</w:t>
      </w:r>
      <w:r w:rsidR="00475425" w:rsidRPr="000018D5">
        <w:t xml:space="preserve"> </w:t>
      </w:r>
      <w:r w:rsidRPr="000018D5">
        <w:t>месяцев 2018 года.</w:t>
      </w:r>
    </w:p>
    <w:p w:rsidR="00633F0A" w:rsidRDefault="00633F0A" w:rsidP="00B02627">
      <w:pPr>
        <w:pStyle w:val="em-4"/>
        <w:ind w:firstLine="0"/>
        <w:rPr>
          <w:ins w:id="506" w:author="Грон Елена Анатольевна" w:date="2018-11-14T15:12:00Z"/>
        </w:rPr>
      </w:pPr>
    </w:p>
    <w:p w:rsidR="007040EB" w:rsidRDefault="007040EB" w:rsidP="00B02627">
      <w:pPr>
        <w:pStyle w:val="em-4"/>
        <w:ind w:firstLine="0"/>
        <w:rPr>
          <w:ins w:id="507" w:author="Грон Елена Анатольевна" w:date="2018-11-14T15:12:00Z"/>
        </w:rPr>
      </w:pPr>
    </w:p>
    <w:p w:rsidR="007040EB" w:rsidRDefault="007040EB" w:rsidP="00B02627">
      <w:pPr>
        <w:pStyle w:val="em-4"/>
        <w:ind w:firstLine="0"/>
        <w:rPr>
          <w:ins w:id="508" w:author="Грон Елена Анатольевна" w:date="2018-11-14T15:12:00Z"/>
        </w:rPr>
      </w:pPr>
    </w:p>
    <w:p w:rsidR="007040EB" w:rsidRDefault="007040EB" w:rsidP="00B02627">
      <w:pPr>
        <w:pStyle w:val="em-4"/>
        <w:ind w:firstLine="0"/>
        <w:rPr>
          <w:ins w:id="509" w:author="Грон Елена Анатольевна" w:date="2018-11-14T15:12:00Z"/>
        </w:rPr>
      </w:pPr>
    </w:p>
    <w:p w:rsidR="007040EB" w:rsidRDefault="007040EB" w:rsidP="00B02627">
      <w:pPr>
        <w:pStyle w:val="em-4"/>
        <w:ind w:firstLine="0"/>
        <w:rPr>
          <w:ins w:id="510" w:author="Грон Елена Анатольевна" w:date="2018-11-14T15:12:00Z"/>
        </w:rPr>
      </w:pPr>
    </w:p>
    <w:p w:rsidR="007040EB" w:rsidRDefault="007040EB" w:rsidP="00B02627">
      <w:pPr>
        <w:pStyle w:val="em-4"/>
        <w:ind w:firstLine="0"/>
        <w:rPr>
          <w:ins w:id="511" w:author="Грон Елена Анатольевна" w:date="2018-11-14T15:12:00Z"/>
        </w:rPr>
      </w:pPr>
    </w:p>
    <w:p w:rsidR="007040EB" w:rsidRDefault="007040EB" w:rsidP="00B02627">
      <w:pPr>
        <w:pStyle w:val="em-4"/>
        <w:ind w:firstLine="0"/>
        <w:rPr>
          <w:ins w:id="512" w:author="Грон Елена Анатольевна" w:date="2018-11-14T15:12:00Z"/>
        </w:rPr>
      </w:pPr>
    </w:p>
    <w:p w:rsidR="007040EB" w:rsidRDefault="007040EB" w:rsidP="00B02627">
      <w:pPr>
        <w:pStyle w:val="em-4"/>
        <w:ind w:firstLine="0"/>
        <w:rPr>
          <w:ins w:id="513" w:author="Грон Елена Анатольевна" w:date="2018-11-14T15:12:00Z"/>
        </w:rPr>
      </w:pPr>
    </w:p>
    <w:p w:rsidR="007040EB" w:rsidRDefault="007040EB" w:rsidP="00B02627">
      <w:pPr>
        <w:pStyle w:val="em-4"/>
        <w:ind w:firstLine="0"/>
        <w:rPr>
          <w:ins w:id="514" w:author="Грон Елена Анатольевна" w:date="2018-11-14T15:12:00Z"/>
        </w:rPr>
      </w:pPr>
    </w:p>
    <w:p w:rsidR="007040EB" w:rsidRDefault="007040EB" w:rsidP="00B02627">
      <w:pPr>
        <w:pStyle w:val="em-4"/>
        <w:ind w:firstLine="0"/>
        <w:rPr>
          <w:ins w:id="515" w:author="Грон Елена Анатольевна" w:date="2018-11-14T15:12:00Z"/>
        </w:rPr>
      </w:pPr>
    </w:p>
    <w:p w:rsidR="007040EB" w:rsidRDefault="007040EB" w:rsidP="00B02627">
      <w:pPr>
        <w:pStyle w:val="em-4"/>
        <w:ind w:firstLine="0"/>
        <w:rPr>
          <w:ins w:id="516" w:author="Грон Елена Анатольевна" w:date="2018-11-14T15:12:00Z"/>
        </w:rPr>
      </w:pPr>
    </w:p>
    <w:p w:rsidR="007040EB" w:rsidRDefault="007040EB" w:rsidP="00B02627">
      <w:pPr>
        <w:pStyle w:val="em-4"/>
        <w:ind w:firstLine="0"/>
        <w:rPr>
          <w:ins w:id="517" w:author="Грон Елена Анатольевна" w:date="2018-11-14T15:12:00Z"/>
        </w:rPr>
      </w:pPr>
    </w:p>
    <w:p w:rsidR="007040EB" w:rsidRDefault="007040EB" w:rsidP="00B02627">
      <w:pPr>
        <w:pStyle w:val="em-4"/>
        <w:ind w:firstLine="0"/>
        <w:rPr>
          <w:ins w:id="518" w:author="Грон Елена Анатольевна" w:date="2018-11-14T15:12:00Z"/>
        </w:rPr>
      </w:pPr>
    </w:p>
    <w:p w:rsidR="007040EB" w:rsidRDefault="007040EB" w:rsidP="00B02627">
      <w:pPr>
        <w:pStyle w:val="em-4"/>
        <w:ind w:firstLine="0"/>
        <w:rPr>
          <w:ins w:id="519" w:author="Грон Елена Анатольевна" w:date="2018-11-14T15:12:00Z"/>
        </w:rPr>
      </w:pPr>
    </w:p>
    <w:p w:rsidR="007040EB" w:rsidRDefault="007040EB" w:rsidP="00B02627">
      <w:pPr>
        <w:pStyle w:val="em-4"/>
        <w:ind w:firstLine="0"/>
        <w:rPr>
          <w:ins w:id="520" w:author="Грон Елена Анатольевна" w:date="2018-11-14T15:12:00Z"/>
        </w:rPr>
      </w:pPr>
    </w:p>
    <w:p w:rsidR="007040EB" w:rsidRDefault="007040EB" w:rsidP="00B02627">
      <w:pPr>
        <w:pStyle w:val="em-4"/>
        <w:ind w:firstLine="0"/>
        <w:rPr>
          <w:ins w:id="521" w:author="Грон Елена Анатольевна" w:date="2018-11-14T15:12:00Z"/>
        </w:rPr>
      </w:pPr>
    </w:p>
    <w:p w:rsidR="007040EB" w:rsidRDefault="007040EB" w:rsidP="00B02627">
      <w:pPr>
        <w:pStyle w:val="em-4"/>
        <w:ind w:firstLine="0"/>
        <w:rPr>
          <w:ins w:id="522" w:author="Грон Елена Анатольевна" w:date="2018-11-14T15:12:00Z"/>
        </w:rPr>
      </w:pPr>
    </w:p>
    <w:p w:rsidR="007040EB" w:rsidRDefault="007040EB" w:rsidP="00B02627">
      <w:pPr>
        <w:pStyle w:val="em-4"/>
        <w:ind w:firstLine="0"/>
        <w:rPr>
          <w:ins w:id="523" w:author="Грон Елена Анатольевна" w:date="2018-11-14T15:12:00Z"/>
        </w:rPr>
      </w:pPr>
    </w:p>
    <w:p w:rsidR="007040EB" w:rsidRDefault="007040EB" w:rsidP="00B02627">
      <w:pPr>
        <w:pStyle w:val="em-4"/>
        <w:ind w:firstLine="0"/>
        <w:rPr>
          <w:ins w:id="524" w:author="Грон Елена Анатольевна" w:date="2018-11-14T15:12:00Z"/>
        </w:rPr>
      </w:pPr>
    </w:p>
    <w:p w:rsidR="007040EB" w:rsidRDefault="007040EB" w:rsidP="00B02627">
      <w:pPr>
        <w:pStyle w:val="em-4"/>
        <w:ind w:firstLine="0"/>
        <w:rPr>
          <w:ins w:id="525" w:author="Грон Елена Анатольевна" w:date="2018-11-14T15:12:00Z"/>
        </w:rPr>
      </w:pPr>
    </w:p>
    <w:p w:rsidR="007040EB" w:rsidRDefault="007040EB" w:rsidP="00B02627">
      <w:pPr>
        <w:pStyle w:val="em-4"/>
        <w:ind w:firstLine="0"/>
        <w:rPr>
          <w:ins w:id="526" w:author="Грон Елена Анатольевна" w:date="2018-11-14T15:12:00Z"/>
        </w:rPr>
      </w:pPr>
    </w:p>
    <w:p w:rsidR="007040EB" w:rsidRDefault="007040EB" w:rsidP="00B02627">
      <w:pPr>
        <w:pStyle w:val="em-4"/>
        <w:ind w:firstLine="0"/>
        <w:rPr>
          <w:ins w:id="527" w:author="Грон Елена Анатольевна" w:date="2018-11-14T15:12:00Z"/>
        </w:rPr>
      </w:pPr>
    </w:p>
    <w:p w:rsidR="007040EB" w:rsidRDefault="007040EB" w:rsidP="00B02627">
      <w:pPr>
        <w:pStyle w:val="em-4"/>
        <w:ind w:firstLine="0"/>
        <w:rPr>
          <w:ins w:id="528" w:author="Грон Елена Анатольевна" w:date="2018-11-14T15:12:00Z"/>
        </w:rPr>
      </w:pPr>
    </w:p>
    <w:p w:rsidR="007040EB" w:rsidRDefault="007040EB" w:rsidP="00B02627">
      <w:pPr>
        <w:pStyle w:val="em-4"/>
        <w:ind w:firstLine="0"/>
        <w:rPr>
          <w:ins w:id="529" w:author="Грон Елена Анатольевна" w:date="2018-11-14T15:12:00Z"/>
        </w:rPr>
      </w:pPr>
    </w:p>
    <w:p w:rsidR="007040EB" w:rsidRDefault="007040EB" w:rsidP="00B02627">
      <w:pPr>
        <w:pStyle w:val="em-4"/>
        <w:ind w:firstLine="0"/>
        <w:rPr>
          <w:ins w:id="530" w:author="Грон Елена Анатольевна" w:date="2018-11-14T15:12:00Z"/>
        </w:rPr>
      </w:pPr>
    </w:p>
    <w:p w:rsidR="007040EB" w:rsidRDefault="007040EB" w:rsidP="00B02627">
      <w:pPr>
        <w:pStyle w:val="em-4"/>
        <w:ind w:firstLine="0"/>
        <w:rPr>
          <w:ins w:id="531" w:author="Грон Елена Анатольевна" w:date="2018-11-14T15:12:00Z"/>
        </w:rPr>
      </w:pPr>
    </w:p>
    <w:p w:rsidR="007040EB" w:rsidRDefault="007040EB"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sectPr w:rsidR="00633F0A" w:rsidSect="00F55EA8">
      <w:pgSz w:w="11906" w:h="16838" w:code="9"/>
      <w:pgMar w:top="709" w:right="707" w:bottom="851" w:left="993" w:header="709" w:footer="397" w:gutter="0"/>
      <w:pgNumType w:start="1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52C" w:rsidRDefault="0013352C">
      <w:r>
        <w:separator/>
      </w:r>
    </w:p>
  </w:endnote>
  <w:endnote w:type="continuationSeparator" w:id="0">
    <w:p w:rsidR="0013352C" w:rsidRDefault="00133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2C" w:rsidRDefault="0013352C"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3352C" w:rsidRDefault="0013352C"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2C" w:rsidRDefault="0013352C"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3352C" w:rsidRDefault="0013352C"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2C" w:rsidRDefault="0013352C"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3352C" w:rsidRDefault="0013352C"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2C" w:rsidRDefault="0013352C"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3352C" w:rsidRDefault="0013352C"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2C" w:rsidRDefault="0013352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3352C" w:rsidRDefault="0013352C">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2C" w:rsidRDefault="0013352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040EB">
      <w:rPr>
        <w:rStyle w:val="a7"/>
        <w:noProof/>
      </w:rPr>
      <w:t>38</w:t>
    </w:r>
    <w:r>
      <w:rPr>
        <w:rStyle w:val="a7"/>
      </w:rPr>
      <w:fldChar w:fldCharType="end"/>
    </w:r>
  </w:p>
  <w:p w:rsidR="0013352C" w:rsidRDefault="0013352C">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52C" w:rsidRDefault="0013352C">
      <w:r>
        <w:separator/>
      </w:r>
    </w:p>
  </w:footnote>
  <w:footnote w:type="continuationSeparator" w:id="0">
    <w:p w:rsidR="0013352C" w:rsidRDefault="0013352C">
      <w:r>
        <w:continuationSeparator/>
      </w:r>
    </w:p>
  </w:footnote>
  <w:footnote w:id="1">
    <w:p w:rsidR="0013352C" w:rsidRPr="000E724E" w:rsidRDefault="0013352C"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13352C" w:rsidRPr="000E724E" w:rsidRDefault="0013352C"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13352C" w:rsidRPr="000E724E" w:rsidRDefault="0013352C"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13352C" w:rsidRDefault="0013352C"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13352C" w:rsidRPr="00282CD9" w:rsidRDefault="0013352C"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13352C" w:rsidRDefault="0013352C"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13352C" w:rsidRPr="00B7524E" w:rsidRDefault="0013352C"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13352C" w:rsidRPr="00B7524E" w:rsidRDefault="0013352C"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13352C" w:rsidRPr="00B7524E" w:rsidRDefault="0013352C"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13352C" w:rsidRPr="00B7524E" w:rsidRDefault="0013352C"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13352C" w:rsidRPr="00B7524E" w:rsidRDefault="0013352C"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13352C" w:rsidRPr="001E277F" w:rsidRDefault="0013352C"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13352C" w:rsidRPr="001E277F" w:rsidRDefault="0013352C"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13352C" w:rsidRPr="001E277F" w:rsidRDefault="0013352C"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13352C" w:rsidRPr="00B253CD" w:rsidRDefault="0013352C" w:rsidP="00B37CA9">
      <w:pPr>
        <w:autoSpaceDE w:val="0"/>
        <w:autoSpaceDN w:val="0"/>
        <w:adjustRightInd w:val="0"/>
        <w:jc w:val="both"/>
        <w:outlineLvl w:val="4"/>
        <w:rPr>
          <w:sz w:val="22"/>
          <w:szCs w:val="22"/>
        </w:rPr>
      </w:pPr>
    </w:p>
  </w:footnote>
  <w:footnote w:id="10">
    <w:p w:rsidR="0013352C" w:rsidRPr="00911A5F" w:rsidRDefault="0013352C"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13352C" w:rsidRDefault="0013352C" w:rsidP="00B37CA9">
      <w:pPr>
        <w:pStyle w:val="ae"/>
      </w:pPr>
    </w:p>
  </w:footnote>
  <w:footnote w:id="11">
    <w:p w:rsidR="0013352C" w:rsidRPr="00153ED0" w:rsidRDefault="0013352C"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13352C" w:rsidRDefault="0013352C" w:rsidP="0010101E">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13352C" w:rsidRDefault="0013352C" w:rsidP="0010101E">
      <w:pPr>
        <w:pStyle w:val="em-6"/>
      </w:pPr>
      <w:r>
        <w:rPr>
          <w:rStyle w:val="af0"/>
        </w:rPr>
        <w:footnoteRef/>
      </w:r>
      <w:r>
        <w:t xml:space="preserve"> Информация приводится по желанию кредитной организации – эмитента.</w:t>
      </w:r>
    </w:p>
  </w:footnote>
  <w:footnote w:id="14">
    <w:p w:rsidR="0013352C" w:rsidRPr="00140009" w:rsidRDefault="0013352C"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13352C" w:rsidRPr="00FA294E" w:rsidRDefault="0013352C"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13352C" w:rsidRDefault="0013352C"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13352C" w:rsidRPr="00140009" w:rsidRDefault="0013352C"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13352C" w:rsidRPr="000161C3" w:rsidRDefault="0013352C"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13352C" w:rsidRPr="00B509E6" w:rsidRDefault="0013352C" w:rsidP="0010101E">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13352C" w:rsidRDefault="0013352C" w:rsidP="0010101E">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13352C" w:rsidRPr="00252EF7" w:rsidRDefault="0013352C" w:rsidP="0010101E">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13352C" w:rsidRDefault="0013352C" w:rsidP="0010101E">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13352C" w:rsidRDefault="0013352C" w:rsidP="002241B5">
      <w:pPr>
        <w:pStyle w:val="em-6"/>
      </w:pPr>
      <w:r>
        <w:rPr>
          <w:rStyle w:val="af0"/>
        </w:rPr>
        <w:footnoteRef/>
      </w:r>
      <w:r>
        <w:t xml:space="preserve"> Указывается, если способом обеспечения является залог.</w:t>
      </w:r>
    </w:p>
  </w:footnote>
  <w:footnote w:id="22">
    <w:p w:rsidR="0013352C" w:rsidRDefault="0013352C" w:rsidP="002241B5">
      <w:pPr>
        <w:pStyle w:val="em-6"/>
      </w:pPr>
      <w:r>
        <w:rPr>
          <w:rStyle w:val="af0"/>
        </w:rPr>
        <w:footnoteRef/>
      </w:r>
      <w:r>
        <w:t xml:space="preserve"> Указывается, если способом обеспечения является залог.</w:t>
      </w:r>
    </w:p>
  </w:footnote>
  <w:footnote w:id="23">
    <w:p w:rsidR="0013352C" w:rsidRDefault="0013352C"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13352C" w:rsidRDefault="0013352C"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13352C" w:rsidRDefault="0013352C"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13352C" w:rsidRDefault="0013352C"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13352C" w:rsidRPr="00237042" w:rsidRDefault="0013352C"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13352C" w:rsidRPr="00237042" w:rsidRDefault="0013352C"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13352C" w:rsidRDefault="0013352C"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13352C" w:rsidRPr="00140009" w:rsidRDefault="0013352C"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13352C" w:rsidRPr="004D2FAC" w:rsidRDefault="0013352C"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13352C" w:rsidRPr="00B30634" w:rsidRDefault="0013352C" w:rsidP="00503241">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13352C" w:rsidRDefault="0013352C"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13352C" w:rsidRDefault="0013352C" w:rsidP="00B30634">
      <w:pPr>
        <w:pStyle w:val="em-6"/>
      </w:pPr>
      <w:r w:rsidRPr="00614786">
        <w:rPr>
          <w:vertAlign w:val="superscript"/>
        </w:rPr>
        <w:footnoteRef/>
      </w:r>
      <w:r w:rsidRPr="00614786">
        <w:rPr>
          <w:vertAlign w:val="superscript"/>
        </w:rPr>
        <w:t xml:space="preserve"> </w:t>
      </w:r>
      <w:r>
        <w:t xml:space="preserve">Информация приводится по </w:t>
      </w:r>
      <w:r w:rsidRPr="00614786">
        <w:t xml:space="preserve">каждой </w:t>
      </w:r>
      <w:r>
        <w:t xml:space="preserve">промышленной, </w:t>
      </w:r>
      <w:r w:rsidRPr="00614786">
        <w:t xml:space="preserve">банковской </w:t>
      </w:r>
      <w:r>
        <w:t xml:space="preserve">и </w:t>
      </w:r>
      <w:r w:rsidRPr="00614786">
        <w:t>финансовой группе (холдингу, концерну, ассоциации), в которой участвует кредитная организация-эмитент.</w:t>
      </w:r>
      <w:r>
        <w:t xml:space="preserve"> При этом информация за II-IV кварталы приводится в случае если в ее составе были изменения.</w:t>
      </w:r>
    </w:p>
  </w:footnote>
  <w:footnote w:id="34">
    <w:p w:rsidR="0013352C" w:rsidRPr="0076252F" w:rsidRDefault="0013352C"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5">
    <w:p w:rsidR="0013352C" w:rsidRPr="00C024CF" w:rsidRDefault="0013352C"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36">
    <w:p w:rsidR="0013352C" w:rsidRPr="00C024CF" w:rsidRDefault="0013352C" w:rsidP="00503241">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37">
    <w:p w:rsidR="0013352C" w:rsidRPr="00140009" w:rsidRDefault="0013352C" w:rsidP="004D2FAC">
      <w:pPr>
        <w:pStyle w:val="em-6"/>
      </w:pPr>
      <w:r w:rsidRPr="00C024CF">
        <w:rPr>
          <w:rStyle w:val="af0"/>
        </w:rPr>
        <w:footnoteRef/>
      </w:r>
      <w:r w:rsidRPr="00C024CF">
        <w:t xml:space="preserve"> Информация в IV квартале не приводится.</w:t>
      </w:r>
    </w:p>
    <w:p w:rsidR="0013352C" w:rsidRPr="004D2FAC" w:rsidRDefault="0013352C"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8">
    <w:p w:rsidR="0013352C" w:rsidRPr="00140009" w:rsidRDefault="0013352C" w:rsidP="004D2FAC">
      <w:pPr>
        <w:pStyle w:val="em-6"/>
      </w:pPr>
      <w:r w:rsidRPr="00C024CF">
        <w:t>Информация в IV квартале не приводится.</w:t>
      </w:r>
    </w:p>
    <w:p w:rsidR="0013352C" w:rsidRPr="00253A7C" w:rsidRDefault="0013352C"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13352C" w:rsidRDefault="0013352C" w:rsidP="00B37CA9">
      <w:pPr>
        <w:pStyle w:val="ae"/>
      </w:pPr>
    </w:p>
  </w:footnote>
  <w:footnote w:id="39">
    <w:p w:rsidR="0013352C" w:rsidRPr="00F5589D" w:rsidRDefault="0013352C" w:rsidP="00F5589D">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40">
    <w:p w:rsidR="0013352C" w:rsidRPr="00F5589D" w:rsidRDefault="0013352C" w:rsidP="00F5589D">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1">
    <w:p w:rsidR="0013352C" w:rsidRPr="00140009" w:rsidRDefault="0013352C" w:rsidP="00F5589D">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13352C" w:rsidRPr="00253A7C" w:rsidRDefault="0013352C" w:rsidP="00F5589D">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2">
    <w:p w:rsidR="0013352C" w:rsidRDefault="0013352C" w:rsidP="00E15049">
      <w:pPr>
        <w:pStyle w:val="em-6"/>
      </w:pPr>
      <w:r>
        <w:rPr>
          <w:rStyle w:val="af0"/>
        </w:rPr>
        <w:footnoteRef/>
      </w:r>
      <w:r>
        <w:t xml:space="preserve"> Указывается в случае, если ценных бумаги имеют номинальную стоимость.</w:t>
      </w:r>
    </w:p>
  </w:footnote>
  <w:footnote w:id="43">
    <w:p w:rsidR="0013352C" w:rsidRPr="00373A1B" w:rsidRDefault="0013352C"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4">
    <w:p w:rsidR="0013352C" w:rsidRDefault="0013352C"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5">
    <w:p w:rsidR="0013352C" w:rsidRPr="00D87B51" w:rsidRDefault="0013352C"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46">
    <w:p w:rsidR="0013352C" w:rsidRDefault="0013352C"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47">
    <w:p w:rsidR="0013352C" w:rsidRPr="001452DA" w:rsidRDefault="0013352C"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48">
    <w:p w:rsidR="0013352C" w:rsidRPr="007D21DE" w:rsidRDefault="0013352C"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49">
    <w:p w:rsidR="0013352C" w:rsidRPr="00D06B68" w:rsidRDefault="0013352C" w:rsidP="00B219E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50">
    <w:p w:rsidR="0013352C" w:rsidRPr="0073718D" w:rsidRDefault="0013352C"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1">
    <w:p w:rsidR="0013352C" w:rsidRPr="0073718D" w:rsidRDefault="0013352C" w:rsidP="0007416A">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13352C" w:rsidRDefault="0013352C" w:rsidP="0007416A">
      <w:pPr>
        <w:pStyle w:val="ae"/>
      </w:pPr>
    </w:p>
  </w:footnote>
  <w:footnote w:id="52">
    <w:p w:rsidR="0013352C" w:rsidRPr="00DF3659" w:rsidRDefault="0013352C" w:rsidP="00B219E0">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3">
    <w:p w:rsidR="0013352C" w:rsidRPr="0099260C" w:rsidRDefault="0013352C"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54">
    <w:p w:rsidR="0013352C" w:rsidRDefault="0013352C" w:rsidP="00B219E0">
      <w:pPr>
        <w:pStyle w:val="em-6"/>
      </w:pPr>
      <w:r>
        <w:rPr>
          <w:rStyle w:val="af0"/>
        </w:rPr>
        <w:footnoteRef/>
      </w:r>
      <w:r>
        <w:t xml:space="preserve"> Информация указывается при наличии соглашений и обязательств.</w:t>
      </w:r>
    </w:p>
  </w:footnote>
  <w:footnote w:id="55">
    <w:p w:rsidR="0013352C" w:rsidRDefault="0013352C"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56">
    <w:p w:rsidR="0013352C" w:rsidRDefault="0013352C"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57">
    <w:p w:rsidR="0013352C" w:rsidRDefault="0013352C"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58">
    <w:p w:rsidR="0013352C" w:rsidRDefault="0013352C" w:rsidP="00EF0724">
      <w:pPr>
        <w:pStyle w:val="em-6"/>
      </w:pPr>
      <w:r>
        <w:rPr>
          <w:rStyle w:val="af0"/>
        </w:rPr>
        <w:footnoteRef/>
      </w:r>
      <w:r>
        <w:t xml:space="preserve"> Информация указывается в отношении каждого номинального держателя.</w:t>
      </w:r>
    </w:p>
  </w:footnote>
  <w:footnote w:id="59">
    <w:p w:rsidR="0013352C" w:rsidRDefault="0013352C"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60">
    <w:p w:rsidR="0013352C" w:rsidRDefault="0013352C"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1">
    <w:p w:rsidR="0013352C" w:rsidRDefault="0013352C"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2">
    <w:p w:rsidR="0013352C" w:rsidRDefault="0013352C"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3">
    <w:p w:rsidR="0013352C" w:rsidRDefault="0013352C"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64">
    <w:p w:rsidR="0013352C" w:rsidRDefault="0013352C"/>
    <w:p w:rsidR="0013352C" w:rsidRPr="00717E2F" w:rsidRDefault="0013352C" w:rsidP="001F7DCD">
      <w:pPr>
        <w:pStyle w:val="ae"/>
        <w:rPr>
          <w:sz w:val="16"/>
          <w:szCs w:val="16"/>
        </w:rPr>
      </w:pPr>
    </w:p>
  </w:footnote>
  <w:footnote w:id="65">
    <w:p w:rsidR="0013352C" w:rsidRDefault="0013352C" w:rsidP="00717E2F">
      <w:pPr>
        <w:pStyle w:val="em-6"/>
        <w:rPr>
          <w:vanish w:val="0"/>
        </w:rPr>
      </w:pPr>
    </w:p>
    <w:p w:rsidR="0013352C" w:rsidRPr="00717E2F" w:rsidRDefault="0013352C"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6">
    <w:p w:rsidR="0013352C" w:rsidRPr="00717E2F" w:rsidRDefault="0013352C"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7">
    <w:p w:rsidR="0013352C" w:rsidRPr="000D500C" w:rsidRDefault="0013352C"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68">
    <w:p w:rsidR="0013352C" w:rsidRPr="00717E2F" w:rsidRDefault="0013352C"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69">
    <w:p w:rsidR="0013352C" w:rsidRDefault="0013352C"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13352C" w:rsidRDefault="0013352C"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1">
    <w:p w:rsidR="0013352C" w:rsidRDefault="0013352C"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2">
    <w:p w:rsidR="0013352C" w:rsidRDefault="0013352C"/>
    <w:p w:rsidR="0013352C" w:rsidRPr="00717E2F" w:rsidRDefault="0013352C" w:rsidP="00FD2DEC">
      <w:pPr>
        <w:pStyle w:val="ae"/>
        <w:rPr>
          <w:sz w:val="16"/>
          <w:szCs w:val="16"/>
        </w:rPr>
      </w:pPr>
    </w:p>
  </w:footnote>
  <w:footnote w:id="73">
    <w:p w:rsidR="0013352C" w:rsidRPr="00717E2F" w:rsidRDefault="0013352C"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4">
    <w:p w:rsidR="0013352C" w:rsidRPr="00717E2F" w:rsidRDefault="0013352C"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5">
    <w:p w:rsidR="0013352C" w:rsidRPr="000D500C" w:rsidRDefault="0013352C"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6">
    <w:p w:rsidR="0013352C" w:rsidRPr="00717E2F" w:rsidRDefault="0013352C"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7">
    <w:p w:rsidR="0013352C" w:rsidRPr="007B563B" w:rsidRDefault="0013352C"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78">
    <w:p w:rsidR="0013352C" w:rsidRPr="001D595B" w:rsidRDefault="0013352C"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13352C" w:rsidRPr="001D595B" w:rsidRDefault="0013352C"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79">
    <w:p w:rsidR="0013352C" w:rsidRPr="001D595B" w:rsidRDefault="0013352C" w:rsidP="00C41AC4">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80">
    <w:p w:rsidR="0013352C" w:rsidRPr="004C5272" w:rsidRDefault="0013352C" w:rsidP="001D595B">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1">
    <w:p w:rsidR="0013352C" w:rsidRPr="00961366" w:rsidRDefault="0013352C"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2">
    <w:p w:rsidR="0013352C" w:rsidRPr="00961366" w:rsidRDefault="0013352C"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3">
    <w:p w:rsidR="0013352C" w:rsidRPr="00961366" w:rsidRDefault="0013352C"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84">
    <w:p w:rsidR="0013352C" w:rsidRPr="00961366" w:rsidRDefault="0013352C"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5">
    <w:p w:rsidR="0013352C" w:rsidRPr="00961366" w:rsidRDefault="0013352C"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86">
    <w:p w:rsidR="0013352C" w:rsidRPr="00961366" w:rsidRDefault="0013352C"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7">
    <w:p w:rsidR="0013352C" w:rsidRPr="00961366" w:rsidRDefault="0013352C"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88">
    <w:p w:rsidR="0013352C" w:rsidRPr="00961366" w:rsidRDefault="0013352C"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89">
    <w:p w:rsidR="0013352C" w:rsidRPr="00961366" w:rsidRDefault="0013352C"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90">
    <w:p w:rsidR="0013352C" w:rsidRPr="00811093" w:rsidRDefault="0013352C"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1">
    <w:p w:rsidR="0013352C" w:rsidRPr="00D345A4" w:rsidRDefault="0013352C"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2">
    <w:p w:rsidR="0013352C" w:rsidRPr="00140009" w:rsidRDefault="0013352C"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13352C" w:rsidRPr="00BA488F" w:rsidRDefault="0013352C"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3">
    <w:p w:rsidR="0013352C" w:rsidRPr="00D345A4" w:rsidRDefault="0013352C"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94">
    <w:p w:rsidR="0013352C" w:rsidRDefault="0013352C"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95">
    <w:p w:rsidR="0013352C" w:rsidRDefault="0013352C"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96">
    <w:p w:rsidR="0013352C" w:rsidRPr="004528BF" w:rsidRDefault="0013352C"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7">
    <w:p w:rsidR="00C3631A" w:rsidRPr="004528BF" w:rsidRDefault="00C3631A" w:rsidP="00C3631A">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8">
    <w:p w:rsidR="0013352C" w:rsidRPr="009F040B" w:rsidRDefault="0013352C"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99">
    <w:p w:rsidR="0013352C" w:rsidRPr="00B74720" w:rsidRDefault="0013352C"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100">
    <w:p w:rsidR="0013352C" w:rsidRPr="00B74720" w:rsidRDefault="0013352C"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1">
    <w:p w:rsidR="0013352C" w:rsidRDefault="0013352C" w:rsidP="00443833">
      <w:pPr>
        <w:pStyle w:val="em-6"/>
      </w:pPr>
      <w:r w:rsidRPr="00B74720">
        <w:rPr>
          <w:rStyle w:val="af0"/>
        </w:rPr>
        <w:footnoteRef/>
      </w:r>
      <w:r w:rsidRPr="00B74720">
        <w:t xml:space="preserve"> Указывается для привилегированных акций.</w:t>
      </w:r>
    </w:p>
  </w:footnote>
  <w:footnote w:id="102">
    <w:p w:rsidR="0013352C" w:rsidRPr="00D867B9" w:rsidRDefault="0013352C"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3">
    <w:p w:rsidR="0013352C" w:rsidRPr="008559EF" w:rsidRDefault="0013352C"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13352C" w:rsidRDefault="0013352C" w:rsidP="00443833">
      <w:pPr>
        <w:pStyle w:val="ae"/>
      </w:pPr>
    </w:p>
  </w:footnote>
  <w:footnote w:id="104">
    <w:p w:rsidR="0013352C" w:rsidRPr="008A4767" w:rsidRDefault="0013352C"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13352C" w:rsidRDefault="0013352C" w:rsidP="00443833">
      <w:pPr>
        <w:pStyle w:val="ae"/>
      </w:pPr>
    </w:p>
  </w:footnote>
  <w:footnote w:id="105">
    <w:p w:rsidR="0013352C" w:rsidRPr="008A4767" w:rsidRDefault="0013352C"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13352C" w:rsidRDefault="0013352C" w:rsidP="00C436DB">
      <w:pPr>
        <w:pStyle w:val="ae"/>
      </w:pPr>
    </w:p>
  </w:footnote>
  <w:footnote w:id="106">
    <w:p w:rsidR="0013352C" w:rsidRPr="00BE0528" w:rsidRDefault="0013352C"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07">
    <w:p w:rsidR="0013352C" w:rsidRPr="008849EC" w:rsidRDefault="0013352C"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08">
    <w:p w:rsidR="0013352C" w:rsidRDefault="0013352C"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09">
    <w:p w:rsidR="0013352C" w:rsidRPr="005D48C2" w:rsidRDefault="0013352C"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10">
    <w:p w:rsidR="0013352C" w:rsidRPr="005D48C2" w:rsidRDefault="0013352C"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1">
    <w:p w:rsidR="0013352C" w:rsidRPr="005D48C2" w:rsidRDefault="0013352C"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13352C" w:rsidRPr="00204351" w:rsidRDefault="0013352C" w:rsidP="00443833">
      <w:pPr>
        <w:pStyle w:val="ae"/>
        <w:jc w:val="both"/>
      </w:pPr>
    </w:p>
  </w:footnote>
  <w:footnote w:id="112">
    <w:p w:rsidR="0013352C" w:rsidRPr="00DE3AFE" w:rsidRDefault="0013352C"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13352C" w:rsidRDefault="0013352C" w:rsidP="00443833">
      <w:pPr>
        <w:pStyle w:val="ae"/>
      </w:pPr>
    </w:p>
  </w:footnote>
  <w:footnote w:id="113">
    <w:p w:rsidR="0013352C" w:rsidRPr="00CF141F" w:rsidRDefault="0013352C"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4">
    <w:p w:rsidR="0013352C" w:rsidRPr="00CF141F" w:rsidRDefault="0013352C"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13352C" w:rsidRPr="00CF141F" w:rsidRDefault="0013352C"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13352C" w:rsidRPr="00CF141F" w:rsidRDefault="0013352C"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15">
    <w:p w:rsidR="0013352C" w:rsidRPr="00CF141F" w:rsidRDefault="0013352C"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13352C" w:rsidRPr="00CF141F" w:rsidRDefault="0013352C"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13352C" w:rsidRPr="00CF141F" w:rsidRDefault="0013352C"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13352C" w:rsidRDefault="0013352C"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04922D8"/>
    <w:multiLevelType w:val="hybridMultilevel"/>
    <w:tmpl w:val="E2C8B5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62E4056"/>
    <w:multiLevelType w:val="hybridMultilevel"/>
    <w:tmpl w:val="A950E4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0717C44"/>
    <w:multiLevelType w:val="hybridMultilevel"/>
    <w:tmpl w:val="C7267C1E"/>
    <w:lvl w:ilvl="0" w:tplc="0419000D">
      <w:start w:val="1"/>
      <w:numFmt w:val="bullet"/>
      <w:lvlText w:val=""/>
      <w:lvlJc w:val="left"/>
      <w:pPr>
        <w:tabs>
          <w:tab w:val="num" w:pos="720"/>
        </w:tabs>
        <w:ind w:left="720" w:hanging="360"/>
      </w:pPr>
      <w:rPr>
        <w:rFonts w:ascii="Wingdings" w:hAnsi="Wingdings" w:hint="default"/>
      </w:rPr>
    </w:lvl>
    <w:lvl w:ilvl="1" w:tplc="16946C44">
      <w:start w:val="3"/>
      <w:numFmt w:val="decimal"/>
      <w:lvlText w:val="%2"/>
      <w:lvlJc w:val="left"/>
      <w:pPr>
        <w:tabs>
          <w:tab w:val="num" w:pos="1440"/>
        </w:tabs>
        <w:ind w:left="1440" w:hanging="360"/>
      </w:pPr>
      <w:rPr>
        <w:rFonts w:ascii="Courier New Cyr DS" w:hAnsi="Courier New Cyr DS" w:cs="Courier New Cyr D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3BD26486">
      <w:start w:val="1"/>
      <w:numFmt w:val="decimal"/>
      <w:lvlText w:val="%5)"/>
      <w:lvlJc w:val="left"/>
      <w:pPr>
        <w:tabs>
          <w:tab w:val="num" w:pos="3240"/>
        </w:tabs>
        <w:ind w:left="3240"/>
      </w:pPr>
      <w:rPr>
        <w:rFonts w:ascii="Courier New Cyr DS" w:hAnsi="Courier New Cyr DS" w:cs="Courier New Cyr DS"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354E4"/>
    <w:multiLevelType w:val="hybridMultilevel"/>
    <w:tmpl w:val="7FB6D464"/>
    <w:lvl w:ilvl="0" w:tplc="C7E2B676">
      <w:start w:val="1"/>
      <w:numFmt w:val="decimal"/>
      <w:lvlText w:val="%1)"/>
      <w:lvlJc w:val="left"/>
      <w:pPr>
        <w:tabs>
          <w:tab w:val="num" w:pos="720"/>
        </w:tabs>
        <w:ind w:left="720" w:hanging="360"/>
      </w:pPr>
      <w:rPr>
        <w:rFonts w:ascii="Times New Roman" w:eastAsia="Times New Roman" w:hAnsi="Times New Roman" w:cs="Times New Roman"/>
        <w:b/>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347789"/>
    <w:multiLevelType w:val="hybridMultilevel"/>
    <w:tmpl w:val="987C34DC"/>
    <w:lvl w:ilvl="0" w:tplc="508C7AAC">
      <w:start w:val="1"/>
      <w:numFmt w:val="russianLower"/>
      <w:lvlText w:val="(%1)"/>
      <w:lvlJc w:val="left"/>
      <w:pPr>
        <w:tabs>
          <w:tab w:val="num" w:pos="953"/>
        </w:tabs>
        <w:ind w:left="953" w:hanging="4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540F6B"/>
    <w:multiLevelType w:val="hybridMultilevel"/>
    <w:tmpl w:val="7996F61E"/>
    <w:lvl w:ilvl="0" w:tplc="04AC8D48">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21B12FD1"/>
    <w:multiLevelType w:val="hybridMultilevel"/>
    <w:tmpl w:val="8B78E684"/>
    <w:lvl w:ilvl="0" w:tplc="FFFFFFFF">
      <w:start w:val="1"/>
      <w:numFmt w:val="decimal"/>
      <w:pStyle w:val="a0"/>
      <w:lvlText w:val="%1)"/>
      <w:lvlJc w:val="left"/>
      <w:pPr>
        <w:tabs>
          <w:tab w:val="num" w:pos="454"/>
        </w:tabs>
        <w:ind w:left="454" w:hanging="454"/>
      </w:pPr>
      <w:rPr>
        <w:rFonts w:hint="default"/>
        <w:b/>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2">
    <w:nsid w:val="27702CC1"/>
    <w:multiLevelType w:val="hybridMultilevel"/>
    <w:tmpl w:val="559CAA1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4">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0F5ADF"/>
    <w:multiLevelType w:val="hybridMultilevel"/>
    <w:tmpl w:val="ED8A5D82"/>
    <w:lvl w:ilvl="0" w:tplc="04190001">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8F3F50"/>
    <w:multiLevelType w:val="hybridMultilevel"/>
    <w:tmpl w:val="60C03150"/>
    <w:lvl w:ilvl="0" w:tplc="F8F0D042">
      <w:start w:val="1"/>
      <w:numFmt w:val="decimal"/>
      <w:lvlText w:val="%1)"/>
      <w:lvlJc w:val="left"/>
      <w:pPr>
        <w:tabs>
          <w:tab w:val="num" w:pos="1620"/>
        </w:tabs>
        <w:ind w:left="162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3ADC5356"/>
    <w:multiLevelType w:val="hybridMultilevel"/>
    <w:tmpl w:val="C400CC5C"/>
    <w:lvl w:ilvl="0" w:tplc="577CC1F0">
      <w:start w:val="2"/>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BD51777"/>
    <w:multiLevelType w:val="hybridMultilevel"/>
    <w:tmpl w:val="E8127824"/>
    <w:lvl w:ilvl="0" w:tplc="7FC41DDA">
      <w:start w:val="270"/>
      <w:numFmt w:val="bullet"/>
      <w:lvlText w:val="-"/>
      <w:lvlJc w:val="left"/>
      <w:pPr>
        <w:ind w:left="836" w:hanging="360"/>
      </w:pPr>
      <w:rPr>
        <w:rFonts w:ascii="Verdana" w:eastAsia="Times New Roman" w:hAnsi="Verdana" w:cs="Times New Roman" w:hint="default"/>
        <w:color w:val="000000"/>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0">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21">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ECF1DE5"/>
    <w:multiLevelType w:val="multilevel"/>
    <w:tmpl w:val="0A18991E"/>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3">
    <w:nsid w:val="4F327BD0"/>
    <w:multiLevelType w:val="hybridMultilevel"/>
    <w:tmpl w:val="D0FCE5C6"/>
    <w:lvl w:ilvl="0" w:tplc="A140BCC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5">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6">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2B47D4A"/>
    <w:multiLevelType w:val="hybridMultilevel"/>
    <w:tmpl w:val="F22651F2"/>
    <w:lvl w:ilvl="0" w:tplc="0419000F">
      <w:start w:val="1"/>
      <w:numFmt w:val="decimal"/>
      <w:lvlText w:val="%1."/>
      <w:lvlJc w:val="left"/>
      <w:pPr>
        <w:tabs>
          <w:tab w:val="num" w:pos="170"/>
        </w:tabs>
        <w:ind w:left="170"/>
      </w:pPr>
      <w:rPr>
        <w:rFonts w:ascii="Courier New Cyr DS" w:hAnsi="Courier New Cyr DS" w:cs="Courier New Cyr DS" w:hint="default"/>
      </w:rPr>
    </w:lvl>
    <w:lvl w:ilvl="1" w:tplc="04190019">
      <w:start w:val="1"/>
      <w:numFmt w:val="lowerLetter"/>
      <w:lvlText w:val="%2."/>
      <w:lvlJc w:val="left"/>
      <w:pPr>
        <w:tabs>
          <w:tab w:val="num" w:pos="1440"/>
        </w:tabs>
        <w:ind w:left="1440" w:hanging="360"/>
      </w:pPr>
      <w:rPr>
        <w:rFonts w:ascii="Courier New Cyr DS" w:hAnsi="Courier New Cyr DS" w:cs="Courier New Cyr DS"/>
      </w:rPr>
    </w:lvl>
    <w:lvl w:ilvl="2" w:tplc="0419001B">
      <w:start w:val="1"/>
      <w:numFmt w:val="lowerRoman"/>
      <w:lvlText w:val="%3."/>
      <w:lvlJc w:val="right"/>
      <w:pPr>
        <w:tabs>
          <w:tab w:val="num" w:pos="2160"/>
        </w:tabs>
        <w:ind w:left="2160" w:hanging="180"/>
      </w:pPr>
      <w:rPr>
        <w:rFonts w:ascii="Courier New Cyr DS" w:hAnsi="Courier New Cyr DS" w:cs="Courier New Cyr DS"/>
      </w:rPr>
    </w:lvl>
    <w:lvl w:ilvl="3" w:tplc="0419000F">
      <w:start w:val="1"/>
      <w:numFmt w:val="decimal"/>
      <w:lvlText w:val="%4."/>
      <w:lvlJc w:val="left"/>
      <w:pPr>
        <w:tabs>
          <w:tab w:val="num" w:pos="2880"/>
        </w:tabs>
        <w:ind w:left="2880" w:hanging="360"/>
      </w:pPr>
      <w:rPr>
        <w:rFonts w:ascii="Courier New Cyr DS" w:hAnsi="Courier New Cyr DS" w:cs="Courier New Cyr DS"/>
      </w:rPr>
    </w:lvl>
    <w:lvl w:ilvl="4" w:tplc="383A7E5C">
      <w:start w:val="1"/>
      <w:numFmt w:val="decimal"/>
      <w:lvlText w:val="%5."/>
      <w:lvlJc w:val="left"/>
      <w:pPr>
        <w:tabs>
          <w:tab w:val="num" w:pos="170"/>
        </w:tabs>
        <w:ind w:left="170"/>
      </w:pPr>
      <w:rPr>
        <w:rFonts w:ascii="Times New Roman" w:hAnsi="Times New Roman" w:cs="Times New Roman" w:hint="default"/>
      </w:rPr>
    </w:lvl>
    <w:lvl w:ilvl="5" w:tplc="0419001B">
      <w:start w:val="1"/>
      <w:numFmt w:val="lowerRoman"/>
      <w:lvlText w:val="%6."/>
      <w:lvlJc w:val="right"/>
      <w:pPr>
        <w:tabs>
          <w:tab w:val="num" w:pos="4320"/>
        </w:tabs>
        <w:ind w:left="4320" w:hanging="180"/>
      </w:pPr>
      <w:rPr>
        <w:rFonts w:ascii="Courier New Cyr DS" w:hAnsi="Courier New Cyr DS" w:cs="Courier New Cyr DS"/>
      </w:rPr>
    </w:lvl>
    <w:lvl w:ilvl="6" w:tplc="0419000F">
      <w:start w:val="1"/>
      <w:numFmt w:val="decimal"/>
      <w:lvlText w:val="%7."/>
      <w:lvlJc w:val="left"/>
      <w:pPr>
        <w:tabs>
          <w:tab w:val="num" w:pos="5040"/>
        </w:tabs>
        <w:ind w:left="5040" w:hanging="360"/>
      </w:pPr>
      <w:rPr>
        <w:rFonts w:ascii="Courier New Cyr DS" w:hAnsi="Courier New Cyr DS" w:cs="Courier New Cyr DS"/>
      </w:rPr>
    </w:lvl>
    <w:lvl w:ilvl="7" w:tplc="04190019">
      <w:start w:val="1"/>
      <w:numFmt w:val="lowerLetter"/>
      <w:lvlText w:val="%8."/>
      <w:lvlJc w:val="left"/>
      <w:pPr>
        <w:tabs>
          <w:tab w:val="num" w:pos="5760"/>
        </w:tabs>
        <w:ind w:left="5760" w:hanging="360"/>
      </w:pPr>
      <w:rPr>
        <w:rFonts w:ascii="Courier New Cyr DS" w:hAnsi="Courier New Cyr DS" w:cs="Courier New Cyr DS"/>
      </w:rPr>
    </w:lvl>
    <w:lvl w:ilvl="8" w:tplc="0419001B">
      <w:start w:val="1"/>
      <w:numFmt w:val="lowerRoman"/>
      <w:lvlText w:val="%9."/>
      <w:lvlJc w:val="right"/>
      <w:pPr>
        <w:tabs>
          <w:tab w:val="num" w:pos="6480"/>
        </w:tabs>
        <w:ind w:left="6480" w:hanging="180"/>
      </w:pPr>
      <w:rPr>
        <w:rFonts w:ascii="Courier New Cyr DS" w:hAnsi="Courier New Cyr DS" w:cs="Courier New Cyr DS"/>
      </w:rPr>
    </w:lvl>
  </w:abstractNum>
  <w:abstractNum w:abstractNumId="28">
    <w:nsid w:val="581573A2"/>
    <w:multiLevelType w:val="hybridMultilevel"/>
    <w:tmpl w:val="AF16784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58B430DB"/>
    <w:multiLevelType w:val="hybridMultilevel"/>
    <w:tmpl w:val="CC464D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B15733A"/>
    <w:multiLevelType w:val="hybridMultilevel"/>
    <w:tmpl w:val="8CE6C2E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32">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3">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E2B2B0B"/>
    <w:multiLevelType w:val="hybridMultilevel"/>
    <w:tmpl w:val="DCEC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1465550"/>
    <w:multiLevelType w:val="hybridMultilevel"/>
    <w:tmpl w:val="56C0599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735C5268"/>
    <w:multiLevelType w:val="hybridMultilevel"/>
    <w:tmpl w:val="2F346D5E"/>
    <w:lvl w:ilvl="0" w:tplc="705628F2">
      <w:start w:val="1"/>
      <w:numFmt w:val="bullet"/>
      <w:lvlText w:val=""/>
      <w:lvlJc w:val="left"/>
      <w:pPr>
        <w:ind w:left="720" w:hanging="360"/>
      </w:pPr>
      <w:rPr>
        <w:rFonts w:ascii="Symbol" w:hAnsi="Symbol" w:hint="default"/>
      </w:rPr>
    </w:lvl>
    <w:lvl w:ilvl="1" w:tplc="5588BA0C" w:tentative="1">
      <w:start w:val="1"/>
      <w:numFmt w:val="bullet"/>
      <w:lvlText w:val="o"/>
      <w:lvlJc w:val="left"/>
      <w:pPr>
        <w:ind w:left="1440" w:hanging="360"/>
      </w:pPr>
      <w:rPr>
        <w:rFonts w:ascii="Courier New" w:hAnsi="Courier New" w:cs="Courier New" w:hint="default"/>
      </w:rPr>
    </w:lvl>
    <w:lvl w:ilvl="2" w:tplc="076C18C4" w:tentative="1">
      <w:start w:val="1"/>
      <w:numFmt w:val="bullet"/>
      <w:lvlText w:val=""/>
      <w:lvlJc w:val="left"/>
      <w:pPr>
        <w:ind w:left="2160" w:hanging="360"/>
      </w:pPr>
      <w:rPr>
        <w:rFonts w:ascii="Wingdings" w:hAnsi="Wingdings" w:hint="default"/>
      </w:rPr>
    </w:lvl>
    <w:lvl w:ilvl="3" w:tplc="81A4F60E" w:tentative="1">
      <w:start w:val="1"/>
      <w:numFmt w:val="bullet"/>
      <w:lvlText w:val=""/>
      <w:lvlJc w:val="left"/>
      <w:pPr>
        <w:ind w:left="2880" w:hanging="360"/>
      </w:pPr>
      <w:rPr>
        <w:rFonts w:ascii="Symbol" w:hAnsi="Symbol" w:hint="default"/>
      </w:rPr>
    </w:lvl>
    <w:lvl w:ilvl="4" w:tplc="043AA18C" w:tentative="1">
      <w:start w:val="1"/>
      <w:numFmt w:val="bullet"/>
      <w:lvlText w:val="o"/>
      <w:lvlJc w:val="left"/>
      <w:pPr>
        <w:ind w:left="3600" w:hanging="360"/>
      </w:pPr>
      <w:rPr>
        <w:rFonts w:ascii="Courier New" w:hAnsi="Courier New" w:cs="Courier New" w:hint="default"/>
      </w:rPr>
    </w:lvl>
    <w:lvl w:ilvl="5" w:tplc="0B42527A" w:tentative="1">
      <w:start w:val="1"/>
      <w:numFmt w:val="bullet"/>
      <w:lvlText w:val=""/>
      <w:lvlJc w:val="left"/>
      <w:pPr>
        <w:ind w:left="4320" w:hanging="360"/>
      </w:pPr>
      <w:rPr>
        <w:rFonts w:ascii="Wingdings" w:hAnsi="Wingdings" w:hint="default"/>
      </w:rPr>
    </w:lvl>
    <w:lvl w:ilvl="6" w:tplc="A482943E" w:tentative="1">
      <w:start w:val="1"/>
      <w:numFmt w:val="bullet"/>
      <w:lvlText w:val=""/>
      <w:lvlJc w:val="left"/>
      <w:pPr>
        <w:ind w:left="5040" w:hanging="360"/>
      </w:pPr>
      <w:rPr>
        <w:rFonts w:ascii="Symbol" w:hAnsi="Symbol" w:hint="default"/>
      </w:rPr>
    </w:lvl>
    <w:lvl w:ilvl="7" w:tplc="93B4CAAC" w:tentative="1">
      <w:start w:val="1"/>
      <w:numFmt w:val="bullet"/>
      <w:lvlText w:val="o"/>
      <w:lvlJc w:val="left"/>
      <w:pPr>
        <w:ind w:left="5760" w:hanging="360"/>
      </w:pPr>
      <w:rPr>
        <w:rFonts w:ascii="Courier New" w:hAnsi="Courier New" w:cs="Courier New" w:hint="default"/>
      </w:rPr>
    </w:lvl>
    <w:lvl w:ilvl="8" w:tplc="B7E8ECBA" w:tentative="1">
      <w:start w:val="1"/>
      <w:numFmt w:val="bullet"/>
      <w:lvlText w:val=""/>
      <w:lvlJc w:val="left"/>
      <w:pPr>
        <w:ind w:left="6480" w:hanging="360"/>
      </w:pPr>
      <w:rPr>
        <w:rFonts w:ascii="Wingdings" w:hAnsi="Wingdings" w:hint="default"/>
      </w:rPr>
    </w:lvl>
  </w:abstractNum>
  <w:abstractNum w:abstractNumId="38">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4"/>
  </w:num>
  <w:num w:numId="4">
    <w:abstractNumId w:val="13"/>
  </w:num>
  <w:num w:numId="5">
    <w:abstractNumId w:val="31"/>
  </w:num>
  <w:num w:numId="6">
    <w:abstractNumId w:val="26"/>
  </w:num>
  <w:num w:numId="7">
    <w:abstractNumId w:val="32"/>
  </w:num>
  <w:num w:numId="8">
    <w:abstractNumId w:val="11"/>
  </w:num>
  <w:num w:numId="9">
    <w:abstractNumId w:val="38"/>
  </w:num>
  <w:num w:numId="10">
    <w:abstractNumId w:val="6"/>
  </w:num>
  <w:num w:numId="11">
    <w:abstractNumId w:val="27"/>
  </w:num>
  <w:num w:numId="12">
    <w:abstractNumId w:val="17"/>
  </w:num>
  <w:num w:numId="13">
    <w:abstractNumId w:val="15"/>
  </w:num>
  <w:num w:numId="14">
    <w:abstractNumId w:val="37"/>
  </w:num>
  <w:num w:numId="15">
    <w:abstractNumId w:val="23"/>
  </w:num>
  <w:num w:numId="16">
    <w:abstractNumId w:val="7"/>
  </w:num>
  <w:num w:numId="17">
    <w:abstractNumId w:val="1"/>
  </w:num>
  <w:num w:numId="18">
    <w:abstractNumId w:val="0"/>
  </w:num>
  <w:num w:numId="19">
    <w:abstractNumId w:val="3"/>
  </w:num>
  <w:num w:numId="20">
    <w:abstractNumId w:val="5"/>
  </w:num>
  <w:num w:numId="21">
    <w:abstractNumId w:val="39"/>
  </w:num>
  <w:num w:numId="22">
    <w:abstractNumId w:val="25"/>
  </w:num>
  <w:num w:numId="23">
    <w:abstractNumId w:val="20"/>
  </w:num>
  <w:num w:numId="24">
    <w:abstractNumId w:val="35"/>
  </w:num>
  <w:num w:numId="25">
    <w:abstractNumId w:val="16"/>
  </w:num>
  <w:num w:numId="26">
    <w:abstractNumId w:val="2"/>
  </w:num>
  <w:num w:numId="27">
    <w:abstractNumId w:val="34"/>
  </w:num>
  <w:num w:numId="28">
    <w:abstractNumId w:val="33"/>
  </w:num>
  <w:num w:numId="29">
    <w:abstractNumId w:val="4"/>
  </w:num>
  <w:num w:numId="30">
    <w:abstractNumId w:val="21"/>
  </w:num>
  <w:num w:numId="31">
    <w:abstractNumId w:val="28"/>
  </w:num>
  <w:num w:numId="32">
    <w:abstractNumId w:val="12"/>
  </w:num>
  <w:num w:numId="33">
    <w:abstractNumId w:val="30"/>
  </w:num>
  <w:num w:numId="34">
    <w:abstractNumId w:val="33"/>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8"/>
  </w:num>
  <w:num w:numId="39">
    <w:abstractNumId w:val="8"/>
    <w:lvlOverride w:ilvl="0">
      <w:startOverride w:val="1"/>
    </w:lvlOverride>
  </w:num>
  <w:num w:numId="40">
    <w:abstractNumId w:val="19"/>
  </w:num>
  <w:num w:numId="41">
    <w:abstractNumId w:val="22"/>
  </w:num>
  <w:num w:numId="4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08"/>
  <w:autoHyphenation/>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8D5"/>
    <w:rsid w:val="00001D56"/>
    <w:rsid w:val="0000248A"/>
    <w:rsid w:val="00003641"/>
    <w:rsid w:val="000040B3"/>
    <w:rsid w:val="00004CC3"/>
    <w:rsid w:val="00005B35"/>
    <w:rsid w:val="00006439"/>
    <w:rsid w:val="0000682D"/>
    <w:rsid w:val="00006EAF"/>
    <w:rsid w:val="0000776B"/>
    <w:rsid w:val="00007981"/>
    <w:rsid w:val="00007999"/>
    <w:rsid w:val="0001018D"/>
    <w:rsid w:val="00010506"/>
    <w:rsid w:val="000108A4"/>
    <w:rsid w:val="0001161B"/>
    <w:rsid w:val="00011DDE"/>
    <w:rsid w:val="00012857"/>
    <w:rsid w:val="00012DDA"/>
    <w:rsid w:val="000147E7"/>
    <w:rsid w:val="000161C3"/>
    <w:rsid w:val="0001747E"/>
    <w:rsid w:val="000175BB"/>
    <w:rsid w:val="0002011B"/>
    <w:rsid w:val="000208D1"/>
    <w:rsid w:val="00020B87"/>
    <w:rsid w:val="00020BD4"/>
    <w:rsid w:val="00021F44"/>
    <w:rsid w:val="000229A2"/>
    <w:rsid w:val="00023201"/>
    <w:rsid w:val="00023910"/>
    <w:rsid w:val="00023C64"/>
    <w:rsid w:val="0002541C"/>
    <w:rsid w:val="0002584F"/>
    <w:rsid w:val="00025D65"/>
    <w:rsid w:val="00026904"/>
    <w:rsid w:val="00026CAA"/>
    <w:rsid w:val="00026E74"/>
    <w:rsid w:val="000273BA"/>
    <w:rsid w:val="0002784E"/>
    <w:rsid w:val="00030503"/>
    <w:rsid w:val="000309DC"/>
    <w:rsid w:val="00030CAC"/>
    <w:rsid w:val="000312CA"/>
    <w:rsid w:val="00031730"/>
    <w:rsid w:val="00031E7A"/>
    <w:rsid w:val="00032609"/>
    <w:rsid w:val="00032BAC"/>
    <w:rsid w:val="00033674"/>
    <w:rsid w:val="00034D51"/>
    <w:rsid w:val="00035534"/>
    <w:rsid w:val="00035DE6"/>
    <w:rsid w:val="00037BEF"/>
    <w:rsid w:val="00040353"/>
    <w:rsid w:val="00040DE7"/>
    <w:rsid w:val="0004122F"/>
    <w:rsid w:val="00041310"/>
    <w:rsid w:val="00041B41"/>
    <w:rsid w:val="00041CC5"/>
    <w:rsid w:val="00041F15"/>
    <w:rsid w:val="00042A3B"/>
    <w:rsid w:val="000434DE"/>
    <w:rsid w:val="00043C64"/>
    <w:rsid w:val="00043F29"/>
    <w:rsid w:val="0004672E"/>
    <w:rsid w:val="00046D72"/>
    <w:rsid w:val="00051DEA"/>
    <w:rsid w:val="0005225D"/>
    <w:rsid w:val="00054CFC"/>
    <w:rsid w:val="00055714"/>
    <w:rsid w:val="00061664"/>
    <w:rsid w:val="000616AD"/>
    <w:rsid w:val="00062D62"/>
    <w:rsid w:val="000631CC"/>
    <w:rsid w:val="0006420C"/>
    <w:rsid w:val="0006481D"/>
    <w:rsid w:val="000648FE"/>
    <w:rsid w:val="00065212"/>
    <w:rsid w:val="00065228"/>
    <w:rsid w:val="0006578F"/>
    <w:rsid w:val="00066493"/>
    <w:rsid w:val="00066524"/>
    <w:rsid w:val="00066DBF"/>
    <w:rsid w:val="000674E1"/>
    <w:rsid w:val="00072CC7"/>
    <w:rsid w:val="00073E4E"/>
    <w:rsid w:val="0007416A"/>
    <w:rsid w:val="00074D44"/>
    <w:rsid w:val="00075635"/>
    <w:rsid w:val="0007624D"/>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420"/>
    <w:rsid w:val="000A48FE"/>
    <w:rsid w:val="000A5599"/>
    <w:rsid w:val="000B106C"/>
    <w:rsid w:val="000B122A"/>
    <w:rsid w:val="000B39FD"/>
    <w:rsid w:val="000B5562"/>
    <w:rsid w:val="000B7D3B"/>
    <w:rsid w:val="000C0513"/>
    <w:rsid w:val="000C0D2A"/>
    <w:rsid w:val="000C10E9"/>
    <w:rsid w:val="000C151E"/>
    <w:rsid w:val="000C2A1F"/>
    <w:rsid w:val="000C320F"/>
    <w:rsid w:val="000C37D0"/>
    <w:rsid w:val="000C5310"/>
    <w:rsid w:val="000C5976"/>
    <w:rsid w:val="000C6608"/>
    <w:rsid w:val="000C68B9"/>
    <w:rsid w:val="000C7666"/>
    <w:rsid w:val="000C7A1E"/>
    <w:rsid w:val="000D35E2"/>
    <w:rsid w:val="000D3A60"/>
    <w:rsid w:val="000D4ACD"/>
    <w:rsid w:val="000D7B64"/>
    <w:rsid w:val="000E0E59"/>
    <w:rsid w:val="000E1750"/>
    <w:rsid w:val="000E1CA3"/>
    <w:rsid w:val="000E202D"/>
    <w:rsid w:val="000E3EB0"/>
    <w:rsid w:val="000E4BB4"/>
    <w:rsid w:val="000E724E"/>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5954"/>
    <w:rsid w:val="00126A18"/>
    <w:rsid w:val="00126AF1"/>
    <w:rsid w:val="001276FC"/>
    <w:rsid w:val="00130AD1"/>
    <w:rsid w:val="0013352C"/>
    <w:rsid w:val="0013702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3ED0"/>
    <w:rsid w:val="00154361"/>
    <w:rsid w:val="00154D5D"/>
    <w:rsid w:val="001554C3"/>
    <w:rsid w:val="0015650B"/>
    <w:rsid w:val="00156BC3"/>
    <w:rsid w:val="00156DEE"/>
    <w:rsid w:val="00160015"/>
    <w:rsid w:val="001600B5"/>
    <w:rsid w:val="001615B4"/>
    <w:rsid w:val="00161C85"/>
    <w:rsid w:val="00162178"/>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695"/>
    <w:rsid w:val="00185934"/>
    <w:rsid w:val="00185EE6"/>
    <w:rsid w:val="00186612"/>
    <w:rsid w:val="00187A2C"/>
    <w:rsid w:val="001905D8"/>
    <w:rsid w:val="00190FC8"/>
    <w:rsid w:val="0019120B"/>
    <w:rsid w:val="00191874"/>
    <w:rsid w:val="00191ECC"/>
    <w:rsid w:val="0019242E"/>
    <w:rsid w:val="0019371E"/>
    <w:rsid w:val="00193E42"/>
    <w:rsid w:val="00193FA2"/>
    <w:rsid w:val="001947F0"/>
    <w:rsid w:val="00194BDD"/>
    <w:rsid w:val="0019519F"/>
    <w:rsid w:val="00196DC7"/>
    <w:rsid w:val="001A100F"/>
    <w:rsid w:val="001A102E"/>
    <w:rsid w:val="001A164E"/>
    <w:rsid w:val="001A1897"/>
    <w:rsid w:val="001A1E9D"/>
    <w:rsid w:val="001A363B"/>
    <w:rsid w:val="001A3A33"/>
    <w:rsid w:val="001A3D39"/>
    <w:rsid w:val="001A5093"/>
    <w:rsid w:val="001A5263"/>
    <w:rsid w:val="001A581E"/>
    <w:rsid w:val="001A7AE2"/>
    <w:rsid w:val="001B039C"/>
    <w:rsid w:val="001B0F8A"/>
    <w:rsid w:val="001B1787"/>
    <w:rsid w:val="001B23E4"/>
    <w:rsid w:val="001B55BF"/>
    <w:rsid w:val="001B5810"/>
    <w:rsid w:val="001B5A08"/>
    <w:rsid w:val="001B651C"/>
    <w:rsid w:val="001B6AF4"/>
    <w:rsid w:val="001B6E83"/>
    <w:rsid w:val="001C00E1"/>
    <w:rsid w:val="001C037D"/>
    <w:rsid w:val="001C2320"/>
    <w:rsid w:val="001C2F54"/>
    <w:rsid w:val="001C3FBA"/>
    <w:rsid w:val="001C410B"/>
    <w:rsid w:val="001C4DB5"/>
    <w:rsid w:val="001C55B1"/>
    <w:rsid w:val="001C561C"/>
    <w:rsid w:val="001C6932"/>
    <w:rsid w:val="001C6F94"/>
    <w:rsid w:val="001D0362"/>
    <w:rsid w:val="001D1AAA"/>
    <w:rsid w:val="001D1D12"/>
    <w:rsid w:val="001D1EBE"/>
    <w:rsid w:val="001D22A4"/>
    <w:rsid w:val="001D30CB"/>
    <w:rsid w:val="001D3E4A"/>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5D6"/>
    <w:rsid w:val="001E277F"/>
    <w:rsid w:val="001E2B6D"/>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2BA"/>
    <w:rsid w:val="002104CB"/>
    <w:rsid w:val="00210567"/>
    <w:rsid w:val="0021218F"/>
    <w:rsid w:val="00212618"/>
    <w:rsid w:val="002146C1"/>
    <w:rsid w:val="00214B6D"/>
    <w:rsid w:val="002205D1"/>
    <w:rsid w:val="00222567"/>
    <w:rsid w:val="002225A7"/>
    <w:rsid w:val="002226B6"/>
    <w:rsid w:val="00223D9C"/>
    <w:rsid w:val="002241B5"/>
    <w:rsid w:val="00225969"/>
    <w:rsid w:val="00226805"/>
    <w:rsid w:val="00227F5B"/>
    <w:rsid w:val="0023024B"/>
    <w:rsid w:val="0023035B"/>
    <w:rsid w:val="00230E4E"/>
    <w:rsid w:val="00231266"/>
    <w:rsid w:val="00232138"/>
    <w:rsid w:val="00232703"/>
    <w:rsid w:val="0023274E"/>
    <w:rsid w:val="002333D3"/>
    <w:rsid w:val="00233476"/>
    <w:rsid w:val="00233A31"/>
    <w:rsid w:val="00233E3C"/>
    <w:rsid w:val="00234B9C"/>
    <w:rsid w:val="00234BB0"/>
    <w:rsid w:val="00234E15"/>
    <w:rsid w:val="00235ACA"/>
    <w:rsid w:val="00236184"/>
    <w:rsid w:val="002362BB"/>
    <w:rsid w:val="00237042"/>
    <w:rsid w:val="00237866"/>
    <w:rsid w:val="00237B85"/>
    <w:rsid w:val="0024271F"/>
    <w:rsid w:val="00244138"/>
    <w:rsid w:val="00245DD2"/>
    <w:rsid w:val="002474DC"/>
    <w:rsid w:val="00247E49"/>
    <w:rsid w:val="002512CE"/>
    <w:rsid w:val="00252274"/>
    <w:rsid w:val="00252993"/>
    <w:rsid w:val="0025366F"/>
    <w:rsid w:val="0025387A"/>
    <w:rsid w:val="00253A7C"/>
    <w:rsid w:val="00254034"/>
    <w:rsid w:val="0025433D"/>
    <w:rsid w:val="00254442"/>
    <w:rsid w:val="002554DC"/>
    <w:rsid w:val="002559D0"/>
    <w:rsid w:val="00255D5A"/>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161"/>
    <w:rsid w:val="00270729"/>
    <w:rsid w:val="002710A9"/>
    <w:rsid w:val="00271801"/>
    <w:rsid w:val="00271C1A"/>
    <w:rsid w:val="00271FDE"/>
    <w:rsid w:val="00272D8C"/>
    <w:rsid w:val="0027335E"/>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7BE"/>
    <w:rsid w:val="002B3D2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034"/>
    <w:rsid w:val="002C7B43"/>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9C8"/>
    <w:rsid w:val="002E1B76"/>
    <w:rsid w:val="002E20DD"/>
    <w:rsid w:val="002E3388"/>
    <w:rsid w:val="002E38D2"/>
    <w:rsid w:val="002E516F"/>
    <w:rsid w:val="002F0D89"/>
    <w:rsid w:val="002F2A2D"/>
    <w:rsid w:val="002F3CC4"/>
    <w:rsid w:val="002F4132"/>
    <w:rsid w:val="002F49EA"/>
    <w:rsid w:val="002F5544"/>
    <w:rsid w:val="002F66D8"/>
    <w:rsid w:val="002F762C"/>
    <w:rsid w:val="003001DE"/>
    <w:rsid w:val="00300C44"/>
    <w:rsid w:val="00300F49"/>
    <w:rsid w:val="00304B70"/>
    <w:rsid w:val="00305273"/>
    <w:rsid w:val="003059D9"/>
    <w:rsid w:val="00305C76"/>
    <w:rsid w:val="00310A80"/>
    <w:rsid w:val="00310E3E"/>
    <w:rsid w:val="00311539"/>
    <w:rsid w:val="00314408"/>
    <w:rsid w:val="003149B1"/>
    <w:rsid w:val="00316788"/>
    <w:rsid w:val="003176B3"/>
    <w:rsid w:val="00317E33"/>
    <w:rsid w:val="00320233"/>
    <w:rsid w:val="00320A53"/>
    <w:rsid w:val="00321A10"/>
    <w:rsid w:val="00321D14"/>
    <w:rsid w:val="00324380"/>
    <w:rsid w:val="003254E2"/>
    <w:rsid w:val="00325A5E"/>
    <w:rsid w:val="003267C1"/>
    <w:rsid w:val="003300C0"/>
    <w:rsid w:val="00330E4C"/>
    <w:rsid w:val="0033113B"/>
    <w:rsid w:val="00331154"/>
    <w:rsid w:val="003324AD"/>
    <w:rsid w:val="00332BAE"/>
    <w:rsid w:val="003333A7"/>
    <w:rsid w:val="00333437"/>
    <w:rsid w:val="003343FC"/>
    <w:rsid w:val="00335540"/>
    <w:rsid w:val="00335DFC"/>
    <w:rsid w:val="00335E68"/>
    <w:rsid w:val="00335FF0"/>
    <w:rsid w:val="00336D53"/>
    <w:rsid w:val="00337EE1"/>
    <w:rsid w:val="0034042F"/>
    <w:rsid w:val="003406CB"/>
    <w:rsid w:val="003409EC"/>
    <w:rsid w:val="00340A94"/>
    <w:rsid w:val="0034113B"/>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633"/>
    <w:rsid w:val="0036062B"/>
    <w:rsid w:val="00361209"/>
    <w:rsid w:val="00361845"/>
    <w:rsid w:val="003626E8"/>
    <w:rsid w:val="00362CB4"/>
    <w:rsid w:val="003637DC"/>
    <w:rsid w:val="00363C8B"/>
    <w:rsid w:val="00367451"/>
    <w:rsid w:val="00370DAD"/>
    <w:rsid w:val="00370EAB"/>
    <w:rsid w:val="00371D74"/>
    <w:rsid w:val="003723DE"/>
    <w:rsid w:val="003725A4"/>
    <w:rsid w:val="003727F5"/>
    <w:rsid w:val="0037339E"/>
    <w:rsid w:val="00373A1B"/>
    <w:rsid w:val="003754A9"/>
    <w:rsid w:val="0037579C"/>
    <w:rsid w:val="00375FE5"/>
    <w:rsid w:val="00376254"/>
    <w:rsid w:val="003773FE"/>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6FF7"/>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2041"/>
    <w:rsid w:val="003B25BD"/>
    <w:rsid w:val="003B3AB2"/>
    <w:rsid w:val="003B481D"/>
    <w:rsid w:val="003B606E"/>
    <w:rsid w:val="003B7468"/>
    <w:rsid w:val="003B79ED"/>
    <w:rsid w:val="003C04FA"/>
    <w:rsid w:val="003C0F11"/>
    <w:rsid w:val="003C0F22"/>
    <w:rsid w:val="003C12E4"/>
    <w:rsid w:val="003C12E8"/>
    <w:rsid w:val="003C155F"/>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1C7E"/>
    <w:rsid w:val="003E260E"/>
    <w:rsid w:val="003E2D08"/>
    <w:rsid w:val="003E2D9F"/>
    <w:rsid w:val="003E34F3"/>
    <w:rsid w:val="003E5D90"/>
    <w:rsid w:val="003F084B"/>
    <w:rsid w:val="003F1F4B"/>
    <w:rsid w:val="003F2FA3"/>
    <w:rsid w:val="003F3CB4"/>
    <w:rsid w:val="003F43C5"/>
    <w:rsid w:val="003F50A3"/>
    <w:rsid w:val="003F5303"/>
    <w:rsid w:val="003F531E"/>
    <w:rsid w:val="003F5523"/>
    <w:rsid w:val="003F5E71"/>
    <w:rsid w:val="0040042C"/>
    <w:rsid w:val="00404987"/>
    <w:rsid w:val="00404BB9"/>
    <w:rsid w:val="00405471"/>
    <w:rsid w:val="00405C66"/>
    <w:rsid w:val="00405F2A"/>
    <w:rsid w:val="00406F96"/>
    <w:rsid w:val="004105C9"/>
    <w:rsid w:val="00410BF8"/>
    <w:rsid w:val="0041151E"/>
    <w:rsid w:val="00412053"/>
    <w:rsid w:val="00412C4D"/>
    <w:rsid w:val="00412DDB"/>
    <w:rsid w:val="004137E3"/>
    <w:rsid w:val="004141C4"/>
    <w:rsid w:val="004151C0"/>
    <w:rsid w:val="004207EE"/>
    <w:rsid w:val="004209C1"/>
    <w:rsid w:val="00420FE1"/>
    <w:rsid w:val="00421DDD"/>
    <w:rsid w:val="00422945"/>
    <w:rsid w:val="004252BE"/>
    <w:rsid w:val="00425561"/>
    <w:rsid w:val="0042695B"/>
    <w:rsid w:val="00431357"/>
    <w:rsid w:val="00431958"/>
    <w:rsid w:val="00432B09"/>
    <w:rsid w:val="004341D0"/>
    <w:rsid w:val="00434211"/>
    <w:rsid w:val="00435592"/>
    <w:rsid w:val="00435C27"/>
    <w:rsid w:val="004378C9"/>
    <w:rsid w:val="00437BE4"/>
    <w:rsid w:val="00437D23"/>
    <w:rsid w:val="0044000B"/>
    <w:rsid w:val="004405D3"/>
    <w:rsid w:val="004410D1"/>
    <w:rsid w:val="00441538"/>
    <w:rsid w:val="00441BA4"/>
    <w:rsid w:val="00442099"/>
    <w:rsid w:val="004425A5"/>
    <w:rsid w:val="00443833"/>
    <w:rsid w:val="004438A7"/>
    <w:rsid w:val="0044431E"/>
    <w:rsid w:val="00445CB5"/>
    <w:rsid w:val="004466DE"/>
    <w:rsid w:val="00446FDD"/>
    <w:rsid w:val="00450374"/>
    <w:rsid w:val="0045052D"/>
    <w:rsid w:val="0045121A"/>
    <w:rsid w:val="00452035"/>
    <w:rsid w:val="0045525D"/>
    <w:rsid w:val="00457CF4"/>
    <w:rsid w:val="00461CF8"/>
    <w:rsid w:val="0046452B"/>
    <w:rsid w:val="00464FBD"/>
    <w:rsid w:val="0046547E"/>
    <w:rsid w:val="00466DC6"/>
    <w:rsid w:val="004676A7"/>
    <w:rsid w:val="0046779B"/>
    <w:rsid w:val="00467AF5"/>
    <w:rsid w:val="00467BF3"/>
    <w:rsid w:val="00470170"/>
    <w:rsid w:val="004707D8"/>
    <w:rsid w:val="00470867"/>
    <w:rsid w:val="004729DE"/>
    <w:rsid w:val="00472BE1"/>
    <w:rsid w:val="0047337C"/>
    <w:rsid w:val="004736EA"/>
    <w:rsid w:val="00473C80"/>
    <w:rsid w:val="004741B1"/>
    <w:rsid w:val="00474D69"/>
    <w:rsid w:val="00475425"/>
    <w:rsid w:val="00475D7D"/>
    <w:rsid w:val="004767BA"/>
    <w:rsid w:val="004800F1"/>
    <w:rsid w:val="00480A1D"/>
    <w:rsid w:val="00480DA7"/>
    <w:rsid w:val="00481E38"/>
    <w:rsid w:val="0048237C"/>
    <w:rsid w:val="0048509A"/>
    <w:rsid w:val="00485D97"/>
    <w:rsid w:val="00485ED0"/>
    <w:rsid w:val="00486C61"/>
    <w:rsid w:val="0048715D"/>
    <w:rsid w:val="00490031"/>
    <w:rsid w:val="00490741"/>
    <w:rsid w:val="00490771"/>
    <w:rsid w:val="004917D7"/>
    <w:rsid w:val="00494B9F"/>
    <w:rsid w:val="00495E90"/>
    <w:rsid w:val="00496F5E"/>
    <w:rsid w:val="004A0192"/>
    <w:rsid w:val="004A1DDF"/>
    <w:rsid w:val="004A2D2E"/>
    <w:rsid w:val="004A3770"/>
    <w:rsid w:val="004A3965"/>
    <w:rsid w:val="004A3AFA"/>
    <w:rsid w:val="004A3FC4"/>
    <w:rsid w:val="004A5144"/>
    <w:rsid w:val="004A7744"/>
    <w:rsid w:val="004B044F"/>
    <w:rsid w:val="004B0750"/>
    <w:rsid w:val="004B0BAD"/>
    <w:rsid w:val="004B2F78"/>
    <w:rsid w:val="004B500F"/>
    <w:rsid w:val="004B542E"/>
    <w:rsid w:val="004B6B42"/>
    <w:rsid w:val="004B7948"/>
    <w:rsid w:val="004B7FA0"/>
    <w:rsid w:val="004C1B7E"/>
    <w:rsid w:val="004C1F90"/>
    <w:rsid w:val="004C2D59"/>
    <w:rsid w:val="004C3CC6"/>
    <w:rsid w:val="004C4E79"/>
    <w:rsid w:val="004C5A8E"/>
    <w:rsid w:val="004C615D"/>
    <w:rsid w:val="004C6B32"/>
    <w:rsid w:val="004D00BA"/>
    <w:rsid w:val="004D0327"/>
    <w:rsid w:val="004D0975"/>
    <w:rsid w:val="004D0B65"/>
    <w:rsid w:val="004D0CE1"/>
    <w:rsid w:val="004D10B6"/>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439"/>
    <w:rsid w:val="004E4C60"/>
    <w:rsid w:val="004E4E12"/>
    <w:rsid w:val="004E53C7"/>
    <w:rsid w:val="004E5A1F"/>
    <w:rsid w:val="004E638E"/>
    <w:rsid w:val="004E7D9B"/>
    <w:rsid w:val="004F254D"/>
    <w:rsid w:val="004F26AD"/>
    <w:rsid w:val="004F3159"/>
    <w:rsid w:val="004F4BBC"/>
    <w:rsid w:val="004F6D4D"/>
    <w:rsid w:val="004F7F54"/>
    <w:rsid w:val="005007F2"/>
    <w:rsid w:val="005012D0"/>
    <w:rsid w:val="00501885"/>
    <w:rsid w:val="00501959"/>
    <w:rsid w:val="00502C2C"/>
    <w:rsid w:val="00502CA7"/>
    <w:rsid w:val="00502FF1"/>
    <w:rsid w:val="00503241"/>
    <w:rsid w:val="0050366A"/>
    <w:rsid w:val="005043AC"/>
    <w:rsid w:val="00504C66"/>
    <w:rsid w:val="005064C4"/>
    <w:rsid w:val="0050681C"/>
    <w:rsid w:val="005071EA"/>
    <w:rsid w:val="00507810"/>
    <w:rsid w:val="005110FE"/>
    <w:rsid w:val="00511C67"/>
    <w:rsid w:val="00511E05"/>
    <w:rsid w:val="00514CA4"/>
    <w:rsid w:val="005154AE"/>
    <w:rsid w:val="00515AE1"/>
    <w:rsid w:val="00516880"/>
    <w:rsid w:val="0051743A"/>
    <w:rsid w:val="00520F44"/>
    <w:rsid w:val="00522C3C"/>
    <w:rsid w:val="0052324A"/>
    <w:rsid w:val="005238B4"/>
    <w:rsid w:val="005242F6"/>
    <w:rsid w:val="00524A26"/>
    <w:rsid w:val="00524FBD"/>
    <w:rsid w:val="00525022"/>
    <w:rsid w:val="00525221"/>
    <w:rsid w:val="00527527"/>
    <w:rsid w:val="00527EE1"/>
    <w:rsid w:val="00530084"/>
    <w:rsid w:val="0053089A"/>
    <w:rsid w:val="00531208"/>
    <w:rsid w:val="00532EB9"/>
    <w:rsid w:val="00533B71"/>
    <w:rsid w:val="00534841"/>
    <w:rsid w:val="00534962"/>
    <w:rsid w:val="005355E2"/>
    <w:rsid w:val="005362FA"/>
    <w:rsid w:val="00536A28"/>
    <w:rsid w:val="00536E27"/>
    <w:rsid w:val="00537D9B"/>
    <w:rsid w:val="00537E57"/>
    <w:rsid w:val="00540EAA"/>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1E4"/>
    <w:rsid w:val="00554E1B"/>
    <w:rsid w:val="0055636C"/>
    <w:rsid w:val="005564AB"/>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74F4"/>
    <w:rsid w:val="005776D3"/>
    <w:rsid w:val="00581736"/>
    <w:rsid w:val="0058366F"/>
    <w:rsid w:val="0058467C"/>
    <w:rsid w:val="00586661"/>
    <w:rsid w:val="0058671F"/>
    <w:rsid w:val="00587D1E"/>
    <w:rsid w:val="00587F10"/>
    <w:rsid w:val="005905C1"/>
    <w:rsid w:val="0059091E"/>
    <w:rsid w:val="00590DC5"/>
    <w:rsid w:val="005913C9"/>
    <w:rsid w:val="00591434"/>
    <w:rsid w:val="00591B67"/>
    <w:rsid w:val="0059227B"/>
    <w:rsid w:val="00592AE9"/>
    <w:rsid w:val="00592FD1"/>
    <w:rsid w:val="0059481F"/>
    <w:rsid w:val="005950A2"/>
    <w:rsid w:val="00595521"/>
    <w:rsid w:val="00595931"/>
    <w:rsid w:val="00595E17"/>
    <w:rsid w:val="00595E3B"/>
    <w:rsid w:val="005972F7"/>
    <w:rsid w:val="005976C6"/>
    <w:rsid w:val="00597A08"/>
    <w:rsid w:val="005A0CD3"/>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91"/>
    <w:rsid w:val="005B67BC"/>
    <w:rsid w:val="005B68D1"/>
    <w:rsid w:val="005C0A7B"/>
    <w:rsid w:val="005C199F"/>
    <w:rsid w:val="005C1B51"/>
    <w:rsid w:val="005C1EB4"/>
    <w:rsid w:val="005C1EE9"/>
    <w:rsid w:val="005C3013"/>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235"/>
    <w:rsid w:val="005E1875"/>
    <w:rsid w:val="005E1ADA"/>
    <w:rsid w:val="005E2822"/>
    <w:rsid w:val="005E2913"/>
    <w:rsid w:val="005E3F28"/>
    <w:rsid w:val="005E43F5"/>
    <w:rsid w:val="005E5B63"/>
    <w:rsid w:val="005E5BE7"/>
    <w:rsid w:val="005E65B7"/>
    <w:rsid w:val="005E6EEA"/>
    <w:rsid w:val="005E746B"/>
    <w:rsid w:val="005F09A6"/>
    <w:rsid w:val="005F11A9"/>
    <w:rsid w:val="005F25A7"/>
    <w:rsid w:val="005F2B8A"/>
    <w:rsid w:val="005F3F27"/>
    <w:rsid w:val="005F5641"/>
    <w:rsid w:val="005F69ED"/>
    <w:rsid w:val="00601C79"/>
    <w:rsid w:val="0060273C"/>
    <w:rsid w:val="00603730"/>
    <w:rsid w:val="00603C00"/>
    <w:rsid w:val="00603C85"/>
    <w:rsid w:val="00603DAF"/>
    <w:rsid w:val="0060451A"/>
    <w:rsid w:val="00611410"/>
    <w:rsid w:val="0061234E"/>
    <w:rsid w:val="006137B2"/>
    <w:rsid w:val="00616CCE"/>
    <w:rsid w:val="00621697"/>
    <w:rsid w:val="00621F43"/>
    <w:rsid w:val="0062217E"/>
    <w:rsid w:val="00623F11"/>
    <w:rsid w:val="00623F35"/>
    <w:rsid w:val="0062451E"/>
    <w:rsid w:val="00626865"/>
    <w:rsid w:val="00626A20"/>
    <w:rsid w:val="00627601"/>
    <w:rsid w:val="00627E8F"/>
    <w:rsid w:val="00631389"/>
    <w:rsid w:val="006315EA"/>
    <w:rsid w:val="0063160D"/>
    <w:rsid w:val="00631CAB"/>
    <w:rsid w:val="00632215"/>
    <w:rsid w:val="00633F0A"/>
    <w:rsid w:val="0063439D"/>
    <w:rsid w:val="00634ED0"/>
    <w:rsid w:val="00635F3E"/>
    <w:rsid w:val="00636F93"/>
    <w:rsid w:val="00637766"/>
    <w:rsid w:val="00641D99"/>
    <w:rsid w:val="006426C4"/>
    <w:rsid w:val="00646CAA"/>
    <w:rsid w:val="00646F73"/>
    <w:rsid w:val="00647400"/>
    <w:rsid w:val="00647813"/>
    <w:rsid w:val="00647A6D"/>
    <w:rsid w:val="00651313"/>
    <w:rsid w:val="00651411"/>
    <w:rsid w:val="00651B91"/>
    <w:rsid w:val="00651F7B"/>
    <w:rsid w:val="0065379A"/>
    <w:rsid w:val="00653DEF"/>
    <w:rsid w:val="0065434D"/>
    <w:rsid w:val="00655E5A"/>
    <w:rsid w:val="00656DE8"/>
    <w:rsid w:val="00657ABF"/>
    <w:rsid w:val="00657DA8"/>
    <w:rsid w:val="00657F96"/>
    <w:rsid w:val="0066149F"/>
    <w:rsid w:val="00661EC1"/>
    <w:rsid w:val="00662BDA"/>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0627"/>
    <w:rsid w:val="00691A03"/>
    <w:rsid w:val="006928F2"/>
    <w:rsid w:val="006946BD"/>
    <w:rsid w:val="006A2504"/>
    <w:rsid w:val="006A32F1"/>
    <w:rsid w:val="006A4670"/>
    <w:rsid w:val="006A48DB"/>
    <w:rsid w:val="006A4C00"/>
    <w:rsid w:val="006A6312"/>
    <w:rsid w:val="006A675D"/>
    <w:rsid w:val="006B1134"/>
    <w:rsid w:val="006B1749"/>
    <w:rsid w:val="006B1B8B"/>
    <w:rsid w:val="006B2062"/>
    <w:rsid w:val="006B21F7"/>
    <w:rsid w:val="006B2514"/>
    <w:rsid w:val="006B29D5"/>
    <w:rsid w:val="006B31E2"/>
    <w:rsid w:val="006B3546"/>
    <w:rsid w:val="006B3ABE"/>
    <w:rsid w:val="006B42B6"/>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647"/>
    <w:rsid w:val="006E7C2F"/>
    <w:rsid w:val="006F1AC9"/>
    <w:rsid w:val="006F23FD"/>
    <w:rsid w:val="006F385B"/>
    <w:rsid w:val="006F44A2"/>
    <w:rsid w:val="006F558A"/>
    <w:rsid w:val="006F5BEB"/>
    <w:rsid w:val="006F74E8"/>
    <w:rsid w:val="00701955"/>
    <w:rsid w:val="00701DFB"/>
    <w:rsid w:val="007026A2"/>
    <w:rsid w:val="00702790"/>
    <w:rsid w:val="007028DF"/>
    <w:rsid w:val="00702F00"/>
    <w:rsid w:val="00702F99"/>
    <w:rsid w:val="00703170"/>
    <w:rsid w:val="007040EB"/>
    <w:rsid w:val="007041B0"/>
    <w:rsid w:val="0070496A"/>
    <w:rsid w:val="00704B3E"/>
    <w:rsid w:val="00705165"/>
    <w:rsid w:val="00706171"/>
    <w:rsid w:val="00706AAF"/>
    <w:rsid w:val="0071184D"/>
    <w:rsid w:val="0071353E"/>
    <w:rsid w:val="00713883"/>
    <w:rsid w:val="00713B60"/>
    <w:rsid w:val="00713CC8"/>
    <w:rsid w:val="00714251"/>
    <w:rsid w:val="0071425B"/>
    <w:rsid w:val="0071524D"/>
    <w:rsid w:val="00717087"/>
    <w:rsid w:val="00717E2F"/>
    <w:rsid w:val="00720365"/>
    <w:rsid w:val="00720C49"/>
    <w:rsid w:val="00720DCD"/>
    <w:rsid w:val="00721231"/>
    <w:rsid w:val="00723482"/>
    <w:rsid w:val="007259EC"/>
    <w:rsid w:val="00725E33"/>
    <w:rsid w:val="00725F98"/>
    <w:rsid w:val="00727E33"/>
    <w:rsid w:val="007304B4"/>
    <w:rsid w:val="00730638"/>
    <w:rsid w:val="0073109C"/>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1C3C"/>
    <w:rsid w:val="00752384"/>
    <w:rsid w:val="00752C68"/>
    <w:rsid w:val="0075348C"/>
    <w:rsid w:val="00754FF0"/>
    <w:rsid w:val="00755D69"/>
    <w:rsid w:val="0075769E"/>
    <w:rsid w:val="00757C35"/>
    <w:rsid w:val="00761F78"/>
    <w:rsid w:val="0076252F"/>
    <w:rsid w:val="00762AA5"/>
    <w:rsid w:val="00764516"/>
    <w:rsid w:val="00764FF3"/>
    <w:rsid w:val="00765FE2"/>
    <w:rsid w:val="0076622A"/>
    <w:rsid w:val="007665FF"/>
    <w:rsid w:val="00772A63"/>
    <w:rsid w:val="00773182"/>
    <w:rsid w:val="00774282"/>
    <w:rsid w:val="00774D6A"/>
    <w:rsid w:val="00775224"/>
    <w:rsid w:val="00775409"/>
    <w:rsid w:val="007754B8"/>
    <w:rsid w:val="0077626E"/>
    <w:rsid w:val="007766DE"/>
    <w:rsid w:val="00776EBA"/>
    <w:rsid w:val="007776A5"/>
    <w:rsid w:val="00781AA7"/>
    <w:rsid w:val="007821A6"/>
    <w:rsid w:val="00782D16"/>
    <w:rsid w:val="00782FDE"/>
    <w:rsid w:val="00783075"/>
    <w:rsid w:val="00783165"/>
    <w:rsid w:val="00783753"/>
    <w:rsid w:val="0079038A"/>
    <w:rsid w:val="00790FFA"/>
    <w:rsid w:val="00791C7C"/>
    <w:rsid w:val="00792185"/>
    <w:rsid w:val="007927D9"/>
    <w:rsid w:val="00794296"/>
    <w:rsid w:val="00794950"/>
    <w:rsid w:val="00795749"/>
    <w:rsid w:val="007962C4"/>
    <w:rsid w:val="007968F4"/>
    <w:rsid w:val="007973DA"/>
    <w:rsid w:val="007A086C"/>
    <w:rsid w:val="007A09CB"/>
    <w:rsid w:val="007A1ED8"/>
    <w:rsid w:val="007A3712"/>
    <w:rsid w:val="007A3836"/>
    <w:rsid w:val="007A3EB7"/>
    <w:rsid w:val="007A3F99"/>
    <w:rsid w:val="007A4939"/>
    <w:rsid w:val="007A49A6"/>
    <w:rsid w:val="007A4A86"/>
    <w:rsid w:val="007A4B6B"/>
    <w:rsid w:val="007A55B4"/>
    <w:rsid w:val="007A6B84"/>
    <w:rsid w:val="007A6E58"/>
    <w:rsid w:val="007B0DD1"/>
    <w:rsid w:val="007B2245"/>
    <w:rsid w:val="007B2263"/>
    <w:rsid w:val="007B281E"/>
    <w:rsid w:val="007B3884"/>
    <w:rsid w:val="007B389A"/>
    <w:rsid w:val="007B4FFE"/>
    <w:rsid w:val="007B563B"/>
    <w:rsid w:val="007B574D"/>
    <w:rsid w:val="007B6831"/>
    <w:rsid w:val="007C0964"/>
    <w:rsid w:val="007C0C29"/>
    <w:rsid w:val="007C0F68"/>
    <w:rsid w:val="007C2E1A"/>
    <w:rsid w:val="007C2E2A"/>
    <w:rsid w:val="007C4086"/>
    <w:rsid w:val="007C456C"/>
    <w:rsid w:val="007C5269"/>
    <w:rsid w:val="007C5D1A"/>
    <w:rsid w:val="007C5EF5"/>
    <w:rsid w:val="007C6804"/>
    <w:rsid w:val="007C7C5D"/>
    <w:rsid w:val="007C7D43"/>
    <w:rsid w:val="007D02A5"/>
    <w:rsid w:val="007D036F"/>
    <w:rsid w:val="007D1702"/>
    <w:rsid w:val="007D1843"/>
    <w:rsid w:val="007D2429"/>
    <w:rsid w:val="007D33D0"/>
    <w:rsid w:val="007D37F2"/>
    <w:rsid w:val="007D3A18"/>
    <w:rsid w:val="007D5C2E"/>
    <w:rsid w:val="007D6187"/>
    <w:rsid w:val="007D6A72"/>
    <w:rsid w:val="007D6C12"/>
    <w:rsid w:val="007D7E20"/>
    <w:rsid w:val="007E18F5"/>
    <w:rsid w:val="007E3096"/>
    <w:rsid w:val="007E363B"/>
    <w:rsid w:val="007E478B"/>
    <w:rsid w:val="007E5570"/>
    <w:rsid w:val="007E69BA"/>
    <w:rsid w:val="007F26F5"/>
    <w:rsid w:val="007F2D53"/>
    <w:rsid w:val="007F3425"/>
    <w:rsid w:val="007F5165"/>
    <w:rsid w:val="007F5519"/>
    <w:rsid w:val="007F7012"/>
    <w:rsid w:val="007F7151"/>
    <w:rsid w:val="007F718C"/>
    <w:rsid w:val="007F77CF"/>
    <w:rsid w:val="007F7DA4"/>
    <w:rsid w:val="008001DF"/>
    <w:rsid w:val="00800714"/>
    <w:rsid w:val="00801F7A"/>
    <w:rsid w:val="00802123"/>
    <w:rsid w:val="00802A09"/>
    <w:rsid w:val="00802F98"/>
    <w:rsid w:val="008046BD"/>
    <w:rsid w:val="008047E7"/>
    <w:rsid w:val="00804E00"/>
    <w:rsid w:val="00805981"/>
    <w:rsid w:val="008066A3"/>
    <w:rsid w:val="0080679E"/>
    <w:rsid w:val="00810467"/>
    <w:rsid w:val="00810750"/>
    <w:rsid w:val="00811B85"/>
    <w:rsid w:val="00811FBD"/>
    <w:rsid w:val="00812D42"/>
    <w:rsid w:val="008130BC"/>
    <w:rsid w:val="00814121"/>
    <w:rsid w:val="00815752"/>
    <w:rsid w:val="00815D17"/>
    <w:rsid w:val="008202D3"/>
    <w:rsid w:val="00820835"/>
    <w:rsid w:val="00820AD3"/>
    <w:rsid w:val="008214DB"/>
    <w:rsid w:val="008216D6"/>
    <w:rsid w:val="00822DBB"/>
    <w:rsid w:val="008257E5"/>
    <w:rsid w:val="008272BE"/>
    <w:rsid w:val="00830E7D"/>
    <w:rsid w:val="00830E9E"/>
    <w:rsid w:val="008326AB"/>
    <w:rsid w:val="00833454"/>
    <w:rsid w:val="00833BCF"/>
    <w:rsid w:val="00833D0A"/>
    <w:rsid w:val="00834699"/>
    <w:rsid w:val="00834721"/>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3E05"/>
    <w:rsid w:val="00855ABF"/>
    <w:rsid w:val="0085679C"/>
    <w:rsid w:val="00860D72"/>
    <w:rsid w:val="00861A34"/>
    <w:rsid w:val="00861FA3"/>
    <w:rsid w:val="00862172"/>
    <w:rsid w:val="00862C22"/>
    <w:rsid w:val="00864008"/>
    <w:rsid w:val="00864957"/>
    <w:rsid w:val="00864BA9"/>
    <w:rsid w:val="008650B3"/>
    <w:rsid w:val="0086679E"/>
    <w:rsid w:val="008671DB"/>
    <w:rsid w:val="00867A66"/>
    <w:rsid w:val="008705C5"/>
    <w:rsid w:val="0087065C"/>
    <w:rsid w:val="00871BF5"/>
    <w:rsid w:val="00873A76"/>
    <w:rsid w:val="0087462C"/>
    <w:rsid w:val="0087565E"/>
    <w:rsid w:val="008767EC"/>
    <w:rsid w:val="00876A7B"/>
    <w:rsid w:val="0087720D"/>
    <w:rsid w:val="00880E4F"/>
    <w:rsid w:val="00881810"/>
    <w:rsid w:val="008823AE"/>
    <w:rsid w:val="0088259C"/>
    <w:rsid w:val="00882C84"/>
    <w:rsid w:val="00883F9F"/>
    <w:rsid w:val="008844A3"/>
    <w:rsid w:val="008849EC"/>
    <w:rsid w:val="00884C93"/>
    <w:rsid w:val="008871F0"/>
    <w:rsid w:val="00890EDE"/>
    <w:rsid w:val="00892382"/>
    <w:rsid w:val="00894250"/>
    <w:rsid w:val="0089465B"/>
    <w:rsid w:val="0089466B"/>
    <w:rsid w:val="00894773"/>
    <w:rsid w:val="0089562A"/>
    <w:rsid w:val="00897359"/>
    <w:rsid w:val="008A0B1D"/>
    <w:rsid w:val="008A0D05"/>
    <w:rsid w:val="008A0EDE"/>
    <w:rsid w:val="008A2831"/>
    <w:rsid w:val="008A2939"/>
    <w:rsid w:val="008A35FD"/>
    <w:rsid w:val="008A45C2"/>
    <w:rsid w:val="008A4767"/>
    <w:rsid w:val="008A5587"/>
    <w:rsid w:val="008A5C31"/>
    <w:rsid w:val="008A5EE9"/>
    <w:rsid w:val="008A6C5D"/>
    <w:rsid w:val="008A715E"/>
    <w:rsid w:val="008B03CE"/>
    <w:rsid w:val="008B084E"/>
    <w:rsid w:val="008B0AD1"/>
    <w:rsid w:val="008B0BD1"/>
    <w:rsid w:val="008B1ACB"/>
    <w:rsid w:val="008B2DEE"/>
    <w:rsid w:val="008B310D"/>
    <w:rsid w:val="008B3C9F"/>
    <w:rsid w:val="008B41B7"/>
    <w:rsid w:val="008B48D6"/>
    <w:rsid w:val="008B6644"/>
    <w:rsid w:val="008B77DC"/>
    <w:rsid w:val="008C04DE"/>
    <w:rsid w:val="008C2074"/>
    <w:rsid w:val="008C2E5B"/>
    <w:rsid w:val="008C404A"/>
    <w:rsid w:val="008C5A26"/>
    <w:rsid w:val="008C636C"/>
    <w:rsid w:val="008C668F"/>
    <w:rsid w:val="008C6DD0"/>
    <w:rsid w:val="008C7838"/>
    <w:rsid w:val="008D0FF9"/>
    <w:rsid w:val="008D1A4D"/>
    <w:rsid w:val="008D29FB"/>
    <w:rsid w:val="008D4E00"/>
    <w:rsid w:val="008D5132"/>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4DE"/>
    <w:rsid w:val="008F1FED"/>
    <w:rsid w:val="008F227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065"/>
    <w:rsid w:val="0090611F"/>
    <w:rsid w:val="00906BDA"/>
    <w:rsid w:val="0090764E"/>
    <w:rsid w:val="00907F34"/>
    <w:rsid w:val="00911893"/>
    <w:rsid w:val="0091344F"/>
    <w:rsid w:val="009136D7"/>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3EE6"/>
    <w:rsid w:val="009340EF"/>
    <w:rsid w:val="00934311"/>
    <w:rsid w:val="009345F9"/>
    <w:rsid w:val="009352AA"/>
    <w:rsid w:val="00936925"/>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F60"/>
    <w:rsid w:val="009540C5"/>
    <w:rsid w:val="00954D28"/>
    <w:rsid w:val="00954F25"/>
    <w:rsid w:val="00955203"/>
    <w:rsid w:val="00956742"/>
    <w:rsid w:val="00956FA3"/>
    <w:rsid w:val="00957C3A"/>
    <w:rsid w:val="00960567"/>
    <w:rsid w:val="00960DDB"/>
    <w:rsid w:val="00961366"/>
    <w:rsid w:val="009616FD"/>
    <w:rsid w:val="00963140"/>
    <w:rsid w:val="00964F18"/>
    <w:rsid w:val="00967160"/>
    <w:rsid w:val="00971937"/>
    <w:rsid w:val="0097426A"/>
    <w:rsid w:val="00974921"/>
    <w:rsid w:val="009754D8"/>
    <w:rsid w:val="009766E7"/>
    <w:rsid w:val="009774EE"/>
    <w:rsid w:val="00977798"/>
    <w:rsid w:val="00977A5B"/>
    <w:rsid w:val="00980252"/>
    <w:rsid w:val="00980548"/>
    <w:rsid w:val="0098085C"/>
    <w:rsid w:val="009811F9"/>
    <w:rsid w:val="00981460"/>
    <w:rsid w:val="009825F6"/>
    <w:rsid w:val="0098335C"/>
    <w:rsid w:val="00984573"/>
    <w:rsid w:val="00984899"/>
    <w:rsid w:val="00984A6B"/>
    <w:rsid w:val="00985114"/>
    <w:rsid w:val="00985DFA"/>
    <w:rsid w:val="00985E1E"/>
    <w:rsid w:val="00985F4A"/>
    <w:rsid w:val="0098758B"/>
    <w:rsid w:val="00987E56"/>
    <w:rsid w:val="00987FA0"/>
    <w:rsid w:val="00991C78"/>
    <w:rsid w:val="00993195"/>
    <w:rsid w:val="009932DE"/>
    <w:rsid w:val="00993862"/>
    <w:rsid w:val="00993B18"/>
    <w:rsid w:val="00993DF9"/>
    <w:rsid w:val="00993F16"/>
    <w:rsid w:val="0099407B"/>
    <w:rsid w:val="00994975"/>
    <w:rsid w:val="00996BF2"/>
    <w:rsid w:val="009A02CC"/>
    <w:rsid w:val="009A0C0C"/>
    <w:rsid w:val="009A4026"/>
    <w:rsid w:val="009A4993"/>
    <w:rsid w:val="009A49BD"/>
    <w:rsid w:val="009A7990"/>
    <w:rsid w:val="009A7F8E"/>
    <w:rsid w:val="009B0C7D"/>
    <w:rsid w:val="009B0F22"/>
    <w:rsid w:val="009B0F50"/>
    <w:rsid w:val="009B22C6"/>
    <w:rsid w:val="009B270E"/>
    <w:rsid w:val="009B4D34"/>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C7317"/>
    <w:rsid w:val="009D1DE2"/>
    <w:rsid w:val="009D2FB6"/>
    <w:rsid w:val="009D42DF"/>
    <w:rsid w:val="009D4AA3"/>
    <w:rsid w:val="009D6855"/>
    <w:rsid w:val="009D6AA8"/>
    <w:rsid w:val="009D6EC7"/>
    <w:rsid w:val="009D749C"/>
    <w:rsid w:val="009D7522"/>
    <w:rsid w:val="009E11D3"/>
    <w:rsid w:val="009E17E8"/>
    <w:rsid w:val="009E1A40"/>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019"/>
    <w:rsid w:val="00A30771"/>
    <w:rsid w:val="00A30BE8"/>
    <w:rsid w:val="00A317E7"/>
    <w:rsid w:val="00A31B82"/>
    <w:rsid w:val="00A34914"/>
    <w:rsid w:val="00A35F70"/>
    <w:rsid w:val="00A36482"/>
    <w:rsid w:val="00A368EE"/>
    <w:rsid w:val="00A37B6F"/>
    <w:rsid w:val="00A40658"/>
    <w:rsid w:val="00A4147F"/>
    <w:rsid w:val="00A4220C"/>
    <w:rsid w:val="00A43267"/>
    <w:rsid w:val="00A43E3A"/>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345"/>
    <w:rsid w:val="00A67621"/>
    <w:rsid w:val="00A6777E"/>
    <w:rsid w:val="00A70596"/>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391"/>
    <w:rsid w:val="00A91686"/>
    <w:rsid w:val="00A923B6"/>
    <w:rsid w:val="00A92C34"/>
    <w:rsid w:val="00A93740"/>
    <w:rsid w:val="00A94B5A"/>
    <w:rsid w:val="00A95173"/>
    <w:rsid w:val="00A959A8"/>
    <w:rsid w:val="00A95E52"/>
    <w:rsid w:val="00A96643"/>
    <w:rsid w:val="00A967F3"/>
    <w:rsid w:val="00A97814"/>
    <w:rsid w:val="00A978E6"/>
    <w:rsid w:val="00AA1DFE"/>
    <w:rsid w:val="00AA300D"/>
    <w:rsid w:val="00AA3090"/>
    <w:rsid w:val="00AA3198"/>
    <w:rsid w:val="00AA41AA"/>
    <w:rsid w:val="00AA43F3"/>
    <w:rsid w:val="00AA7F5F"/>
    <w:rsid w:val="00AB0475"/>
    <w:rsid w:val="00AB1D74"/>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1B1"/>
    <w:rsid w:val="00AD3F8E"/>
    <w:rsid w:val="00AD49F8"/>
    <w:rsid w:val="00AD53CC"/>
    <w:rsid w:val="00AD68E5"/>
    <w:rsid w:val="00AD7074"/>
    <w:rsid w:val="00AD741D"/>
    <w:rsid w:val="00AE0C95"/>
    <w:rsid w:val="00AE120E"/>
    <w:rsid w:val="00AE131C"/>
    <w:rsid w:val="00AE3F31"/>
    <w:rsid w:val="00AE4BFC"/>
    <w:rsid w:val="00AE5ABB"/>
    <w:rsid w:val="00AE6657"/>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DC5"/>
    <w:rsid w:val="00B10F7C"/>
    <w:rsid w:val="00B140EC"/>
    <w:rsid w:val="00B142A1"/>
    <w:rsid w:val="00B14FB4"/>
    <w:rsid w:val="00B164A1"/>
    <w:rsid w:val="00B16C9D"/>
    <w:rsid w:val="00B16FAD"/>
    <w:rsid w:val="00B172C1"/>
    <w:rsid w:val="00B17E92"/>
    <w:rsid w:val="00B208CB"/>
    <w:rsid w:val="00B20E07"/>
    <w:rsid w:val="00B212B0"/>
    <w:rsid w:val="00B218C0"/>
    <w:rsid w:val="00B219E0"/>
    <w:rsid w:val="00B23704"/>
    <w:rsid w:val="00B241F6"/>
    <w:rsid w:val="00B252D9"/>
    <w:rsid w:val="00B265ED"/>
    <w:rsid w:val="00B27C7F"/>
    <w:rsid w:val="00B30634"/>
    <w:rsid w:val="00B32E53"/>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570"/>
    <w:rsid w:val="00B43943"/>
    <w:rsid w:val="00B43DF2"/>
    <w:rsid w:val="00B44154"/>
    <w:rsid w:val="00B44843"/>
    <w:rsid w:val="00B45578"/>
    <w:rsid w:val="00B45D8C"/>
    <w:rsid w:val="00B46F2F"/>
    <w:rsid w:val="00B46F75"/>
    <w:rsid w:val="00B47153"/>
    <w:rsid w:val="00B47FAC"/>
    <w:rsid w:val="00B51B18"/>
    <w:rsid w:val="00B526E0"/>
    <w:rsid w:val="00B53345"/>
    <w:rsid w:val="00B5338F"/>
    <w:rsid w:val="00B545F2"/>
    <w:rsid w:val="00B546BB"/>
    <w:rsid w:val="00B55138"/>
    <w:rsid w:val="00B55791"/>
    <w:rsid w:val="00B55A43"/>
    <w:rsid w:val="00B60192"/>
    <w:rsid w:val="00B607D8"/>
    <w:rsid w:val="00B608E1"/>
    <w:rsid w:val="00B6106C"/>
    <w:rsid w:val="00B61AC3"/>
    <w:rsid w:val="00B61DDA"/>
    <w:rsid w:val="00B62059"/>
    <w:rsid w:val="00B6219C"/>
    <w:rsid w:val="00B623FC"/>
    <w:rsid w:val="00B62B9C"/>
    <w:rsid w:val="00B64C46"/>
    <w:rsid w:val="00B653ED"/>
    <w:rsid w:val="00B659BF"/>
    <w:rsid w:val="00B65F64"/>
    <w:rsid w:val="00B661A4"/>
    <w:rsid w:val="00B67156"/>
    <w:rsid w:val="00B67A5D"/>
    <w:rsid w:val="00B67BD1"/>
    <w:rsid w:val="00B67C33"/>
    <w:rsid w:val="00B67CA0"/>
    <w:rsid w:val="00B71149"/>
    <w:rsid w:val="00B71220"/>
    <w:rsid w:val="00B722B4"/>
    <w:rsid w:val="00B72DB7"/>
    <w:rsid w:val="00B730CF"/>
    <w:rsid w:val="00B73C1B"/>
    <w:rsid w:val="00B74720"/>
    <w:rsid w:val="00B74E5C"/>
    <w:rsid w:val="00B7524E"/>
    <w:rsid w:val="00B75D36"/>
    <w:rsid w:val="00B76921"/>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2456"/>
    <w:rsid w:val="00BA2D7E"/>
    <w:rsid w:val="00BA3101"/>
    <w:rsid w:val="00BA34CD"/>
    <w:rsid w:val="00BA488F"/>
    <w:rsid w:val="00BA49D2"/>
    <w:rsid w:val="00BA49E8"/>
    <w:rsid w:val="00BA5ADC"/>
    <w:rsid w:val="00BA60AD"/>
    <w:rsid w:val="00BA640A"/>
    <w:rsid w:val="00BA7F0F"/>
    <w:rsid w:val="00BB240A"/>
    <w:rsid w:val="00BB25D7"/>
    <w:rsid w:val="00BB315A"/>
    <w:rsid w:val="00BB3843"/>
    <w:rsid w:val="00BB4461"/>
    <w:rsid w:val="00BB4611"/>
    <w:rsid w:val="00BB49D7"/>
    <w:rsid w:val="00BB53C1"/>
    <w:rsid w:val="00BB5790"/>
    <w:rsid w:val="00BB59EE"/>
    <w:rsid w:val="00BB5A2B"/>
    <w:rsid w:val="00BB6228"/>
    <w:rsid w:val="00BB7A50"/>
    <w:rsid w:val="00BC0F3A"/>
    <w:rsid w:val="00BC13B1"/>
    <w:rsid w:val="00BC231C"/>
    <w:rsid w:val="00BC2B26"/>
    <w:rsid w:val="00BC3B20"/>
    <w:rsid w:val="00BC3F02"/>
    <w:rsid w:val="00BC4337"/>
    <w:rsid w:val="00BC5021"/>
    <w:rsid w:val="00BC5C59"/>
    <w:rsid w:val="00BC6D6E"/>
    <w:rsid w:val="00BC7819"/>
    <w:rsid w:val="00BD067F"/>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20F1"/>
    <w:rsid w:val="00BF2B27"/>
    <w:rsid w:val="00BF2CA3"/>
    <w:rsid w:val="00BF3C11"/>
    <w:rsid w:val="00BF47CC"/>
    <w:rsid w:val="00BF48A1"/>
    <w:rsid w:val="00BF558B"/>
    <w:rsid w:val="00BF56F1"/>
    <w:rsid w:val="00BF7A55"/>
    <w:rsid w:val="00C00CD4"/>
    <w:rsid w:val="00C01B0C"/>
    <w:rsid w:val="00C01BF4"/>
    <w:rsid w:val="00C01C97"/>
    <w:rsid w:val="00C024CF"/>
    <w:rsid w:val="00C03A25"/>
    <w:rsid w:val="00C04722"/>
    <w:rsid w:val="00C04DB7"/>
    <w:rsid w:val="00C057C2"/>
    <w:rsid w:val="00C0679A"/>
    <w:rsid w:val="00C06C3F"/>
    <w:rsid w:val="00C07E67"/>
    <w:rsid w:val="00C108F1"/>
    <w:rsid w:val="00C10C78"/>
    <w:rsid w:val="00C10F55"/>
    <w:rsid w:val="00C11E65"/>
    <w:rsid w:val="00C12B48"/>
    <w:rsid w:val="00C12C7F"/>
    <w:rsid w:val="00C13CD9"/>
    <w:rsid w:val="00C1498D"/>
    <w:rsid w:val="00C16A88"/>
    <w:rsid w:val="00C16D18"/>
    <w:rsid w:val="00C17382"/>
    <w:rsid w:val="00C2081F"/>
    <w:rsid w:val="00C210CC"/>
    <w:rsid w:val="00C23141"/>
    <w:rsid w:val="00C23D54"/>
    <w:rsid w:val="00C24D5C"/>
    <w:rsid w:val="00C2757F"/>
    <w:rsid w:val="00C27E51"/>
    <w:rsid w:val="00C30945"/>
    <w:rsid w:val="00C30A29"/>
    <w:rsid w:val="00C3137F"/>
    <w:rsid w:val="00C3236C"/>
    <w:rsid w:val="00C326E8"/>
    <w:rsid w:val="00C3370A"/>
    <w:rsid w:val="00C340C4"/>
    <w:rsid w:val="00C34E02"/>
    <w:rsid w:val="00C35356"/>
    <w:rsid w:val="00C3631A"/>
    <w:rsid w:val="00C3732E"/>
    <w:rsid w:val="00C415E4"/>
    <w:rsid w:val="00C41AC4"/>
    <w:rsid w:val="00C43666"/>
    <w:rsid w:val="00C436DB"/>
    <w:rsid w:val="00C46304"/>
    <w:rsid w:val="00C46694"/>
    <w:rsid w:val="00C46ABE"/>
    <w:rsid w:val="00C46FC7"/>
    <w:rsid w:val="00C473D4"/>
    <w:rsid w:val="00C5076C"/>
    <w:rsid w:val="00C511FD"/>
    <w:rsid w:val="00C53E25"/>
    <w:rsid w:val="00C55262"/>
    <w:rsid w:val="00C55A4F"/>
    <w:rsid w:val="00C55E61"/>
    <w:rsid w:val="00C569DB"/>
    <w:rsid w:val="00C61CA0"/>
    <w:rsid w:val="00C62159"/>
    <w:rsid w:val="00C62C48"/>
    <w:rsid w:val="00C64035"/>
    <w:rsid w:val="00C64C0D"/>
    <w:rsid w:val="00C64F48"/>
    <w:rsid w:val="00C65848"/>
    <w:rsid w:val="00C65DBA"/>
    <w:rsid w:val="00C66018"/>
    <w:rsid w:val="00C669DF"/>
    <w:rsid w:val="00C67110"/>
    <w:rsid w:val="00C67688"/>
    <w:rsid w:val="00C67A45"/>
    <w:rsid w:val="00C70266"/>
    <w:rsid w:val="00C7141C"/>
    <w:rsid w:val="00C71AAF"/>
    <w:rsid w:val="00C731BB"/>
    <w:rsid w:val="00C738EF"/>
    <w:rsid w:val="00C74523"/>
    <w:rsid w:val="00C75EE0"/>
    <w:rsid w:val="00C76BAD"/>
    <w:rsid w:val="00C76C94"/>
    <w:rsid w:val="00C77017"/>
    <w:rsid w:val="00C7706D"/>
    <w:rsid w:val="00C8336A"/>
    <w:rsid w:val="00C83767"/>
    <w:rsid w:val="00C844EE"/>
    <w:rsid w:val="00C8506B"/>
    <w:rsid w:val="00C865CB"/>
    <w:rsid w:val="00C873AC"/>
    <w:rsid w:val="00C91358"/>
    <w:rsid w:val="00C915F4"/>
    <w:rsid w:val="00C91DD4"/>
    <w:rsid w:val="00C91FF8"/>
    <w:rsid w:val="00C93C20"/>
    <w:rsid w:val="00CA022B"/>
    <w:rsid w:val="00CA31D9"/>
    <w:rsid w:val="00CA360B"/>
    <w:rsid w:val="00CA3D75"/>
    <w:rsid w:val="00CA3F28"/>
    <w:rsid w:val="00CA44C2"/>
    <w:rsid w:val="00CA58BF"/>
    <w:rsid w:val="00CA5B19"/>
    <w:rsid w:val="00CA625F"/>
    <w:rsid w:val="00CA6481"/>
    <w:rsid w:val="00CA7A4D"/>
    <w:rsid w:val="00CA7F60"/>
    <w:rsid w:val="00CB0236"/>
    <w:rsid w:val="00CB0567"/>
    <w:rsid w:val="00CB079E"/>
    <w:rsid w:val="00CB1110"/>
    <w:rsid w:val="00CB2D78"/>
    <w:rsid w:val="00CB355D"/>
    <w:rsid w:val="00CB37D1"/>
    <w:rsid w:val="00CB3EEE"/>
    <w:rsid w:val="00CB4591"/>
    <w:rsid w:val="00CB4ECB"/>
    <w:rsid w:val="00CB5D75"/>
    <w:rsid w:val="00CB64DA"/>
    <w:rsid w:val="00CB68EE"/>
    <w:rsid w:val="00CB6C6B"/>
    <w:rsid w:val="00CB70E2"/>
    <w:rsid w:val="00CC08C8"/>
    <w:rsid w:val="00CC1A67"/>
    <w:rsid w:val="00CC1CF7"/>
    <w:rsid w:val="00CC2E4B"/>
    <w:rsid w:val="00CC3AF1"/>
    <w:rsid w:val="00CC3C39"/>
    <w:rsid w:val="00CC3EE4"/>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1698"/>
    <w:rsid w:val="00CF2063"/>
    <w:rsid w:val="00CF23D4"/>
    <w:rsid w:val="00CF2718"/>
    <w:rsid w:val="00CF29CD"/>
    <w:rsid w:val="00CF2F18"/>
    <w:rsid w:val="00CF3AEF"/>
    <w:rsid w:val="00CF4330"/>
    <w:rsid w:val="00CF5141"/>
    <w:rsid w:val="00CF58C4"/>
    <w:rsid w:val="00CF7C51"/>
    <w:rsid w:val="00D002AE"/>
    <w:rsid w:val="00D005CF"/>
    <w:rsid w:val="00D01D89"/>
    <w:rsid w:val="00D020FF"/>
    <w:rsid w:val="00D03C23"/>
    <w:rsid w:val="00D05BE8"/>
    <w:rsid w:val="00D06331"/>
    <w:rsid w:val="00D0638E"/>
    <w:rsid w:val="00D069F4"/>
    <w:rsid w:val="00D06B42"/>
    <w:rsid w:val="00D06B68"/>
    <w:rsid w:val="00D07D0F"/>
    <w:rsid w:val="00D100DC"/>
    <w:rsid w:val="00D10956"/>
    <w:rsid w:val="00D10BAA"/>
    <w:rsid w:val="00D1102D"/>
    <w:rsid w:val="00D1222A"/>
    <w:rsid w:val="00D12967"/>
    <w:rsid w:val="00D12F6E"/>
    <w:rsid w:val="00D13DF9"/>
    <w:rsid w:val="00D14BDA"/>
    <w:rsid w:val="00D151A4"/>
    <w:rsid w:val="00D15521"/>
    <w:rsid w:val="00D17B07"/>
    <w:rsid w:val="00D17E00"/>
    <w:rsid w:val="00D207F3"/>
    <w:rsid w:val="00D21139"/>
    <w:rsid w:val="00D22336"/>
    <w:rsid w:val="00D22636"/>
    <w:rsid w:val="00D22BE5"/>
    <w:rsid w:val="00D22C8A"/>
    <w:rsid w:val="00D23EFC"/>
    <w:rsid w:val="00D23F07"/>
    <w:rsid w:val="00D245C4"/>
    <w:rsid w:val="00D24787"/>
    <w:rsid w:val="00D24B34"/>
    <w:rsid w:val="00D277F4"/>
    <w:rsid w:val="00D27EE5"/>
    <w:rsid w:val="00D3172B"/>
    <w:rsid w:val="00D31FDD"/>
    <w:rsid w:val="00D32996"/>
    <w:rsid w:val="00D32EC2"/>
    <w:rsid w:val="00D3334D"/>
    <w:rsid w:val="00D345A4"/>
    <w:rsid w:val="00D34DC3"/>
    <w:rsid w:val="00D40199"/>
    <w:rsid w:val="00D404B2"/>
    <w:rsid w:val="00D42791"/>
    <w:rsid w:val="00D42AF9"/>
    <w:rsid w:val="00D446D8"/>
    <w:rsid w:val="00D450CF"/>
    <w:rsid w:val="00D45796"/>
    <w:rsid w:val="00D46476"/>
    <w:rsid w:val="00D50A3E"/>
    <w:rsid w:val="00D51F66"/>
    <w:rsid w:val="00D53544"/>
    <w:rsid w:val="00D53A1C"/>
    <w:rsid w:val="00D5531D"/>
    <w:rsid w:val="00D55BE1"/>
    <w:rsid w:val="00D55F84"/>
    <w:rsid w:val="00D56FCC"/>
    <w:rsid w:val="00D60456"/>
    <w:rsid w:val="00D60EC0"/>
    <w:rsid w:val="00D61857"/>
    <w:rsid w:val="00D61AA6"/>
    <w:rsid w:val="00D62196"/>
    <w:rsid w:val="00D62789"/>
    <w:rsid w:val="00D62FB8"/>
    <w:rsid w:val="00D63CA2"/>
    <w:rsid w:val="00D64BD7"/>
    <w:rsid w:val="00D65E4E"/>
    <w:rsid w:val="00D679BE"/>
    <w:rsid w:val="00D67D34"/>
    <w:rsid w:val="00D7134D"/>
    <w:rsid w:val="00D71B64"/>
    <w:rsid w:val="00D721F6"/>
    <w:rsid w:val="00D72F4E"/>
    <w:rsid w:val="00D72FF1"/>
    <w:rsid w:val="00D730B4"/>
    <w:rsid w:val="00D733D5"/>
    <w:rsid w:val="00D7354A"/>
    <w:rsid w:val="00D738C9"/>
    <w:rsid w:val="00D74A8F"/>
    <w:rsid w:val="00D75080"/>
    <w:rsid w:val="00D75309"/>
    <w:rsid w:val="00D75E12"/>
    <w:rsid w:val="00D76428"/>
    <w:rsid w:val="00D76FFB"/>
    <w:rsid w:val="00D8051D"/>
    <w:rsid w:val="00D8089D"/>
    <w:rsid w:val="00D81739"/>
    <w:rsid w:val="00D8195D"/>
    <w:rsid w:val="00D82176"/>
    <w:rsid w:val="00D82824"/>
    <w:rsid w:val="00D828F4"/>
    <w:rsid w:val="00D832C4"/>
    <w:rsid w:val="00D8330A"/>
    <w:rsid w:val="00D8371A"/>
    <w:rsid w:val="00D838D9"/>
    <w:rsid w:val="00D84AC9"/>
    <w:rsid w:val="00D867B9"/>
    <w:rsid w:val="00D86B66"/>
    <w:rsid w:val="00D86D9E"/>
    <w:rsid w:val="00D87333"/>
    <w:rsid w:val="00D87689"/>
    <w:rsid w:val="00D87B51"/>
    <w:rsid w:val="00D90B8B"/>
    <w:rsid w:val="00D93408"/>
    <w:rsid w:val="00D946C5"/>
    <w:rsid w:val="00D95463"/>
    <w:rsid w:val="00D955A9"/>
    <w:rsid w:val="00D95638"/>
    <w:rsid w:val="00D96F32"/>
    <w:rsid w:val="00DA0AF6"/>
    <w:rsid w:val="00DA13D7"/>
    <w:rsid w:val="00DA31F1"/>
    <w:rsid w:val="00DA359A"/>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26B3"/>
    <w:rsid w:val="00DC445F"/>
    <w:rsid w:val="00DC67ED"/>
    <w:rsid w:val="00DD0496"/>
    <w:rsid w:val="00DD2264"/>
    <w:rsid w:val="00DD2914"/>
    <w:rsid w:val="00DD2A1C"/>
    <w:rsid w:val="00DD326B"/>
    <w:rsid w:val="00DD565D"/>
    <w:rsid w:val="00DD5D1F"/>
    <w:rsid w:val="00DD66DC"/>
    <w:rsid w:val="00DD7C05"/>
    <w:rsid w:val="00DE011A"/>
    <w:rsid w:val="00DE1D67"/>
    <w:rsid w:val="00DE2B81"/>
    <w:rsid w:val="00DE3AFE"/>
    <w:rsid w:val="00DE4E04"/>
    <w:rsid w:val="00DE4FC2"/>
    <w:rsid w:val="00DE591B"/>
    <w:rsid w:val="00DE5D8F"/>
    <w:rsid w:val="00DE77F5"/>
    <w:rsid w:val="00DE7D0C"/>
    <w:rsid w:val="00DF0F35"/>
    <w:rsid w:val="00DF3102"/>
    <w:rsid w:val="00DF3659"/>
    <w:rsid w:val="00DF5F5D"/>
    <w:rsid w:val="00E00513"/>
    <w:rsid w:val="00E00692"/>
    <w:rsid w:val="00E00712"/>
    <w:rsid w:val="00E01A01"/>
    <w:rsid w:val="00E01EEB"/>
    <w:rsid w:val="00E022BC"/>
    <w:rsid w:val="00E0240B"/>
    <w:rsid w:val="00E02431"/>
    <w:rsid w:val="00E03C3C"/>
    <w:rsid w:val="00E063BC"/>
    <w:rsid w:val="00E0741A"/>
    <w:rsid w:val="00E07BF6"/>
    <w:rsid w:val="00E1123E"/>
    <w:rsid w:val="00E1129C"/>
    <w:rsid w:val="00E11B02"/>
    <w:rsid w:val="00E11BCD"/>
    <w:rsid w:val="00E14838"/>
    <w:rsid w:val="00E14D14"/>
    <w:rsid w:val="00E15049"/>
    <w:rsid w:val="00E160A6"/>
    <w:rsid w:val="00E16E56"/>
    <w:rsid w:val="00E1702C"/>
    <w:rsid w:val="00E220F2"/>
    <w:rsid w:val="00E2249E"/>
    <w:rsid w:val="00E22869"/>
    <w:rsid w:val="00E24CF5"/>
    <w:rsid w:val="00E25078"/>
    <w:rsid w:val="00E2507F"/>
    <w:rsid w:val="00E251D1"/>
    <w:rsid w:val="00E25853"/>
    <w:rsid w:val="00E25E8F"/>
    <w:rsid w:val="00E2680C"/>
    <w:rsid w:val="00E269C4"/>
    <w:rsid w:val="00E26B10"/>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37727"/>
    <w:rsid w:val="00E41466"/>
    <w:rsid w:val="00E418C6"/>
    <w:rsid w:val="00E422BD"/>
    <w:rsid w:val="00E43CC6"/>
    <w:rsid w:val="00E441F9"/>
    <w:rsid w:val="00E44216"/>
    <w:rsid w:val="00E4491E"/>
    <w:rsid w:val="00E50236"/>
    <w:rsid w:val="00E50762"/>
    <w:rsid w:val="00E5086C"/>
    <w:rsid w:val="00E50966"/>
    <w:rsid w:val="00E51F07"/>
    <w:rsid w:val="00E52241"/>
    <w:rsid w:val="00E540F7"/>
    <w:rsid w:val="00E54281"/>
    <w:rsid w:val="00E55B03"/>
    <w:rsid w:val="00E563B7"/>
    <w:rsid w:val="00E606D4"/>
    <w:rsid w:val="00E628F5"/>
    <w:rsid w:val="00E63AD3"/>
    <w:rsid w:val="00E642C2"/>
    <w:rsid w:val="00E64EA7"/>
    <w:rsid w:val="00E652F1"/>
    <w:rsid w:val="00E6702D"/>
    <w:rsid w:val="00E67554"/>
    <w:rsid w:val="00E6787A"/>
    <w:rsid w:val="00E70363"/>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30BB"/>
    <w:rsid w:val="00E8421E"/>
    <w:rsid w:val="00E842CE"/>
    <w:rsid w:val="00E84AA2"/>
    <w:rsid w:val="00E859A1"/>
    <w:rsid w:val="00E862A7"/>
    <w:rsid w:val="00E87BCA"/>
    <w:rsid w:val="00E908B5"/>
    <w:rsid w:val="00E91041"/>
    <w:rsid w:val="00E9161E"/>
    <w:rsid w:val="00E92399"/>
    <w:rsid w:val="00E925AB"/>
    <w:rsid w:val="00E92E59"/>
    <w:rsid w:val="00E95D69"/>
    <w:rsid w:val="00E96434"/>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F3"/>
    <w:rsid w:val="00EC2787"/>
    <w:rsid w:val="00EC3364"/>
    <w:rsid w:val="00EC452F"/>
    <w:rsid w:val="00EC6542"/>
    <w:rsid w:val="00EC6578"/>
    <w:rsid w:val="00ED00D4"/>
    <w:rsid w:val="00ED1684"/>
    <w:rsid w:val="00ED330E"/>
    <w:rsid w:val="00ED4E7C"/>
    <w:rsid w:val="00ED50D0"/>
    <w:rsid w:val="00ED58DF"/>
    <w:rsid w:val="00ED7910"/>
    <w:rsid w:val="00EE0F98"/>
    <w:rsid w:val="00EE69E3"/>
    <w:rsid w:val="00EF04F5"/>
    <w:rsid w:val="00EF068E"/>
    <w:rsid w:val="00EF0724"/>
    <w:rsid w:val="00EF1B46"/>
    <w:rsid w:val="00EF20C3"/>
    <w:rsid w:val="00EF215D"/>
    <w:rsid w:val="00EF2DD8"/>
    <w:rsid w:val="00EF2E5C"/>
    <w:rsid w:val="00EF3763"/>
    <w:rsid w:val="00EF3E6E"/>
    <w:rsid w:val="00EF3EAB"/>
    <w:rsid w:val="00EF5472"/>
    <w:rsid w:val="00EF5587"/>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6E"/>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BEC"/>
    <w:rsid w:val="00F20E23"/>
    <w:rsid w:val="00F227A5"/>
    <w:rsid w:val="00F232B0"/>
    <w:rsid w:val="00F23767"/>
    <w:rsid w:val="00F237F6"/>
    <w:rsid w:val="00F239D7"/>
    <w:rsid w:val="00F2677D"/>
    <w:rsid w:val="00F304BF"/>
    <w:rsid w:val="00F3116B"/>
    <w:rsid w:val="00F32450"/>
    <w:rsid w:val="00F324D9"/>
    <w:rsid w:val="00F33AEB"/>
    <w:rsid w:val="00F33D3F"/>
    <w:rsid w:val="00F33D4D"/>
    <w:rsid w:val="00F35C31"/>
    <w:rsid w:val="00F37601"/>
    <w:rsid w:val="00F3769C"/>
    <w:rsid w:val="00F4322A"/>
    <w:rsid w:val="00F43A95"/>
    <w:rsid w:val="00F46CC5"/>
    <w:rsid w:val="00F50E7C"/>
    <w:rsid w:val="00F5172C"/>
    <w:rsid w:val="00F519B1"/>
    <w:rsid w:val="00F5208E"/>
    <w:rsid w:val="00F52E6D"/>
    <w:rsid w:val="00F539A8"/>
    <w:rsid w:val="00F540AF"/>
    <w:rsid w:val="00F55519"/>
    <w:rsid w:val="00F5589D"/>
    <w:rsid w:val="00F55EA8"/>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A04"/>
    <w:rsid w:val="00F918D5"/>
    <w:rsid w:val="00F91972"/>
    <w:rsid w:val="00F91A6B"/>
    <w:rsid w:val="00F9312D"/>
    <w:rsid w:val="00F978C2"/>
    <w:rsid w:val="00F97F12"/>
    <w:rsid w:val="00FA129E"/>
    <w:rsid w:val="00FA19C5"/>
    <w:rsid w:val="00FA1B75"/>
    <w:rsid w:val="00FA1CE4"/>
    <w:rsid w:val="00FA294E"/>
    <w:rsid w:val="00FA4689"/>
    <w:rsid w:val="00FA494A"/>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D00EA"/>
    <w:rsid w:val="00FD031A"/>
    <w:rsid w:val="00FD10F2"/>
    <w:rsid w:val="00FD1409"/>
    <w:rsid w:val="00FD14F0"/>
    <w:rsid w:val="00FD2DEC"/>
    <w:rsid w:val="00FD3C9C"/>
    <w:rsid w:val="00FD4C21"/>
    <w:rsid w:val="00FD6F4D"/>
    <w:rsid w:val="00FD7018"/>
    <w:rsid w:val="00FD7AF4"/>
    <w:rsid w:val="00FE070A"/>
    <w:rsid w:val="00FE092B"/>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uiPriority w:val="99"/>
    <w:rsid w:val="008272BE"/>
    <w:rPr>
      <w:sz w:val="16"/>
      <w:szCs w:val="16"/>
    </w:rPr>
  </w:style>
  <w:style w:type="paragraph" w:styleId="aff7">
    <w:name w:val="annotation text"/>
    <w:basedOn w:val="a1"/>
    <w:link w:val="aff8"/>
    <w:uiPriority w:val="99"/>
    <w:rsid w:val="008272BE"/>
    <w:rPr>
      <w:sz w:val="20"/>
      <w:szCs w:val="20"/>
    </w:rPr>
  </w:style>
  <w:style w:type="character" w:customStyle="1" w:styleId="aff8">
    <w:name w:val="Текст примечания Знак"/>
    <w:basedOn w:val="a2"/>
    <w:link w:val="aff7"/>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0">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uiPriority w:val="99"/>
    <w:rsid w:val="008272BE"/>
    <w:rPr>
      <w:sz w:val="16"/>
      <w:szCs w:val="16"/>
    </w:rPr>
  </w:style>
  <w:style w:type="paragraph" w:styleId="aff7">
    <w:name w:val="annotation text"/>
    <w:basedOn w:val="a1"/>
    <w:link w:val="aff8"/>
    <w:uiPriority w:val="99"/>
    <w:rsid w:val="008272BE"/>
    <w:rPr>
      <w:sz w:val="20"/>
      <w:szCs w:val="20"/>
    </w:rPr>
  </w:style>
  <w:style w:type="character" w:customStyle="1" w:styleId="aff8">
    <w:name w:val="Текст примечания Знак"/>
    <w:basedOn w:val="a2"/>
    <w:link w:val="aff7"/>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0">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72962167">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24071803">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591015839">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15065172">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774593330">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089958837">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49117937">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0352232">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58273152">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05264454">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72454876">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hop.mts.ru" TargetMode="External"/><Relationship Id="rId26" Type="http://schemas.openxmlformats.org/officeDocument/2006/relationships/hyperlink" Target="http://www.e-disclosure.ru/portal/files.aspx?id=1285&amp;type=7" TargetMode="External"/><Relationship Id="rId3" Type="http://schemas.openxmlformats.org/officeDocument/2006/relationships/styles" Target="styles.xml"/><Relationship Id="rId21" Type="http://schemas.openxmlformats.org/officeDocument/2006/relationships/hyperlink" Target="http://shop.mts.r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hyperlink" Target="http://mtsbank.ru/about/disclosure/emission/"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www.mtsban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raexpert.ru" TargetMode="Externa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http://www.fitchratings.ru" TargetMode="External"/><Relationship Id="rId28" Type="http://schemas.openxmlformats.org/officeDocument/2006/relationships/theme" Target="theme/theme1.xml"/><Relationship Id="rId10" Type="http://schemas.openxmlformats.org/officeDocument/2006/relationships/hyperlink" Target="http://www.e&#8211;disclosure.ru" TargetMode="External"/><Relationship Id="rId19" Type="http://schemas.openxmlformats.org/officeDocument/2006/relationships/hyperlink" Target="mailto:info@mtsbank.ru"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4.xml"/><Relationship Id="rId22" Type="http://schemas.openxmlformats.org/officeDocument/2006/relationships/hyperlink" Target="consultantplus://offline/ref=FB1233340AB7926DA9041C12CDFD3B84DD3C71084EED6447BF76D2FD54j1TE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E734CA-BF6B-4A75-82E1-2E4650539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131</Pages>
  <Words>46459</Words>
  <Characters>355221</Characters>
  <Application>Microsoft Office Word</Application>
  <DocSecurity>0</DocSecurity>
  <Lines>2960</Lines>
  <Paragraphs>801</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400879</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Грон Елена Анатольевна</cp:lastModifiedBy>
  <cp:revision>20</cp:revision>
  <cp:lastPrinted>2018-11-14T12:13:00Z</cp:lastPrinted>
  <dcterms:created xsi:type="dcterms:W3CDTF">2018-11-02T09:32:00Z</dcterms:created>
  <dcterms:modified xsi:type="dcterms:W3CDTF">2018-11-14T12:13:00Z</dcterms:modified>
</cp:coreProperties>
</file>